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514E61" w14:textId="77777777" w:rsidR="000E7948" w:rsidRPr="00B26CA6" w:rsidRDefault="000E7948" w:rsidP="00A56CC4">
      <w:pPr>
        <w:spacing w:before="0" w:after="0" w:line="276" w:lineRule="auto"/>
        <w:jc w:val="left"/>
        <w:rPr>
          <w:rFonts w:asciiTheme="minorHAnsi" w:eastAsia="Times New Roman" w:hAnsiTheme="minorHAnsi" w:cstheme="minorHAnsi"/>
          <w:b/>
          <w:color w:val="000000"/>
          <w:szCs w:val="20"/>
          <w:lang w:eastAsia="sl-SI"/>
        </w:rPr>
      </w:pPr>
      <w:bookmarkStart w:id="0" w:name="_Toc405740301"/>
      <w:r w:rsidRPr="00B26CA6">
        <w:rPr>
          <w:rFonts w:asciiTheme="minorHAnsi" w:eastAsia="Times New Roman" w:hAnsiTheme="minorHAnsi" w:cstheme="minorHAnsi"/>
          <w:b/>
          <w:color w:val="000000"/>
          <w:szCs w:val="20"/>
          <w:lang w:eastAsia="sl-SI"/>
        </w:rPr>
        <w:t>REPUBLIKA HRVATSKA</w:t>
      </w:r>
    </w:p>
    <w:p w14:paraId="7638AAB0" w14:textId="77777777" w:rsidR="000E7948" w:rsidRPr="00B26CA6" w:rsidRDefault="000E7948" w:rsidP="00A56CC4">
      <w:pPr>
        <w:spacing w:before="0" w:after="0" w:line="276" w:lineRule="auto"/>
        <w:jc w:val="left"/>
        <w:rPr>
          <w:rFonts w:asciiTheme="minorHAnsi" w:eastAsia="Times New Roman" w:hAnsiTheme="minorHAnsi" w:cstheme="minorHAnsi"/>
          <w:b/>
          <w:color w:val="000000"/>
          <w:szCs w:val="20"/>
          <w:lang w:eastAsia="sl-SI"/>
        </w:rPr>
      </w:pPr>
      <w:r w:rsidRPr="00B26CA6">
        <w:rPr>
          <w:rFonts w:asciiTheme="minorHAnsi" w:eastAsia="Times New Roman" w:hAnsiTheme="minorHAnsi" w:cstheme="minorHAnsi"/>
          <w:b/>
          <w:color w:val="000000"/>
          <w:szCs w:val="20"/>
          <w:lang w:eastAsia="sl-SI"/>
        </w:rPr>
        <w:t>FOND ZA ZAŠTITU OKOLIŠA I ENERGETSKU UČINKOVITOST</w:t>
      </w:r>
    </w:p>
    <w:p w14:paraId="76F91EC4" w14:textId="77777777" w:rsidR="000E7948" w:rsidRPr="00B26CA6" w:rsidRDefault="000E7948" w:rsidP="00A56CC4">
      <w:pPr>
        <w:spacing w:before="0" w:after="0" w:line="276" w:lineRule="auto"/>
        <w:jc w:val="left"/>
        <w:rPr>
          <w:rFonts w:asciiTheme="minorHAnsi" w:eastAsia="Times New Roman" w:hAnsiTheme="minorHAnsi" w:cstheme="minorHAnsi"/>
          <w:b/>
          <w:color w:val="000000"/>
          <w:szCs w:val="20"/>
          <w:lang w:eastAsia="sl-SI"/>
        </w:rPr>
      </w:pPr>
      <w:r w:rsidRPr="00B26CA6">
        <w:rPr>
          <w:rFonts w:asciiTheme="minorHAnsi" w:eastAsia="Times New Roman" w:hAnsiTheme="minorHAnsi" w:cstheme="minorHAnsi"/>
          <w:b/>
          <w:color w:val="000000"/>
          <w:szCs w:val="20"/>
          <w:lang w:eastAsia="sl-SI"/>
        </w:rPr>
        <w:t>10 000 ZAGREB, RADNIČKA CESTA 80</w:t>
      </w:r>
    </w:p>
    <w:p w14:paraId="3F6A6B31" w14:textId="77777777" w:rsidR="00441876" w:rsidRPr="00B26CA6" w:rsidRDefault="00441876" w:rsidP="00441876">
      <w:pPr>
        <w:spacing w:before="0" w:after="0" w:line="276" w:lineRule="auto"/>
        <w:rPr>
          <w:rFonts w:asciiTheme="minorHAnsi" w:hAnsiTheme="minorHAnsi" w:cstheme="minorHAnsi"/>
          <w:color w:val="000000"/>
          <w:sz w:val="22"/>
          <w:lang w:eastAsia="hr-HR"/>
        </w:rPr>
      </w:pPr>
    </w:p>
    <w:p w14:paraId="709F1090" w14:textId="77777777" w:rsidR="00441876" w:rsidRPr="00B26CA6" w:rsidRDefault="00441876" w:rsidP="00441876">
      <w:pPr>
        <w:spacing w:before="0" w:after="0" w:line="276" w:lineRule="auto"/>
        <w:rPr>
          <w:rFonts w:asciiTheme="minorHAnsi" w:hAnsiTheme="minorHAnsi" w:cstheme="minorHAnsi"/>
          <w:color w:val="000000"/>
          <w:sz w:val="22"/>
          <w:lang w:eastAsia="hr-HR"/>
        </w:rPr>
      </w:pPr>
    </w:p>
    <w:p w14:paraId="214B5562" w14:textId="77777777" w:rsidR="00441876" w:rsidRPr="00B26CA6" w:rsidRDefault="00441876" w:rsidP="00441876">
      <w:pPr>
        <w:spacing w:before="0" w:after="0" w:line="276" w:lineRule="auto"/>
        <w:rPr>
          <w:rFonts w:asciiTheme="minorHAnsi" w:hAnsiTheme="minorHAnsi" w:cstheme="minorHAnsi"/>
          <w:color w:val="000000"/>
          <w:sz w:val="22"/>
          <w:lang w:eastAsia="hr-HR"/>
        </w:rPr>
      </w:pPr>
    </w:p>
    <w:p w14:paraId="621747D2" w14:textId="77777777" w:rsidR="00441876" w:rsidRPr="00B26CA6" w:rsidRDefault="00441876" w:rsidP="00441876">
      <w:pPr>
        <w:spacing w:before="0" w:after="0" w:line="276" w:lineRule="auto"/>
        <w:rPr>
          <w:rFonts w:asciiTheme="minorHAnsi" w:hAnsiTheme="minorHAnsi" w:cstheme="minorHAnsi"/>
          <w:color w:val="000000"/>
          <w:sz w:val="22"/>
          <w:lang w:eastAsia="hr-HR"/>
        </w:rPr>
      </w:pPr>
    </w:p>
    <w:p w14:paraId="322B3E79" w14:textId="77777777" w:rsidR="00441876" w:rsidRPr="00B26CA6" w:rsidRDefault="00441876" w:rsidP="00441876">
      <w:pPr>
        <w:spacing w:before="0" w:after="0" w:line="276" w:lineRule="auto"/>
        <w:rPr>
          <w:rFonts w:asciiTheme="minorHAnsi" w:hAnsiTheme="minorHAnsi" w:cstheme="minorHAnsi"/>
          <w:color w:val="000000"/>
          <w:sz w:val="22"/>
          <w:lang w:eastAsia="hr-HR"/>
        </w:rPr>
      </w:pPr>
    </w:p>
    <w:p w14:paraId="4008731C" w14:textId="77777777" w:rsidR="00441876" w:rsidRPr="00B26CA6" w:rsidRDefault="00441876" w:rsidP="00441876">
      <w:pPr>
        <w:spacing w:before="0" w:after="0" w:line="276" w:lineRule="auto"/>
        <w:rPr>
          <w:rFonts w:asciiTheme="minorHAnsi" w:hAnsiTheme="minorHAnsi" w:cstheme="minorHAnsi"/>
          <w:color w:val="000000"/>
          <w:sz w:val="22"/>
          <w:lang w:eastAsia="hr-HR"/>
        </w:rPr>
      </w:pPr>
    </w:p>
    <w:p w14:paraId="1F34DA22" w14:textId="77777777" w:rsidR="00441876" w:rsidRPr="00B26CA6" w:rsidRDefault="00441876" w:rsidP="00441876">
      <w:pPr>
        <w:spacing w:before="0" w:after="0" w:line="276" w:lineRule="auto"/>
        <w:rPr>
          <w:rFonts w:asciiTheme="minorHAnsi" w:hAnsiTheme="minorHAnsi" w:cstheme="minorHAnsi"/>
          <w:color w:val="000000"/>
          <w:sz w:val="22"/>
          <w:lang w:eastAsia="hr-HR"/>
        </w:rPr>
      </w:pPr>
    </w:p>
    <w:p w14:paraId="49A0FF7A" w14:textId="77777777" w:rsidR="00441876" w:rsidRPr="00B26CA6" w:rsidRDefault="00441876" w:rsidP="00441876">
      <w:pPr>
        <w:spacing w:before="0" w:after="0" w:line="276" w:lineRule="auto"/>
        <w:rPr>
          <w:rFonts w:asciiTheme="minorHAnsi" w:hAnsiTheme="minorHAnsi" w:cstheme="minorHAnsi"/>
          <w:color w:val="000000"/>
          <w:sz w:val="22"/>
          <w:lang w:eastAsia="hr-HR"/>
        </w:rPr>
      </w:pPr>
    </w:p>
    <w:p w14:paraId="2624FC3A" w14:textId="77777777" w:rsidR="000E7948" w:rsidRPr="00B26CA6" w:rsidRDefault="000E7948" w:rsidP="000E7948">
      <w:pPr>
        <w:spacing w:line="276" w:lineRule="auto"/>
        <w:jc w:val="center"/>
        <w:rPr>
          <w:rFonts w:asciiTheme="minorHAnsi" w:hAnsiTheme="minorHAnsi" w:cstheme="minorHAnsi"/>
          <w:b/>
          <w:color w:val="000000"/>
          <w:sz w:val="40"/>
          <w:lang w:eastAsia="hr-HR"/>
        </w:rPr>
      </w:pPr>
      <w:r w:rsidRPr="00B26CA6">
        <w:rPr>
          <w:rFonts w:asciiTheme="minorHAnsi" w:hAnsiTheme="minorHAnsi" w:cstheme="minorHAnsi"/>
          <w:b/>
          <w:color w:val="000000"/>
          <w:sz w:val="40"/>
          <w:lang w:eastAsia="hr-HR"/>
        </w:rPr>
        <w:t>DOKUMENTACIJA O NABAVI</w:t>
      </w:r>
    </w:p>
    <w:p w14:paraId="73ED07EC" w14:textId="77777777" w:rsidR="000E7948" w:rsidRPr="00B26CA6" w:rsidRDefault="000E7948" w:rsidP="000E7948">
      <w:pPr>
        <w:spacing w:line="276" w:lineRule="auto"/>
        <w:jc w:val="center"/>
        <w:rPr>
          <w:rFonts w:asciiTheme="minorHAnsi" w:hAnsiTheme="minorHAnsi" w:cstheme="minorHAnsi"/>
          <w:color w:val="000000"/>
          <w:sz w:val="24"/>
          <w:lang w:eastAsia="hr-HR"/>
        </w:rPr>
      </w:pPr>
      <w:r w:rsidRPr="00B26CA6">
        <w:rPr>
          <w:rFonts w:asciiTheme="minorHAnsi" w:hAnsiTheme="minorHAnsi" w:cstheme="minorHAnsi"/>
          <w:color w:val="000000"/>
          <w:sz w:val="24"/>
          <w:lang w:eastAsia="hr-HR"/>
        </w:rPr>
        <w:t>Za projekt sufinanciran od EU</w:t>
      </w:r>
    </w:p>
    <w:p w14:paraId="7AEAB533" w14:textId="5C83A5E8" w:rsidR="00441876" w:rsidRPr="00B26CA6" w:rsidRDefault="00EF1BC1" w:rsidP="000E7948">
      <w:pPr>
        <w:shd w:val="clear" w:color="auto" w:fill="FFFFFF"/>
        <w:spacing w:before="0" w:after="0" w:line="276" w:lineRule="auto"/>
        <w:ind w:left="6"/>
        <w:jc w:val="center"/>
        <w:rPr>
          <w:rFonts w:asciiTheme="minorHAnsi" w:hAnsiTheme="minorHAnsi" w:cstheme="minorHAnsi"/>
          <w:b/>
          <w:bCs/>
          <w:sz w:val="36"/>
        </w:rPr>
      </w:pPr>
      <w:r w:rsidRPr="00B26CA6">
        <w:rPr>
          <w:rFonts w:asciiTheme="minorHAnsi" w:hAnsiTheme="minorHAnsi" w:cstheme="minorHAnsi"/>
          <w:b/>
          <w:bCs/>
          <w:sz w:val="36"/>
        </w:rPr>
        <w:t>PROJEKTIRANJE I IZVOĐENJE RADOVA</w:t>
      </w:r>
    </w:p>
    <w:p w14:paraId="1936570C" w14:textId="7D301C39" w:rsidR="00441876" w:rsidRPr="00B26CA6" w:rsidRDefault="00EF1BC1" w:rsidP="000E7948">
      <w:pPr>
        <w:shd w:val="clear" w:color="auto" w:fill="FFFFFF"/>
        <w:spacing w:before="0" w:after="0" w:line="276" w:lineRule="auto"/>
        <w:ind w:left="6"/>
        <w:jc w:val="center"/>
        <w:rPr>
          <w:rFonts w:asciiTheme="minorHAnsi" w:hAnsiTheme="minorHAnsi" w:cstheme="minorHAnsi"/>
          <w:b/>
          <w:bCs/>
          <w:sz w:val="36"/>
        </w:rPr>
      </w:pPr>
      <w:r w:rsidRPr="00B26CA6">
        <w:rPr>
          <w:rFonts w:asciiTheme="minorHAnsi" w:hAnsiTheme="minorHAnsi" w:cstheme="minorHAnsi"/>
          <w:b/>
          <w:bCs/>
          <w:sz w:val="36"/>
        </w:rPr>
        <w:t>SANACIJE JAME SOVJAK</w:t>
      </w:r>
    </w:p>
    <w:p w14:paraId="54B62207" w14:textId="77777777" w:rsidR="00441876" w:rsidRPr="00B26CA6" w:rsidRDefault="00441876" w:rsidP="00441876">
      <w:pPr>
        <w:spacing w:before="0" w:after="0" w:line="276" w:lineRule="auto"/>
        <w:rPr>
          <w:rFonts w:asciiTheme="minorHAnsi" w:hAnsiTheme="minorHAnsi" w:cstheme="minorHAnsi"/>
          <w:color w:val="000000"/>
          <w:sz w:val="22"/>
          <w:lang w:eastAsia="hr-HR"/>
        </w:rPr>
      </w:pPr>
    </w:p>
    <w:p w14:paraId="6A4448FF" w14:textId="77777777" w:rsidR="00441876" w:rsidRPr="00B26CA6" w:rsidRDefault="00441876" w:rsidP="00441876">
      <w:pPr>
        <w:spacing w:before="0" w:after="0" w:line="276" w:lineRule="auto"/>
        <w:rPr>
          <w:rFonts w:asciiTheme="minorHAnsi" w:hAnsiTheme="minorHAnsi" w:cstheme="minorHAnsi"/>
          <w:color w:val="000000"/>
          <w:sz w:val="22"/>
          <w:lang w:eastAsia="hr-HR"/>
        </w:rPr>
      </w:pPr>
    </w:p>
    <w:p w14:paraId="58B15266" w14:textId="77777777" w:rsidR="00441876" w:rsidRPr="00B26CA6" w:rsidRDefault="00441876" w:rsidP="00441876">
      <w:pPr>
        <w:shd w:val="clear" w:color="auto" w:fill="FFFFFF"/>
        <w:spacing w:before="0" w:after="0" w:line="276" w:lineRule="auto"/>
        <w:rPr>
          <w:rFonts w:asciiTheme="minorHAnsi" w:hAnsiTheme="minorHAnsi" w:cstheme="minorHAnsi"/>
          <w:b/>
          <w:bCs/>
          <w:sz w:val="28"/>
          <w:szCs w:val="28"/>
        </w:rPr>
      </w:pPr>
    </w:p>
    <w:p w14:paraId="1E5C8F6E" w14:textId="77777777" w:rsidR="000E7948" w:rsidRPr="00B26CA6" w:rsidRDefault="000E7948" w:rsidP="00A56CC4">
      <w:pPr>
        <w:shd w:val="clear" w:color="auto" w:fill="FFFFFF"/>
        <w:spacing w:before="0" w:after="0" w:line="276" w:lineRule="auto"/>
        <w:jc w:val="center"/>
        <w:rPr>
          <w:rFonts w:asciiTheme="minorHAnsi" w:eastAsia="Times New Roman" w:hAnsiTheme="minorHAnsi" w:cstheme="minorHAnsi"/>
          <w:b/>
          <w:bCs/>
          <w:sz w:val="28"/>
          <w:szCs w:val="28"/>
          <w:lang w:eastAsia="sl-SI"/>
        </w:rPr>
      </w:pPr>
      <w:r w:rsidRPr="00B26CA6">
        <w:rPr>
          <w:rFonts w:asciiTheme="minorHAnsi" w:eastAsia="Times New Roman" w:hAnsiTheme="minorHAnsi" w:cstheme="minorHAnsi"/>
          <w:b/>
          <w:bCs/>
          <w:sz w:val="28"/>
          <w:szCs w:val="28"/>
          <w:lang w:eastAsia="sl-SI"/>
        </w:rPr>
        <w:t>KNJIGA 1</w:t>
      </w:r>
    </w:p>
    <w:p w14:paraId="5FF72C2D" w14:textId="77777777" w:rsidR="000E7948" w:rsidRPr="00B26CA6" w:rsidRDefault="000E7948" w:rsidP="00A56CC4">
      <w:pPr>
        <w:shd w:val="clear" w:color="auto" w:fill="FFFFFF"/>
        <w:spacing w:before="0" w:after="0" w:line="276" w:lineRule="auto"/>
        <w:jc w:val="center"/>
        <w:rPr>
          <w:rFonts w:asciiTheme="minorHAnsi" w:eastAsia="Times New Roman" w:hAnsiTheme="minorHAnsi" w:cstheme="minorHAnsi"/>
          <w:b/>
          <w:bCs/>
          <w:sz w:val="28"/>
          <w:szCs w:val="28"/>
          <w:lang w:eastAsia="sl-SI"/>
        </w:rPr>
      </w:pPr>
      <w:r w:rsidRPr="00B26CA6">
        <w:rPr>
          <w:rFonts w:asciiTheme="minorHAnsi" w:eastAsia="Times New Roman" w:hAnsiTheme="minorHAnsi" w:cstheme="minorHAnsi"/>
          <w:b/>
          <w:bCs/>
          <w:sz w:val="28"/>
          <w:szCs w:val="28"/>
          <w:lang w:eastAsia="sl-SI"/>
        </w:rPr>
        <w:t>UPUTE PONUDITELJIMA</w:t>
      </w:r>
    </w:p>
    <w:p w14:paraId="56094394" w14:textId="77777777" w:rsidR="00441876" w:rsidRPr="00B26CA6" w:rsidRDefault="00441876" w:rsidP="00441876">
      <w:pPr>
        <w:spacing w:before="0" w:after="0" w:line="276" w:lineRule="auto"/>
        <w:rPr>
          <w:rFonts w:asciiTheme="minorHAnsi" w:hAnsiTheme="minorHAnsi" w:cstheme="minorHAnsi"/>
          <w:color w:val="000000"/>
          <w:sz w:val="22"/>
          <w:lang w:eastAsia="hr-HR"/>
        </w:rPr>
      </w:pPr>
    </w:p>
    <w:p w14:paraId="3C72619A" w14:textId="77777777" w:rsidR="00441876" w:rsidRPr="00B26CA6" w:rsidRDefault="00441876" w:rsidP="00441876">
      <w:pPr>
        <w:spacing w:before="0" w:after="0" w:line="276" w:lineRule="auto"/>
        <w:rPr>
          <w:rFonts w:asciiTheme="minorHAnsi" w:hAnsiTheme="minorHAnsi" w:cstheme="minorHAnsi"/>
          <w:color w:val="000000"/>
          <w:sz w:val="22"/>
          <w:lang w:eastAsia="hr-HR"/>
        </w:rPr>
      </w:pPr>
    </w:p>
    <w:p w14:paraId="0B172CD0" w14:textId="77777777" w:rsidR="00441876" w:rsidRPr="00B26CA6" w:rsidRDefault="00441876" w:rsidP="00A56CC4">
      <w:pPr>
        <w:spacing w:before="0" w:after="0" w:line="276" w:lineRule="auto"/>
        <w:jc w:val="left"/>
        <w:rPr>
          <w:rFonts w:asciiTheme="minorHAnsi" w:hAnsiTheme="minorHAnsi" w:cstheme="minorHAnsi"/>
          <w:color w:val="000000"/>
          <w:sz w:val="22"/>
          <w:lang w:eastAsia="hr-HR"/>
        </w:rPr>
      </w:pPr>
    </w:p>
    <w:p w14:paraId="131ECF34" w14:textId="77777777" w:rsidR="00441876" w:rsidRPr="00644739" w:rsidRDefault="00441876" w:rsidP="00A56CC4">
      <w:pPr>
        <w:spacing w:before="0" w:after="0" w:line="276" w:lineRule="auto"/>
        <w:jc w:val="left"/>
        <w:rPr>
          <w:rFonts w:asciiTheme="minorHAnsi" w:eastAsia="Times New Roman" w:hAnsiTheme="minorHAnsi" w:cstheme="minorHAnsi"/>
          <w:b/>
          <w:bCs/>
          <w:szCs w:val="20"/>
          <w:lang w:eastAsia="sl-SI"/>
        </w:rPr>
      </w:pPr>
      <w:r w:rsidRPr="00644739">
        <w:rPr>
          <w:rFonts w:asciiTheme="minorHAnsi" w:eastAsia="Times New Roman" w:hAnsiTheme="minorHAnsi" w:cstheme="minorHAnsi"/>
          <w:b/>
          <w:bCs/>
          <w:szCs w:val="20"/>
          <w:lang w:eastAsia="sl-SI"/>
        </w:rPr>
        <w:t>JAVNO NADMETANJE</w:t>
      </w:r>
    </w:p>
    <w:p w14:paraId="1FFFB4BE" w14:textId="30B02472" w:rsidR="00441876" w:rsidRPr="00644739" w:rsidRDefault="00441876" w:rsidP="00A56CC4">
      <w:pPr>
        <w:spacing w:before="0" w:after="0" w:line="276" w:lineRule="auto"/>
        <w:jc w:val="left"/>
        <w:rPr>
          <w:rFonts w:asciiTheme="minorHAnsi" w:eastAsia="Times New Roman" w:hAnsiTheme="minorHAnsi" w:cstheme="minorHAnsi"/>
          <w:bCs/>
          <w:szCs w:val="20"/>
          <w:lang w:eastAsia="sl-SI"/>
        </w:rPr>
      </w:pPr>
      <w:r w:rsidRPr="00644739">
        <w:rPr>
          <w:rFonts w:asciiTheme="minorHAnsi" w:eastAsia="Times New Roman" w:hAnsiTheme="minorHAnsi" w:cstheme="minorHAnsi"/>
          <w:bCs/>
          <w:szCs w:val="20"/>
          <w:lang w:eastAsia="sl-SI"/>
        </w:rPr>
        <w:t>EV. BROJ: E-VV-</w:t>
      </w:r>
      <w:r w:rsidR="002361D1" w:rsidRPr="00644739">
        <w:rPr>
          <w:rFonts w:asciiTheme="minorHAnsi" w:eastAsia="Times New Roman" w:hAnsiTheme="minorHAnsi" w:cstheme="minorHAnsi"/>
          <w:bCs/>
          <w:szCs w:val="20"/>
          <w:lang w:eastAsia="sl-SI"/>
        </w:rPr>
        <w:t>9</w:t>
      </w:r>
      <w:r w:rsidRPr="00644739">
        <w:rPr>
          <w:rFonts w:asciiTheme="minorHAnsi" w:eastAsia="Times New Roman" w:hAnsiTheme="minorHAnsi" w:cstheme="minorHAnsi"/>
          <w:bCs/>
          <w:szCs w:val="20"/>
          <w:lang w:eastAsia="sl-SI"/>
        </w:rPr>
        <w:t>/</w:t>
      </w:r>
      <w:r w:rsidR="006C4050" w:rsidRPr="00644739">
        <w:rPr>
          <w:rFonts w:asciiTheme="minorHAnsi" w:eastAsia="Times New Roman" w:hAnsiTheme="minorHAnsi" w:cstheme="minorHAnsi"/>
          <w:bCs/>
          <w:szCs w:val="20"/>
          <w:lang w:eastAsia="sl-SI"/>
        </w:rPr>
        <w:t>2019</w:t>
      </w:r>
      <w:r w:rsidR="00206F1B">
        <w:rPr>
          <w:rFonts w:asciiTheme="minorHAnsi" w:eastAsia="Times New Roman" w:hAnsiTheme="minorHAnsi" w:cstheme="minorHAnsi"/>
          <w:bCs/>
          <w:szCs w:val="20"/>
          <w:lang w:eastAsia="sl-SI"/>
        </w:rPr>
        <w:t>/R1</w:t>
      </w:r>
    </w:p>
    <w:p w14:paraId="03C1012D" w14:textId="77777777" w:rsidR="00441876" w:rsidRPr="00644739" w:rsidRDefault="00441876" w:rsidP="00A56CC4">
      <w:pPr>
        <w:spacing w:before="0" w:after="0" w:line="276" w:lineRule="auto"/>
        <w:jc w:val="left"/>
        <w:rPr>
          <w:rFonts w:asciiTheme="minorHAnsi" w:eastAsia="Times New Roman" w:hAnsiTheme="minorHAnsi" w:cstheme="minorHAnsi"/>
          <w:b/>
          <w:bCs/>
          <w:szCs w:val="20"/>
          <w:lang w:eastAsia="sl-SI"/>
        </w:rPr>
      </w:pPr>
    </w:p>
    <w:p w14:paraId="1E56C10A" w14:textId="1FAAAE49" w:rsidR="00441876" w:rsidRPr="00644739" w:rsidRDefault="00441876" w:rsidP="00A56CC4">
      <w:pPr>
        <w:spacing w:before="0" w:after="0" w:line="276" w:lineRule="auto"/>
        <w:jc w:val="left"/>
        <w:rPr>
          <w:rFonts w:asciiTheme="minorHAnsi" w:hAnsiTheme="minorHAnsi" w:cstheme="minorHAnsi"/>
          <w:b/>
          <w:sz w:val="22"/>
          <w:lang w:eastAsia="hr-HR"/>
        </w:rPr>
      </w:pPr>
      <w:r w:rsidRPr="00644739">
        <w:rPr>
          <w:rFonts w:asciiTheme="minorHAnsi" w:eastAsia="Times New Roman" w:hAnsiTheme="minorHAnsi" w:cstheme="minorHAnsi"/>
          <w:b/>
          <w:bCs/>
          <w:szCs w:val="20"/>
          <w:lang w:eastAsia="sl-SI"/>
        </w:rPr>
        <w:t>Zagreb</w:t>
      </w:r>
      <w:r w:rsidR="0059539D" w:rsidRPr="00644739">
        <w:rPr>
          <w:rFonts w:asciiTheme="minorHAnsi" w:eastAsia="Times New Roman" w:hAnsiTheme="minorHAnsi" w:cstheme="minorHAnsi"/>
          <w:b/>
          <w:bCs/>
          <w:szCs w:val="20"/>
          <w:lang w:eastAsia="sl-SI"/>
        </w:rPr>
        <w:t xml:space="preserve">, </w:t>
      </w:r>
      <w:del w:id="1" w:author="Autor">
        <w:r w:rsidR="00330FF1" w:rsidDel="00165FC3">
          <w:rPr>
            <w:rFonts w:asciiTheme="minorHAnsi" w:eastAsia="Times New Roman" w:hAnsiTheme="minorHAnsi" w:cstheme="minorHAnsi"/>
            <w:b/>
            <w:bCs/>
            <w:szCs w:val="20"/>
            <w:lang w:eastAsia="sl-SI"/>
          </w:rPr>
          <w:delText>kolovoz</w:delText>
        </w:r>
        <w:r w:rsidR="00E972F2" w:rsidRPr="00644739" w:rsidDel="00165FC3">
          <w:rPr>
            <w:rFonts w:asciiTheme="minorHAnsi" w:eastAsia="Times New Roman" w:hAnsiTheme="minorHAnsi" w:cstheme="minorHAnsi"/>
            <w:b/>
            <w:bCs/>
            <w:szCs w:val="20"/>
            <w:lang w:eastAsia="sl-SI"/>
          </w:rPr>
          <w:delText xml:space="preserve"> </w:delText>
        </w:r>
      </w:del>
      <w:ins w:id="2" w:author="Autor">
        <w:r w:rsidR="00165FC3">
          <w:rPr>
            <w:rFonts w:asciiTheme="minorHAnsi" w:eastAsia="Times New Roman" w:hAnsiTheme="minorHAnsi" w:cstheme="minorHAnsi"/>
            <w:b/>
            <w:bCs/>
            <w:szCs w:val="20"/>
            <w:lang w:eastAsia="sl-SI"/>
          </w:rPr>
          <w:t>rujan</w:t>
        </w:r>
        <w:r w:rsidR="00165FC3" w:rsidRPr="00644739">
          <w:rPr>
            <w:rFonts w:asciiTheme="minorHAnsi" w:eastAsia="Times New Roman" w:hAnsiTheme="minorHAnsi" w:cstheme="minorHAnsi"/>
            <w:b/>
            <w:bCs/>
            <w:szCs w:val="20"/>
            <w:lang w:eastAsia="sl-SI"/>
          </w:rPr>
          <w:t xml:space="preserve"> </w:t>
        </w:r>
      </w:ins>
      <w:r w:rsidR="00341A2F" w:rsidRPr="00644739">
        <w:rPr>
          <w:rFonts w:asciiTheme="minorHAnsi" w:eastAsia="Times New Roman" w:hAnsiTheme="minorHAnsi" w:cstheme="minorHAnsi"/>
          <w:b/>
          <w:bCs/>
          <w:szCs w:val="20"/>
          <w:lang w:eastAsia="sl-SI"/>
        </w:rPr>
        <w:t>2019</w:t>
      </w:r>
      <w:r w:rsidRPr="00644739">
        <w:rPr>
          <w:rFonts w:asciiTheme="minorHAnsi" w:eastAsia="Times New Roman" w:hAnsiTheme="minorHAnsi" w:cstheme="minorHAnsi"/>
          <w:b/>
          <w:bCs/>
          <w:szCs w:val="20"/>
          <w:lang w:eastAsia="sl-SI"/>
        </w:rPr>
        <w:t>. godine</w:t>
      </w:r>
    </w:p>
    <w:p w14:paraId="72EBDB0C" w14:textId="5D3F47AB" w:rsidR="000E7948" w:rsidRPr="00B26CA6" w:rsidRDefault="000E7948" w:rsidP="00441876">
      <w:pPr>
        <w:spacing w:before="0" w:after="0" w:line="276" w:lineRule="auto"/>
        <w:rPr>
          <w:rFonts w:asciiTheme="minorHAnsi" w:hAnsiTheme="minorHAnsi" w:cstheme="minorHAnsi"/>
          <w:b/>
          <w:color w:val="000000"/>
          <w:sz w:val="22"/>
          <w:lang w:eastAsia="hr-HR"/>
        </w:rPr>
      </w:pPr>
    </w:p>
    <w:p w14:paraId="5FAD475B" w14:textId="15975EE7" w:rsidR="000E7948" w:rsidRPr="00B26CA6" w:rsidRDefault="000E7948" w:rsidP="00441876">
      <w:pPr>
        <w:spacing w:before="0" w:after="0" w:line="276" w:lineRule="auto"/>
        <w:rPr>
          <w:rFonts w:asciiTheme="minorHAnsi" w:hAnsiTheme="minorHAnsi" w:cstheme="minorHAnsi"/>
          <w:b/>
          <w:color w:val="000000"/>
          <w:sz w:val="22"/>
          <w:lang w:eastAsia="hr-HR"/>
        </w:rPr>
      </w:pPr>
    </w:p>
    <w:p w14:paraId="5429A9F0" w14:textId="77777777" w:rsidR="00A56CC4" w:rsidRDefault="00A56CC4" w:rsidP="00441876">
      <w:pPr>
        <w:spacing w:before="0" w:after="0" w:line="276" w:lineRule="auto"/>
        <w:rPr>
          <w:rFonts w:asciiTheme="minorHAnsi" w:hAnsiTheme="minorHAnsi" w:cstheme="minorHAnsi"/>
          <w:b/>
          <w:color w:val="000000"/>
          <w:sz w:val="22"/>
          <w:lang w:eastAsia="hr-HR"/>
        </w:rPr>
      </w:pPr>
    </w:p>
    <w:p w14:paraId="47045A8D" w14:textId="77777777" w:rsidR="00816481" w:rsidRDefault="00816481" w:rsidP="00441876">
      <w:pPr>
        <w:spacing w:before="0" w:after="0" w:line="276" w:lineRule="auto"/>
        <w:rPr>
          <w:rFonts w:asciiTheme="minorHAnsi" w:hAnsiTheme="minorHAnsi" w:cstheme="minorHAnsi"/>
          <w:b/>
          <w:color w:val="000000"/>
          <w:sz w:val="22"/>
          <w:lang w:eastAsia="hr-HR"/>
        </w:rPr>
      </w:pPr>
    </w:p>
    <w:p w14:paraId="0D12BF93" w14:textId="77777777" w:rsidR="00816481" w:rsidRDefault="00816481" w:rsidP="00441876">
      <w:pPr>
        <w:spacing w:before="0" w:after="0" w:line="276" w:lineRule="auto"/>
        <w:rPr>
          <w:rFonts w:asciiTheme="minorHAnsi" w:hAnsiTheme="minorHAnsi" w:cstheme="minorHAnsi"/>
          <w:b/>
          <w:color w:val="000000"/>
          <w:sz w:val="22"/>
          <w:lang w:eastAsia="hr-HR"/>
        </w:rPr>
      </w:pPr>
    </w:p>
    <w:p w14:paraId="234C108B" w14:textId="77777777" w:rsidR="00816481" w:rsidRDefault="00816481" w:rsidP="00441876">
      <w:pPr>
        <w:spacing w:before="0" w:after="0" w:line="276" w:lineRule="auto"/>
        <w:rPr>
          <w:rFonts w:asciiTheme="minorHAnsi" w:hAnsiTheme="minorHAnsi" w:cstheme="minorHAnsi"/>
          <w:b/>
          <w:color w:val="000000"/>
          <w:sz w:val="22"/>
          <w:lang w:eastAsia="hr-HR"/>
        </w:rPr>
      </w:pPr>
    </w:p>
    <w:p w14:paraId="3823696E" w14:textId="77777777" w:rsidR="00816481" w:rsidRPr="00B26CA6" w:rsidRDefault="00816481" w:rsidP="00441876">
      <w:pPr>
        <w:spacing w:before="0" w:after="0" w:line="276" w:lineRule="auto"/>
        <w:rPr>
          <w:rFonts w:asciiTheme="minorHAnsi" w:hAnsiTheme="minorHAnsi" w:cstheme="minorHAnsi"/>
          <w:b/>
          <w:color w:val="000000"/>
          <w:sz w:val="22"/>
          <w:lang w:eastAsia="hr-HR"/>
        </w:rPr>
      </w:pPr>
    </w:p>
    <w:p w14:paraId="6B208C85" w14:textId="0A839A5F" w:rsidR="000E7948" w:rsidRPr="00B26CA6" w:rsidRDefault="00816481" w:rsidP="00441876">
      <w:pPr>
        <w:spacing w:before="0" w:after="0" w:line="276" w:lineRule="auto"/>
        <w:rPr>
          <w:rFonts w:asciiTheme="minorHAnsi" w:hAnsiTheme="minorHAnsi" w:cstheme="minorHAnsi"/>
          <w:b/>
          <w:color w:val="000000"/>
          <w:sz w:val="22"/>
          <w:lang w:eastAsia="hr-HR"/>
        </w:rPr>
      </w:pPr>
      <w:r>
        <w:rPr>
          <w:rFonts w:cstheme="minorHAnsi"/>
          <w:b/>
          <w:noProof/>
          <w:color w:val="000000"/>
          <w:lang w:eastAsia="hr-HR"/>
        </w:rPr>
        <w:drawing>
          <wp:inline distT="0" distB="0" distL="0" distR="0" wp14:anchorId="75C5F491" wp14:editId="46445882">
            <wp:extent cx="5754370" cy="588010"/>
            <wp:effectExtent l="0" t="0" r="0" b="254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4370" cy="588010"/>
                    </a:xfrm>
                    <a:prstGeom prst="rect">
                      <a:avLst/>
                    </a:prstGeom>
                    <a:noFill/>
                    <a:ln>
                      <a:noFill/>
                    </a:ln>
                  </pic:spPr>
                </pic:pic>
              </a:graphicData>
            </a:graphic>
          </wp:inline>
        </w:drawing>
      </w:r>
    </w:p>
    <w:p w14:paraId="36F6F531" w14:textId="77777777" w:rsidR="004B45E0" w:rsidRPr="00B26CA6" w:rsidRDefault="004B45E0" w:rsidP="00816481">
      <w:pPr>
        <w:shd w:val="clear" w:color="auto" w:fill="FFFFFF"/>
        <w:spacing w:before="562" w:line="590" w:lineRule="exact"/>
        <w:ind w:right="3538"/>
        <w:rPr>
          <w:rFonts w:asciiTheme="minorHAnsi" w:hAnsiTheme="minorHAnsi" w:cstheme="minorHAnsi"/>
        </w:rPr>
        <w:sectPr w:rsidR="004B45E0" w:rsidRPr="00B26CA6" w:rsidSect="000E7948">
          <w:headerReference w:type="even" r:id="rId10"/>
          <w:headerReference w:type="default" r:id="rId11"/>
          <w:footerReference w:type="default" r:id="rId12"/>
          <w:pgSz w:w="11909" w:h="16838"/>
          <w:pgMar w:top="1418" w:right="1417" w:bottom="1417" w:left="1417" w:header="720" w:footer="720" w:gutter="0"/>
          <w:cols w:space="60"/>
          <w:noEndnote/>
          <w:titlePg/>
          <w:docGrid w:linePitch="272"/>
        </w:sectPr>
      </w:pPr>
    </w:p>
    <w:p w14:paraId="78F7DA5A" w14:textId="089A7345" w:rsidR="00351A28" w:rsidRDefault="00351A28">
      <w:pPr>
        <w:spacing w:before="0" w:after="0" w:line="240" w:lineRule="auto"/>
        <w:rPr>
          <w:rFonts w:asciiTheme="minorHAnsi" w:hAnsiTheme="minorHAnsi" w:cstheme="minorHAnsi"/>
          <w:sz w:val="22"/>
        </w:rPr>
      </w:pPr>
      <w:r>
        <w:rPr>
          <w:rFonts w:asciiTheme="minorHAnsi" w:hAnsiTheme="minorHAnsi" w:cstheme="minorHAnsi"/>
          <w:sz w:val="22"/>
        </w:rPr>
        <w:br w:type="page"/>
      </w:r>
    </w:p>
    <w:p w14:paraId="75FED05E" w14:textId="77777777" w:rsidR="00351A28" w:rsidRDefault="00351A28" w:rsidP="00351A28">
      <w:pPr>
        <w:ind w:right="272"/>
        <w:rPr>
          <w:rFonts w:asciiTheme="minorHAnsi" w:hAnsiTheme="minorHAnsi" w:cstheme="minorHAnsi"/>
          <w:sz w:val="24"/>
          <w:szCs w:val="22"/>
        </w:rPr>
      </w:pPr>
    </w:p>
    <w:p w14:paraId="399196B9" w14:textId="12021C27" w:rsidR="00351A28" w:rsidRPr="00D930E9" w:rsidRDefault="00351A28" w:rsidP="00351A28">
      <w:pPr>
        <w:ind w:right="272"/>
        <w:rPr>
          <w:rFonts w:asciiTheme="minorHAnsi" w:hAnsiTheme="minorHAnsi" w:cstheme="minorHAnsi"/>
          <w:sz w:val="24"/>
          <w:szCs w:val="22"/>
        </w:rPr>
      </w:pPr>
      <w:r w:rsidRPr="00D930E9">
        <w:rPr>
          <w:rFonts w:asciiTheme="minorHAnsi" w:hAnsiTheme="minorHAnsi" w:cstheme="minorHAnsi"/>
          <w:sz w:val="24"/>
          <w:szCs w:val="22"/>
        </w:rPr>
        <w:t>Ova Dokumentacija o nabavi se sastoji od:</w:t>
      </w:r>
    </w:p>
    <w:p w14:paraId="2844C614" w14:textId="1D544117" w:rsidR="00BB0909" w:rsidRDefault="00BB0909" w:rsidP="00BB0909">
      <w:pPr>
        <w:shd w:val="clear" w:color="auto" w:fill="FFFFFF"/>
        <w:ind w:left="14"/>
        <w:rPr>
          <w:rFonts w:asciiTheme="minorHAnsi" w:hAnsiTheme="minorHAnsi" w:cstheme="minorHAnsi"/>
          <w:sz w:val="22"/>
        </w:rPr>
      </w:pPr>
    </w:p>
    <w:p w14:paraId="4451D26B" w14:textId="77777777" w:rsidR="00351A28" w:rsidRPr="00B26CA6" w:rsidRDefault="00351A28" w:rsidP="00BB0909">
      <w:pPr>
        <w:shd w:val="clear" w:color="auto" w:fill="FFFFFF"/>
        <w:ind w:left="14"/>
        <w:rPr>
          <w:rFonts w:asciiTheme="minorHAnsi" w:hAnsiTheme="minorHAnsi" w:cstheme="minorHAnsi"/>
          <w:sz w:val="22"/>
        </w:rPr>
      </w:pPr>
    </w:p>
    <w:p w14:paraId="0D9BFBFD" w14:textId="77777777" w:rsidR="00351A28" w:rsidRPr="00351A28" w:rsidRDefault="00351A28" w:rsidP="00351A28">
      <w:pPr>
        <w:shd w:val="clear" w:color="auto" w:fill="FFFFFF"/>
        <w:rPr>
          <w:rFonts w:asciiTheme="minorHAnsi" w:hAnsiTheme="minorHAnsi" w:cstheme="minorHAnsi"/>
          <w:b/>
        </w:rPr>
      </w:pPr>
      <w:r w:rsidRPr="00351A28">
        <w:rPr>
          <w:rFonts w:asciiTheme="minorHAnsi" w:hAnsiTheme="minorHAnsi" w:cstheme="minorHAnsi"/>
          <w:b/>
        </w:rPr>
        <w:t>Knjiga 1</w:t>
      </w:r>
      <w:r w:rsidRPr="00351A28">
        <w:rPr>
          <w:rFonts w:asciiTheme="minorHAnsi" w:hAnsiTheme="minorHAnsi" w:cstheme="minorHAnsi"/>
          <w:b/>
        </w:rPr>
        <w:tab/>
        <w:t>Upute Ponuditeljima</w:t>
      </w:r>
    </w:p>
    <w:p w14:paraId="341EC3C5" w14:textId="097CFC79" w:rsidR="00351A28" w:rsidRPr="00371A4E" w:rsidRDefault="00351A28" w:rsidP="00351A28">
      <w:pPr>
        <w:shd w:val="clear" w:color="auto" w:fill="FFFFFF"/>
        <w:rPr>
          <w:rFonts w:asciiTheme="minorHAnsi" w:hAnsiTheme="minorHAnsi" w:cstheme="minorHAnsi"/>
        </w:rPr>
      </w:pPr>
      <w:r w:rsidRPr="00371A4E">
        <w:rPr>
          <w:rFonts w:asciiTheme="minorHAnsi" w:hAnsiTheme="minorHAnsi" w:cstheme="minorHAnsi"/>
        </w:rPr>
        <w:t>Knjiga 2</w:t>
      </w:r>
      <w:r w:rsidRPr="00371A4E">
        <w:rPr>
          <w:rFonts w:asciiTheme="minorHAnsi" w:hAnsiTheme="minorHAnsi" w:cstheme="minorHAnsi"/>
        </w:rPr>
        <w:tab/>
        <w:t>Ugovor</w:t>
      </w:r>
      <w:r w:rsidR="00C877A1">
        <w:rPr>
          <w:rFonts w:asciiTheme="minorHAnsi" w:hAnsiTheme="minorHAnsi" w:cstheme="minorHAnsi"/>
        </w:rPr>
        <w:t>na dokumentacija</w:t>
      </w:r>
    </w:p>
    <w:p w14:paraId="1B493283" w14:textId="77777777" w:rsidR="00351A28" w:rsidRPr="00351A28" w:rsidRDefault="00351A28" w:rsidP="00351A28">
      <w:pPr>
        <w:shd w:val="clear" w:color="auto" w:fill="FFFFFF"/>
        <w:rPr>
          <w:rFonts w:asciiTheme="minorHAnsi" w:hAnsiTheme="minorHAnsi" w:cstheme="minorHAnsi"/>
          <w:bCs/>
        </w:rPr>
      </w:pPr>
      <w:r w:rsidRPr="00351A28">
        <w:rPr>
          <w:rFonts w:asciiTheme="minorHAnsi" w:hAnsiTheme="minorHAnsi" w:cstheme="minorHAnsi"/>
          <w:bCs/>
        </w:rPr>
        <w:t>Knjiga 3</w:t>
      </w:r>
      <w:r w:rsidRPr="00351A28">
        <w:rPr>
          <w:rFonts w:asciiTheme="minorHAnsi" w:hAnsiTheme="minorHAnsi" w:cstheme="minorHAnsi"/>
          <w:bCs/>
        </w:rPr>
        <w:tab/>
        <w:t>Zahtjevi Naručitelja</w:t>
      </w:r>
    </w:p>
    <w:p w14:paraId="62238C2D" w14:textId="77777777" w:rsidR="00351A28" w:rsidRPr="00371A4E" w:rsidRDefault="00351A28" w:rsidP="00351A28">
      <w:pPr>
        <w:shd w:val="clear" w:color="auto" w:fill="FFFFFF"/>
        <w:rPr>
          <w:rFonts w:asciiTheme="minorHAnsi" w:hAnsiTheme="minorHAnsi" w:cstheme="minorHAnsi"/>
        </w:rPr>
      </w:pPr>
      <w:r w:rsidRPr="00371A4E">
        <w:rPr>
          <w:rFonts w:asciiTheme="minorHAnsi" w:hAnsiTheme="minorHAnsi" w:cstheme="minorHAnsi"/>
        </w:rPr>
        <w:t>Knjiga 4</w:t>
      </w:r>
      <w:r w:rsidRPr="00371A4E">
        <w:rPr>
          <w:rFonts w:asciiTheme="minorHAnsi" w:hAnsiTheme="minorHAnsi" w:cstheme="minorHAnsi"/>
        </w:rPr>
        <w:tab/>
        <w:t>Lista cijena</w:t>
      </w:r>
    </w:p>
    <w:p w14:paraId="08C58A38" w14:textId="220332A1" w:rsidR="00351A28" w:rsidRDefault="00351A28" w:rsidP="00351A28">
      <w:pPr>
        <w:shd w:val="clear" w:color="auto" w:fill="FFFFFF"/>
        <w:rPr>
          <w:rFonts w:asciiTheme="minorHAnsi" w:hAnsiTheme="minorHAnsi" w:cstheme="minorHAnsi"/>
        </w:rPr>
      </w:pPr>
      <w:r w:rsidRPr="00371A4E">
        <w:rPr>
          <w:rFonts w:asciiTheme="minorHAnsi" w:hAnsiTheme="minorHAnsi" w:cstheme="minorHAnsi"/>
        </w:rPr>
        <w:t>Knjiga 5</w:t>
      </w:r>
      <w:r w:rsidRPr="00371A4E">
        <w:rPr>
          <w:rFonts w:asciiTheme="minorHAnsi" w:hAnsiTheme="minorHAnsi" w:cstheme="minorHAnsi"/>
        </w:rPr>
        <w:tab/>
      </w:r>
      <w:r w:rsidR="00E60BA2" w:rsidRPr="00371A4E">
        <w:rPr>
          <w:rFonts w:asciiTheme="minorHAnsi" w:hAnsiTheme="minorHAnsi" w:cstheme="minorHAnsi"/>
        </w:rPr>
        <w:t>P</w:t>
      </w:r>
      <w:r w:rsidR="00E60BA2">
        <w:rPr>
          <w:rFonts w:asciiTheme="minorHAnsi" w:hAnsiTheme="minorHAnsi" w:cstheme="minorHAnsi"/>
        </w:rPr>
        <w:t>rilozi</w:t>
      </w:r>
    </w:p>
    <w:p w14:paraId="59FBE0A2" w14:textId="37E5B1D5" w:rsidR="0056726D" w:rsidRPr="00B26CA6" w:rsidRDefault="0056726D" w:rsidP="00895DEC">
      <w:pPr>
        <w:rPr>
          <w:rFonts w:asciiTheme="minorHAnsi" w:hAnsiTheme="minorHAnsi" w:cstheme="minorHAnsi"/>
        </w:rPr>
      </w:pPr>
    </w:p>
    <w:p w14:paraId="01E41C6A" w14:textId="4B8C9BEF" w:rsidR="0056726D" w:rsidRPr="00B26CA6" w:rsidRDefault="0056726D" w:rsidP="002B5577">
      <w:pPr>
        <w:tabs>
          <w:tab w:val="left" w:pos="3366"/>
          <w:tab w:val="center" w:pos="4471"/>
        </w:tabs>
        <w:rPr>
          <w:rFonts w:asciiTheme="minorHAnsi" w:hAnsiTheme="minorHAnsi" w:cstheme="minorHAnsi"/>
        </w:rPr>
      </w:pPr>
      <w:r w:rsidRPr="00B26CA6">
        <w:rPr>
          <w:rFonts w:asciiTheme="minorHAnsi" w:hAnsiTheme="minorHAnsi" w:cstheme="minorHAnsi"/>
        </w:rPr>
        <w:tab/>
      </w:r>
    </w:p>
    <w:p w14:paraId="06411A05" w14:textId="0A8FE1D9" w:rsidR="00BB0909" w:rsidRPr="00B26CA6" w:rsidRDefault="0056726D" w:rsidP="0056726D">
      <w:pPr>
        <w:tabs>
          <w:tab w:val="left" w:pos="3366"/>
        </w:tabs>
        <w:rPr>
          <w:rFonts w:asciiTheme="minorHAnsi" w:hAnsiTheme="minorHAnsi" w:cstheme="minorHAnsi"/>
        </w:rPr>
        <w:sectPr w:rsidR="00BB0909" w:rsidRPr="00B26CA6" w:rsidSect="00B81660">
          <w:headerReference w:type="first" r:id="rId13"/>
          <w:footerReference w:type="first" r:id="rId14"/>
          <w:type w:val="continuous"/>
          <w:pgSz w:w="11909" w:h="16838"/>
          <w:pgMar w:top="792" w:right="1550" w:bottom="912" w:left="1416" w:header="720" w:footer="720" w:gutter="0"/>
          <w:cols w:space="720"/>
          <w:noEndnote/>
        </w:sectPr>
      </w:pPr>
      <w:r w:rsidRPr="00B26CA6">
        <w:rPr>
          <w:rFonts w:asciiTheme="minorHAnsi" w:hAnsiTheme="minorHAnsi" w:cstheme="minorHAnsi"/>
        </w:rPr>
        <w:tab/>
      </w:r>
    </w:p>
    <w:p w14:paraId="4F3ABC41" w14:textId="77777777" w:rsidR="00351A28" w:rsidRDefault="00351A28" w:rsidP="00351A28">
      <w:pPr>
        <w:ind w:right="272"/>
        <w:jc w:val="center"/>
        <w:rPr>
          <w:rFonts w:ascii="Calibri" w:hAnsi="Calibri" w:cs="Calibri"/>
          <w:b/>
          <w:bCs/>
          <w:sz w:val="32"/>
          <w:szCs w:val="32"/>
        </w:rPr>
      </w:pPr>
    </w:p>
    <w:p w14:paraId="23BD7E45" w14:textId="77777777" w:rsidR="00351A28" w:rsidRDefault="00351A28" w:rsidP="00351A28">
      <w:pPr>
        <w:ind w:right="272"/>
        <w:jc w:val="center"/>
        <w:rPr>
          <w:rFonts w:ascii="Calibri" w:hAnsi="Calibri" w:cs="Calibri"/>
          <w:b/>
          <w:bCs/>
          <w:sz w:val="32"/>
          <w:szCs w:val="32"/>
        </w:rPr>
      </w:pPr>
    </w:p>
    <w:p w14:paraId="590EB088" w14:textId="77777777" w:rsidR="00351A28" w:rsidRDefault="00351A28" w:rsidP="00351A28">
      <w:pPr>
        <w:ind w:right="272"/>
        <w:jc w:val="center"/>
        <w:rPr>
          <w:rFonts w:ascii="Calibri" w:hAnsi="Calibri" w:cs="Calibri"/>
          <w:b/>
          <w:bCs/>
          <w:sz w:val="32"/>
          <w:szCs w:val="32"/>
        </w:rPr>
      </w:pPr>
    </w:p>
    <w:p w14:paraId="7D931151" w14:textId="77777777" w:rsidR="00351A28" w:rsidRDefault="00351A28" w:rsidP="00351A28">
      <w:pPr>
        <w:ind w:right="272"/>
        <w:jc w:val="center"/>
        <w:rPr>
          <w:rFonts w:ascii="Calibri" w:hAnsi="Calibri" w:cs="Calibri"/>
          <w:b/>
          <w:bCs/>
          <w:sz w:val="32"/>
          <w:szCs w:val="32"/>
        </w:rPr>
      </w:pPr>
    </w:p>
    <w:p w14:paraId="0908279E" w14:textId="77777777" w:rsidR="00351A28" w:rsidRDefault="00351A28" w:rsidP="00351A28">
      <w:pPr>
        <w:ind w:right="272"/>
        <w:jc w:val="center"/>
        <w:rPr>
          <w:rFonts w:ascii="Calibri" w:hAnsi="Calibri" w:cs="Calibri"/>
          <w:b/>
          <w:bCs/>
          <w:sz w:val="32"/>
          <w:szCs w:val="32"/>
        </w:rPr>
      </w:pPr>
    </w:p>
    <w:p w14:paraId="116F9237" w14:textId="77777777" w:rsidR="00351A28" w:rsidRDefault="00351A28" w:rsidP="00351A28">
      <w:pPr>
        <w:ind w:right="272"/>
        <w:jc w:val="center"/>
        <w:rPr>
          <w:rFonts w:ascii="Calibri" w:hAnsi="Calibri" w:cs="Calibri"/>
          <w:b/>
          <w:bCs/>
          <w:sz w:val="32"/>
          <w:szCs w:val="32"/>
        </w:rPr>
      </w:pPr>
    </w:p>
    <w:p w14:paraId="59DAB36B" w14:textId="0D47CDA2" w:rsidR="00351A28" w:rsidRPr="00241A39" w:rsidRDefault="00351A28" w:rsidP="00351A28">
      <w:pPr>
        <w:ind w:right="272"/>
        <w:jc w:val="center"/>
        <w:rPr>
          <w:rFonts w:ascii="Calibri" w:hAnsi="Calibri" w:cs="Calibri"/>
          <w:b/>
          <w:bCs/>
          <w:sz w:val="32"/>
          <w:szCs w:val="32"/>
        </w:rPr>
      </w:pPr>
      <w:r w:rsidRPr="00241A39">
        <w:rPr>
          <w:rFonts w:ascii="Calibri" w:hAnsi="Calibri" w:cs="Calibri"/>
          <w:b/>
          <w:bCs/>
          <w:sz w:val="32"/>
          <w:szCs w:val="32"/>
        </w:rPr>
        <w:t xml:space="preserve">Knjiga </w:t>
      </w:r>
      <w:r>
        <w:rPr>
          <w:rFonts w:ascii="Calibri" w:hAnsi="Calibri" w:cs="Calibri"/>
          <w:b/>
          <w:bCs/>
          <w:sz w:val="32"/>
          <w:szCs w:val="32"/>
        </w:rPr>
        <w:t>1</w:t>
      </w:r>
      <w:r w:rsidRPr="00241A39">
        <w:rPr>
          <w:rFonts w:ascii="Calibri" w:hAnsi="Calibri" w:cs="Calibri"/>
          <w:b/>
          <w:bCs/>
          <w:sz w:val="32"/>
          <w:szCs w:val="32"/>
        </w:rPr>
        <w:t xml:space="preserve"> </w:t>
      </w:r>
    </w:p>
    <w:p w14:paraId="3621EA4F" w14:textId="77777777" w:rsidR="00351A28" w:rsidRPr="00025D4A" w:rsidRDefault="00351A28" w:rsidP="00351A28">
      <w:pPr>
        <w:ind w:right="272"/>
        <w:rPr>
          <w:rFonts w:ascii="Calibri" w:hAnsi="Calibri" w:cs="Calibri"/>
        </w:rPr>
      </w:pPr>
    </w:p>
    <w:p w14:paraId="4E26BBC1" w14:textId="77777777" w:rsidR="00351A28" w:rsidRPr="00025D4A" w:rsidRDefault="00351A28" w:rsidP="00351A28">
      <w:pPr>
        <w:ind w:right="272"/>
        <w:rPr>
          <w:rFonts w:ascii="Calibri" w:hAnsi="Calibri" w:cs="Calibri"/>
        </w:rPr>
      </w:pPr>
    </w:p>
    <w:p w14:paraId="3EFDB9E6" w14:textId="77777777" w:rsidR="00351A28" w:rsidRPr="00025D4A" w:rsidRDefault="00351A28" w:rsidP="00351A28">
      <w:pPr>
        <w:ind w:right="272"/>
        <w:jc w:val="center"/>
        <w:rPr>
          <w:rFonts w:ascii="Calibri" w:hAnsi="Calibri" w:cs="Calibri"/>
          <w:b/>
          <w:bCs/>
        </w:rPr>
      </w:pPr>
    </w:p>
    <w:p w14:paraId="26D17DC7" w14:textId="77777777" w:rsidR="00351A28" w:rsidRPr="00025D4A" w:rsidRDefault="00351A28" w:rsidP="00351A28">
      <w:pPr>
        <w:ind w:right="272"/>
        <w:jc w:val="center"/>
        <w:rPr>
          <w:rFonts w:ascii="Calibri" w:hAnsi="Calibri" w:cs="Calibri"/>
          <w:b/>
          <w:bCs/>
        </w:rPr>
      </w:pPr>
    </w:p>
    <w:p w14:paraId="4DD3113C" w14:textId="322889CA" w:rsidR="00351A28" w:rsidRDefault="00351A28" w:rsidP="00351A28">
      <w:pPr>
        <w:jc w:val="center"/>
        <w:rPr>
          <w:b/>
          <w:sz w:val="36"/>
        </w:rPr>
      </w:pPr>
      <w:r>
        <w:rPr>
          <w:b/>
          <w:sz w:val="36"/>
        </w:rPr>
        <w:t>Upute Ponuditeljima</w:t>
      </w:r>
    </w:p>
    <w:p w14:paraId="583AE2CC" w14:textId="77777777" w:rsidR="00351A28" w:rsidRDefault="00351A28">
      <w:pPr>
        <w:spacing w:before="0" w:after="0" w:line="240" w:lineRule="auto"/>
        <w:rPr>
          <w:b/>
          <w:sz w:val="36"/>
        </w:rPr>
      </w:pPr>
      <w:r>
        <w:rPr>
          <w:b/>
          <w:sz w:val="36"/>
        </w:rPr>
        <w:br w:type="page"/>
      </w:r>
    </w:p>
    <w:p w14:paraId="140F0D14" w14:textId="67136B53" w:rsidR="000D5504" w:rsidRPr="00B26CA6" w:rsidRDefault="000D5504" w:rsidP="009502ED">
      <w:pPr>
        <w:rPr>
          <w:rStyle w:val="Naglaeno"/>
          <w:rFonts w:asciiTheme="minorHAnsi" w:hAnsiTheme="minorHAnsi" w:cstheme="minorHAnsi"/>
          <w:lang w:val="hr-HR"/>
        </w:rPr>
      </w:pPr>
      <w:r w:rsidRPr="00B26CA6">
        <w:rPr>
          <w:rStyle w:val="Naglaeno"/>
          <w:rFonts w:asciiTheme="minorHAnsi" w:hAnsiTheme="minorHAnsi" w:cstheme="minorHAnsi"/>
          <w:lang w:val="hr-HR"/>
        </w:rPr>
        <w:lastRenderedPageBreak/>
        <w:t>SADRŽAJ</w:t>
      </w:r>
    </w:p>
    <w:p w14:paraId="6DBE2CCA" w14:textId="5FB9416D" w:rsidR="00BF1697" w:rsidRDefault="00EF2C61">
      <w:pPr>
        <w:pStyle w:val="Sadraj1"/>
        <w:tabs>
          <w:tab w:val="left" w:pos="400"/>
          <w:tab w:val="right" w:leader="dot" w:pos="9062"/>
        </w:tabs>
        <w:rPr>
          <w:rFonts w:eastAsiaTheme="minorEastAsia"/>
          <w:b w:val="0"/>
          <w:bCs w:val="0"/>
          <w:caps w:val="0"/>
          <w:noProof/>
          <w:sz w:val="22"/>
          <w:szCs w:val="22"/>
          <w:lang w:val="en-US"/>
        </w:rPr>
      </w:pPr>
      <w:r w:rsidRPr="00B26CA6">
        <w:rPr>
          <w:rFonts w:cstheme="minorHAnsi"/>
          <w:b w:val="0"/>
          <w:bCs w:val="0"/>
          <w:sz w:val="24"/>
        </w:rPr>
        <w:fldChar w:fldCharType="begin"/>
      </w:r>
      <w:r w:rsidRPr="00B26CA6">
        <w:rPr>
          <w:rFonts w:cstheme="minorHAnsi"/>
          <w:b w:val="0"/>
          <w:bCs w:val="0"/>
          <w:sz w:val="24"/>
        </w:rPr>
        <w:instrText xml:space="preserve"> TOC \o "1-2" \h \z \u </w:instrText>
      </w:r>
      <w:r w:rsidRPr="00B26CA6">
        <w:rPr>
          <w:rFonts w:cstheme="minorHAnsi"/>
          <w:b w:val="0"/>
          <w:bCs w:val="0"/>
          <w:sz w:val="24"/>
        </w:rPr>
        <w:fldChar w:fldCharType="separate"/>
      </w:r>
      <w:hyperlink w:anchor="_Toc18580996" w:history="1">
        <w:r w:rsidR="00BF1697" w:rsidRPr="00AC72AA">
          <w:rPr>
            <w:rStyle w:val="Hiperveza"/>
            <w:noProof/>
          </w:rPr>
          <w:t>1</w:t>
        </w:r>
        <w:r w:rsidR="00BF1697">
          <w:rPr>
            <w:rFonts w:eastAsiaTheme="minorEastAsia"/>
            <w:b w:val="0"/>
            <w:bCs w:val="0"/>
            <w:caps w:val="0"/>
            <w:noProof/>
            <w:sz w:val="22"/>
            <w:szCs w:val="22"/>
            <w:lang w:val="en-US"/>
          </w:rPr>
          <w:tab/>
        </w:r>
        <w:r w:rsidR="00BF1697" w:rsidRPr="00AC72AA">
          <w:rPr>
            <w:rStyle w:val="Hiperveza"/>
            <w:noProof/>
          </w:rPr>
          <w:t>OPĆI PODACI</w:t>
        </w:r>
        <w:r w:rsidR="00BF1697">
          <w:rPr>
            <w:noProof/>
            <w:webHidden/>
          </w:rPr>
          <w:tab/>
        </w:r>
        <w:r w:rsidR="00BF1697">
          <w:rPr>
            <w:noProof/>
            <w:webHidden/>
          </w:rPr>
          <w:fldChar w:fldCharType="begin"/>
        </w:r>
        <w:r w:rsidR="00BF1697">
          <w:rPr>
            <w:noProof/>
            <w:webHidden/>
          </w:rPr>
          <w:instrText xml:space="preserve"> PAGEREF _Toc18580996 \h </w:instrText>
        </w:r>
        <w:r w:rsidR="00BF1697">
          <w:rPr>
            <w:noProof/>
            <w:webHidden/>
          </w:rPr>
        </w:r>
        <w:r w:rsidR="00BF1697">
          <w:rPr>
            <w:noProof/>
            <w:webHidden/>
          </w:rPr>
          <w:fldChar w:fldCharType="separate"/>
        </w:r>
        <w:r w:rsidR="00BF1697">
          <w:rPr>
            <w:noProof/>
            <w:webHidden/>
          </w:rPr>
          <w:t>6</w:t>
        </w:r>
        <w:r w:rsidR="00BF1697">
          <w:rPr>
            <w:noProof/>
            <w:webHidden/>
          </w:rPr>
          <w:fldChar w:fldCharType="end"/>
        </w:r>
      </w:hyperlink>
    </w:p>
    <w:p w14:paraId="33C92DBB" w14:textId="20C37001" w:rsidR="00BF1697" w:rsidRDefault="00BC25A2">
      <w:pPr>
        <w:pStyle w:val="Sadraj2"/>
        <w:tabs>
          <w:tab w:val="left" w:pos="800"/>
          <w:tab w:val="right" w:leader="dot" w:pos="9062"/>
        </w:tabs>
        <w:rPr>
          <w:rFonts w:eastAsiaTheme="minorEastAsia"/>
          <w:smallCaps w:val="0"/>
          <w:noProof/>
          <w:sz w:val="22"/>
          <w:szCs w:val="22"/>
          <w:lang w:val="en-US"/>
        </w:rPr>
      </w:pPr>
      <w:hyperlink w:anchor="_Toc18580997" w:history="1">
        <w:r w:rsidR="00BF1697" w:rsidRPr="00AC72AA">
          <w:rPr>
            <w:rStyle w:val="Hiperveza"/>
            <w:noProof/>
            <w:lang w:bidi="en-US"/>
          </w:rPr>
          <w:t>1.1</w:t>
        </w:r>
        <w:r w:rsidR="00BF1697">
          <w:rPr>
            <w:rFonts w:eastAsiaTheme="minorEastAsia"/>
            <w:smallCaps w:val="0"/>
            <w:noProof/>
            <w:sz w:val="22"/>
            <w:szCs w:val="22"/>
            <w:lang w:val="en-US"/>
          </w:rPr>
          <w:tab/>
        </w:r>
        <w:r w:rsidR="00BF1697" w:rsidRPr="00AC72AA">
          <w:rPr>
            <w:rStyle w:val="Hiperveza"/>
            <w:noProof/>
            <w:lang w:bidi="en-US"/>
          </w:rPr>
          <w:t>Podaci o naručitelju</w:t>
        </w:r>
        <w:r w:rsidR="00BF1697">
          <w:rPr>
            <w:noProof/>
            <w:webHidden/>
          </w:rPr>
          <w:tab/>
        </w:r>
        <w:r w:rsidR="00BF1697">
          <w:rPr>
            <w:noProof/>
            <w:webHidden/>
          </w:rPr>
          <w:fldChar w:fldCharType="begin"/>
        </w:r>
        <w:r w:rsidR="00BF1697">
          <w:rPr>
            <w:noProof/>
            <w:webHidden/>
          </w:rPr>
          <w:instrText xml:space="preserve"> PAGEREF _Toc18580997 \h </w:instrText>
        </w:r>
        <w:r w:rsidR="00BF1697">
          <w:rPr>
            <w:noProof/>
            <w:webHidden/>
          </w:rPr>
        </w:r>
        <w:r w:rsidR="00BF1697">
          <w:rPr>
            <w:noProof/>
            <w:webHidden/>
          </w:rPr>
          <w:fldChar w:fldCharType="separate"/>
        </w:r>
        <w:r w:rsidR="00BF1697">
          <w:rPr>
            <w:noProof/>
            <w:webHidden/>
          </w:rPr>
          <w:t>6</w:t>
        </w:r>
        <w:r w:rsidR="00BF1697">
          <w:rPr>
            <w:noProof/>
            <w:webHidden/>
          </w:rPr>
          <w:fldChar w:fldCharType="end"/>
        </w:r>
      </w:hyperlink>
    </w:p>
    <w:p w14:paraId="47EC2B96" w14:textId="7CA074A4" w:rsidR="00BF1697" w:rsidRDefault="00BC25A2">
      <w:pPr>
        <w:pStyle w:val="Sadraj2"/>
        <w:tabs>
          <w:tab w:val="left" w:pos="800"/>
          <w:tab w:val="right" w:leader="dot" w:pos="9062"/>
        </w:tabs>
        <w:rPr>
          <w:rFonts w:eastAsiaTheme="minorEastAsia"/>
          <w:smallCaps w:val="0"/>
          <w:noProof/>
          <w:sz w:val="22"/>
          <w:szCs w:val="22"/>
          <w:lang w:val="en-US"/>
        </w:rPr>
      </w:pPr>
      <w:hyperlink w:anchor="_Toc18580998" w:history="1">
        <w:r w:rsidR="00BF1697" w:rsidRPr="00AC72AA">
          <w:rPr>
            <w:rStyle w:val="Hiperveza"/>
            <w:noProof/>
            <w:lang w:bidi="en-US"/>
          </w:rPr>
          <w:t>1.2</w:t>
        </w:r>
        <w:r w:rsidR="00BF1697">
          <w:rPr>
            <w:rFonts w:eastAsiaTheme="minorEastAsia"/>
            <w:smallCaps w:val="0"/>
            <w:noProof/>
            <w:sz w:val="22"/>
            <w:szCs w:val="22"/>
            <w:lang w:val="en-US"/>
          </w:rPr>
          <w:tab/>
        </w:r>
        <w:r w:rsidR="00BF1697" w:rsidRPr="00AC72AA">
          <w:rPr>
            <w:rStyle w:val="Hiperveza"/>
            <w:noProof/>
            <w:lang w:bidi="en-US"/>
          </w:rPr>
          <w:t>Podaci o osobi zaduženoj za komunikaciju s ponuditeljima</w:t>
        </w:r>
        <w:r w:rsidR="00BF1697">
          <w:rPr>
            <w:noProof/>
            <w:webHidden/>
          </w:rPr>
          <w:tab/>
        </w:r>
        <w:r w:rsidR="00BF1697">
          <w:rPr>
            <w:noProof/>
            <w:webHidden/>
          </w:rPr>
          <w:fldChar w:fldCharType="begin"/>
        </w:r>
        <w:r w:rsidR="00BF1697">
          <w:rPr>
            <w:noProof/>
            <w:webHidden/>
          </w:rPr>
          <w:instrText xml:space="preserve"> PAGEREF _Toc18580998 \h </w:instrText>
        </w:r>
        <w:r w:rsidR="00BF1697">
          <w:rPr>
            <w:noProof/>
            <w:webHidden/>
          </w:rPr>
        </w:r>
        <w:r w:rsidR="00BF1697">
          <w:rPr>
            <w:noProof/>
            <w:webHidden/>
          </w:rPr>
          <w:fldChar w:fldCharType="separate"/>
        </w:r>
        <w:r w:rsidR="00BF1697">
          <w:rPr>
            <w:noProof/>
            <w:webHidden/>
          </w:rPr>
          <w:t>7</w:t>
        </w:r>
        <w:r w:rsidR="00BF1697">
          <w:rPr>
            <w:noProof/>
            <w:webHidden/>
          </w:rPr>
          <w:fldChar w:fldCharType="end"/>
        </w:r>
      </w:hyperlink>
    </w:p>
    <w:p w14:paraId="4A50EC5D" w14:textId="1CFC0389" w:rsidR="00BF1697" w:rsidRDefault="00BC25A2">
      <w:pPr>
        <w:pStyle w:val="Sadraj2"/>
        <w:tabs>
          <w:tab w:val="left" w:pos="800"/>
          <w:tab w:val="right" w:leader="dot" w:pos="9062"/>
        </w:tabs>
        <w:rPr>
          <w:rFonts w:eastAsiaTheme="minorEastAsia"/>
          <w:smallCaps w:val="0"/>
          <w:noProof/>
          <w:sz w:val="22"/>
          <w:szCs w:val="22"/>
          <w:lang w:val="en-US"/>
        </w:rPr>
      </w:pPr>
      <w:hyperlink w:anchor="_Toc18580999" w:history="1">
        <w:r w:rsidR="00BF1697" w:rsidRPr="00AC72AA">
          <w:rPr>
            <w:rStyle w:val="Hiperveza"/>
            <w:noProof/>
            <w:lang w:bidi="en-US"/>
          </w:rPr>
          <w:t>1.3</w:t>
        </w:r>
        <w:r w:rsidR="00BF1697">
          <w:rPr>
            <w:rFonts w:eastAsiaTheme="minorEastAsia"/>
            <w:smallCaps w:val="0"/>
            <w:noProof/>
            <w:sz w:val="22"/>
            <w:szCs w:val="22"/>
            <w:lang w:val="en-US"/>
          </w:rPr>
          <w:tab/>
        </w:r>
        <w:r w:rsidR="00BF1697" w:rsidRPr="00AC72AA">
          <w:rPr>
            <w:rStyle w:val="Hiperveza"/>
            <w:noProof/>
            <w:lang w:bidi="en-US"/>
          </w:rPr>
          <w:t>Evidencijski broj nabave</w:t>
        </w:r>
        <w:r w:rsidR="00BF1697">
          <w:rPr>
            <w:noProof/>
            <w:webHidden/>
          </w:rPr>
          <w:tab/>
        </w:r>
        <w:r w:rsidR="00BF1697">
          <w:rPr>
            <w:noProof/>
            <w:webHidden/>
          </w:rPr>
          <w:fldChar w:fldCharType="begin"/>
        </w:r>
        <w:r w:rsidR="00BF1697">
          <w:rPr>
            <w:noProof/>
            <w:webHidden/>
          </w:rPr>
          <w:instrText xml:space="preserve"> PAGEREF _Toc18580999 \h </w:instrText>
        </w:r>
        <w:r w:rsidR="00BF1697">
          <w:rPr>
            <w:noProof/>
            <w:webHidden/>
          </w:rPr>
        </w:r>
        <w:r w:rsidR="00BF1697">
          <w:rPr>
            <w:noProof/>
            <w:webHidden/>
          </w:rPr>
          <w:fldChar w:fldCharType="separate"/>
        </w:r>
        <w:r w:rsidR="00BF1697">
          <w:rPr>
            <w:noProof/>
            <w:webHidden/>
          </w:rPr>
          <w:t>7</w:t>
        </w:r>
        <w:r w:rsidR="00BF1697">
          <w:rPr>
            <w:noProof/>
            <w:webHidden/>
          </w:rPr>
          <w:fldChar w:fldCharType="end"/>
        </w:r>
      </w:hyperlink>
    </w:p>
    <w:p w14:paraId="1D888195" w14:textId="36A79493" w:rsidR="00BF1697" w:rsidRDefault="00BC25A2">
      <w:pPr>
        <w:pStyle w:val="Sadraj2"/>
        <w:tabs>
          <w:tab w:val="left" w:pos="800"/>
          <w:tab w:val="right" w:leader="dot" w:pos="9062"/>
        </w:tabs>
        <w:rPr>
          <w:rFonts w:eastAsiaTheme="minorEastAsia"/>
          <w:smallCaps w:val="0"/>
          <w:noProof/>
          <w:sz w:val="22"/>
          <w:szCs w:val="22"/>
          <w:lang w:val="en-US"/>
        </w:rPr>
      </w:pPr>
      <w:hyperlink w:anchor="_Toc18581000" w:history="1">
        <w:r w:rsidR="00BF1697" w:rsidRPr="00AC72AA">
          <w:rPr>
            <w:rStyle w:val="Hiperveza"/>
            <w:noProof/>
            <w:lang w:bidi="en-US"/>
          </w:rPr>
          <w:t>1.4</w:t>
        </w:r>
        <w:r w:rsidR="00BF1697">
          <w:rPr>
            <w:rFonts w:eastAsiaTheme="minorEastAsia"/>
            <w:smallCaps w:val="0"/>
            <w:noProof/>
            <w:sz w:val="22"/>
            <w:szCs w:val="22"/>
            <w:lang w:val="en-US"/>
          </w:rPr>
          <w:tab/>
        </w:r>
        <w:r w:rsidR="00BF1697" w:rsidRPr="00AC72AA">
          <w:rPr>
            <w:rStyle w:val="Hiperveza"/>
            <w:noProof/>
            <w:lang w:bidi="en-US"/>
          </w:rPr>
          <w:t>Popis gospodarskih subjekata s kojima je naručitelj u sukobu interesa</w:t>
        </w:r>
        <w:r w:rsidR="00BF1697">
          <w:rPr>
            <w:noProof/>
            <w:webHidden/>
          </w:rPr>
          <w:tab/>
        </w:r>
        <w:r w:rsidR="00BF1697">
          <w:rPr>
            <w:noProof/>
            <w:webHidden/>
          </w:rPr>
          <w:fldChar w:fldCharType="begin"/>
        </w:r>
        <w:r w:rsidR="00BF1697">
          <w:rPr>
            <w:noProof/>
            <w:webHidden/>
          </w:rPr>
          <w:instrText xml:space="preserve"> PAGEREF _Toc18581000 \h </w:instrText>
        </w:r>
        <w:r w:rsidR="00BF1697">
          <w:rPr>
            <w:noProof/>
            <w:webHidden/>
          </w:rPr>
        </w:r>
        <w:r w:rsidR="00BF1697">
          <w:rPr>
            <w:noProof/>
            <w:webHidden/>
          </w:rPr>
          <w:fldChar w:fldCharType="separate"/>
        </w:r>
        <w:r w:rsidR="00BF1697">
          <w:rPr>
            <w:noProof/>
            <w:webHidden/>
          </w:rPr>
          <w:t>7</w:t>
        </w:r>
        <w:r w:rsidR="00BF1697">
          <w:rPr>
            <w:noProof/>
            <w:webHidden/>
          </w:rPr>
          <w:fldChar w:fldCharType="end"/>
        </w:r>
      </w:hyperlink>
    </w:p>
    <w:p w14:paraId="18DFE3C8" w14:textId="59780FE3" w:rsidR="00BF1697" w:rsidRDefault="00BC25A2">
      <w:pPr>
        <w:pStyle w:val="Sadraj2"/>
        <w:tabs>
          <w:tab w:val="left" w:pos="800"/>
          <w:tab w:val="right" w:leader="dot" w:pos="9062"/>
        </w:tabs>
        <w:rPr>
          <w:rFonts w:eastAsiaTheme="minorEastAsia"/>
          <w:smallCaps w:val="0"/>
          <w:noProof/>
          <w:sz w:val="22"/>
          <w:szCs w:val="22"/>
          <w:lang w:val="en-US"/>
        </w:rPr>
      </w:pPr>
      <w:hyperlink w:anchor="_Toc18581001" w:history="1">
        <w:r w:rsidR="00BF1697" w:rsidRPr="00AC72AA">
          <w:rPr>
            <w:rStyle w:val="Hiperveza"/>
            <w:noProof/>
            <w:lang w:bidi="en-US"/>
          </w:rPr>
          <w:t>1.5</w:t>
        </w:r>
        <w:r w:rsidR="00BF1697">
          <w:rPr>
            <w:rFonts w:eastAsiaTheme="minorEastAsia"/>
            <w:smallCaps w:val="0"/>
            <w:noProof/>
            <w:sz w:val="22"/>
            <w:szCs w:val="22"/>
            <w:lang w:val="en-US"/>
          </w:rPr>
          <w:tab/>
        </w:r>
        <w:r w:rsidR="00BF1697" w:rsidRPr="00AC72AA">
          <w:rPr>
            <w:rStyle w:val="Hiperveza"/>
            <w:noProof/>
            <w:lang w:bidi="en-US"/>
          </w:rPr>
          <w:t>Vrsta postupka javne nabave</w:t>
        </w:r>
        <w:r w:rsidR="00BF1697">
          <w:rPr>
            <w:noProof/>
            <w:webHidden/>
          </w:rPr>
          <w:tab/>
        </w:r>
        <w:r w:rsidR="00BF1697">
          <w:rPr>
            <w:noProof/>
            <w:webHidden/>
          </w:rPr>
          <w:fldChar w:fldCharType="begin"/>
        </w:r>
        <w:r w:rsidR="00BF1697">
          <w:rPr>
            <w:noProof/>
            <w:webHidden/>
          </w:rPr>
          <w:instrText xml:space="preserve"> PAGEREF _Toc18581001 \h </w:instrText>
        </w:r>
        <w:r w:rsidR="00BF1697">
          <w:rPr>
            <w:noProof/>
            <w:webHidden/>
          </w:rPr>
        </w:r>
        <w:r w:rsidR="00BF1697">
          <w:rPr>
            <w:noProof/>
            <w:webHidden/>
          </w:rPr>
          <w:fldChar w:fldCharType="separate"/>
        </w:r>
        <w:r w:rsidR="00BF1697">
          <w:rPr>
            <w:noProof/>
            <w:webHidden/>
          </w:rPr>
          <w:t>8</w:t>
        </w:r>
        <w:r w:rsidR="00BF1697">
          <w:rPr>
            <w:noProof/>
            <w:webHidden/>
          </w:rPr>
          <w:fldChar w:fldCharType="end"/>
        </w:r>
      </w:hyperlink>
    </w:p>
    <w:p w14:paraId="60324167" w14:textId="2A3DA823" w:rsidR="00BF1697" w:rsidRDefault="00BC25A2">
      <w:pPr>
        <w:pStyle w:val="Sadraj2"/>
        <w:tabs>
          <w:tab w:val="left" w:pos="800"/>
          <w:tab w:val="right" w:leader="dot" w:pos="9062"/>
        </w:tabs>
        <w:rPr>
          <w:rFonts w:eastAsiaTheme="minorEastAsia"/>
          <w:smallCaps w:val="0"/>
          <w:noProof/>
          <w:sz w:val="22"/>
          <w:szCs w:val="22"/>
          <w:lang w:val="en-US"/>
        </w:rPr>
      </w:pPr>
      <w:hyperlink w:anchor="_Toc18581002" w:history="1">
        <w:r w:rsidR="00BF1697" w:rsidRPr="00AC72AA">
          <w:rPr>
            <w:rStyle w:val="Hiperveza"/>
            <w:noProof/>
            <w:lang w:bidi="en-US"/>
          </w:rPr>
          <w:t>1.6</w:t>
        </w:r>
        <w:r w:rsidR="00BF1697">
          <w:rPr>
            <w:rFonts w:eastAsiaTheme="minorEastAsia"/>
            <w:smallCaps w:val="0"/>
            <w:noProof/>
            <w:sz w:val="22"/>
            <w:szCs w:val="22"/>
            <w:lang w:val="en-US"/>
          </w:rPr>
          <w:tab/>
        </w:r>
        <w:r w:rsidR="00BF1697" w:rsidRPr="00AC72AA">
          <w:rPr>
            <w:rStyle w:val="Hiperveza"/>
            <w:noProof/>
            <w:lang w:bidi="en-US"/>
          </w:rPr>
          <w:t>Procijenjena vrijednost nabave</w:t>
        </w:r>
        <w:r w:rsidR="00BF1697">
          <w:rPr>
            <w:noProof/>
            <w:webHidden/>
          </w:rPr>
          <w:tab/>
        </w:r>
        <w:r w:rsidR="00BF1697">
          <w:rPr>
            <w:noProof/>
            <w:webHidden/>
          </w:rPr>
          <w:fldChar w:fldCharType="begin"/>
        </w:r>
        <w:r w:rsidR="00BF1697">
          <w:rPr>
            <w:noProof/>
            <w:webHidden/>
          </w:rPr>
          <w:instrText xml:space="preserve"> PAGEREF _Toc18581002 \h </w:instrText>
        </w:r>
        <w:r w:rsidR="00BF1697">
          <w:rPr>
            <w:noProof/>
            <w:webHidden/>
          </w:rPr>
        </w:r>
        <w:r w:rsidR="00BF1697">
          <w:rPr>
            <w:noProof/>
            <w:webHidden/>
          </w:rPr>
          <w:fldChar w:fldCharType="separate"/>
        </w:r>
        <w:r w:rsidR="00BF1697">
          <w:rPr>
            <w:noProof/>
            <w:webHidden/>
          </w:rPr>
          <w:t>8</w:t>
        </w:r>
        <w:r w:rsidR="00BF1697">
          <w:rPr>
            <w:noProof/>
            <w:webHidden/>
          </w:rPr>
          <w:fldChar w:fldCharType="end"/>
        </w:r>
      </w:hyperlink>
    </w:p>
    <w:p w14:paraId="0303ECC8" w14:textId="4F4F5D20" w:rsidR="00BF1697" w:rsidRDefault="00BC25A2">
      <w:pPr>
        <w:pStyle w:val="Sadraj2"/>
        <w:tabs>
          <w:tab w:val="left" w:pos="800"/>
          <w:tab w:val="right" w:leader="dot" w:pos="9062"/>
        </w:tabs>
        <w:rPr>
          <w:rFonts w:eastAsiaTheme="minorEastAsia"/>
          <w:smallCaps w:val="0"/>
          <w:noProof/>
          <w:sz w:val="22"/>
          <w:szCs w:val="22"/>
          <w:lang w:val="en-US"/>
        </w:rPr>
      </w:pPr>
      <w:hyperlink w:anchor="_Toc18581003" w:history="1">
        <w:r w:rsidR="00BF1697" w:rsidRPr="00AC72AA">
          <w:rPr>
            <w:rStyle w:val="Hiperveza"/>
            <w:noProof/>
            <w:lang w:bidi="en-US"/>
          </w:rPr>
          <w:t>1.7</w:t>
        </w:r>
        <w:r w:rsidR="00BF1697">
          <w:rPr>
            <w:rFonts w:eastAsiaTheme="minorEastAsia"/>
            <w:smallCaps w:val="0"/>
            <w:noProof/>
            <w:sz w:val="22"/>
            <w:szCs w:val="22"/>
            <w:lang w:val="en-US"/>
          </w:rPr>
          <w:tab/>
        </w:r>
        <w:r w:rsidR="00BF1697" w:rsidRPr="00AC72AA">
          <w:rPr>
            <w:rStyle w:val="Hiperveza"/>
            <w:noProof/>
            <w:lang w:bidi="en-US"/>
          </w:rPr>
          <w:t>Vrsta ugovora o javnoj nabavi</w:t>
        </w:r>
        <w:r w:rsidR="00BF1697">
          <w:rPr>
            <w:noProof/>
            <w:webHidden/>
          </w:rPr>
          <w:tab/>
        </w:r>
        <w:r w:rsidR="00BF1697">
          <w:rPr>
            <w:noProof/>
            <w:webHidden/>
          </w:rPr>
          <w:fldChar w:fldCharType="begin"/>
        </w:r>
        <w:r w:rsidR="00BF1697">
          <w:rPr>
            <w:noProof/>
            <w:webHidden/>
          </w:rPr>
          <w:instrText xml:space="preserve"> PAGEREF _Toc18581003 \h </w:instrText>
        </w:r>
        <w:r w:rsidR="00BF1697">
          <w:rPr>
            <w:noProof/>
            <w:webHidden/>
          </w:rPr>
        </w:r>
        <w:r w:rsidR="00BF1697">
          <w:rPr>
            <w:noProof/>
            <w:webHidden/>
          </w:rPr>
          <w:fldChar w:fldCharType="separate"/>
        </w:r>
        <w:r w:rsidR="00BF1697">
          <w:rPr>
            <w:noProof/>
            <w:webHidden/>
          </w:rPr>
          <w:t>8</w:t>
        </w:r>
        <w:r w:rsidR="00BF1697">
          <w:rPr>
            <w:noProof/>
            <w:webHidden/>
          </w:rPr>
          <w:fldChar w:fldCharType="end"/>
        </w:r>
      </w:hyperlink>
    </w:p>
    <w:p w14:paraId="489F5866" w14:textId="4146A125" w:rsidR="00BF1697" w:rsidRDefault="00BC25A2">
      <w:pPr>
        <w:pStyle w:val="Sadraj2"/>
        <w:tabs>
          <w:tab w:val="left" w:pos="800"/>
          <w:tab w:val="right" w:leader="dot" w:pos="9062"/>
        </w:tabs>
        <w:rPr>
          <w:rFonts w:eastAsiaTheme="minorEastAsia"/>
          <w:smallCaps w:val="0"/>
          <w:noProof/>
          <w:sz w:val="22"/>
          <w:szCs w:val="22"/>
          <w:lang w:val="en-US"/>
        </w:rPr>
      </w:pPr>
      <w:hyperlink w:anchor="_Toc18581004" w:history="1">
        <w:r w:rsidR="00BF1697" w:rsidRPr="00AC72AA">
          <w:rPr>
            <w:rStyle w:val="Hiperveza"/>
            <w:noProof/>
            <w:lang w:bidi="en-US"/>
          </w:rPr>
          <w:t>1.8</w:t>
        </w:r>
        <w:r w:rsidR="00BF1697">
          <w:rPr>
            <w:rFonts w:eastAsiaTheme="minorEastAsia"/>
            <w:smallCaps w:val="0"/>
            <w:noProof/>
            <w:sz w:val="22"/>
            <w:szCs w:val="22"/>
            <w:lang w:val="en-US"/>
          </w:rPr>
          <w:tab/>
        </w:r>
        <w:r w:rsidR="00BF1697" w:rsidRPr="00AC72AA">
          <w:rPr>
            <w:rStyle w:val="Hiperveza"/>
            <w:noProof/>
            <w:lang w:bidi="en-US"/>
          </w:rPr>
          <w:t>Elektronička dražba</w:t>
        </w:r>
        <w:r w:rsidR="00BF1697">
          <w:rPr>
            <w:noProof/>
            <w:webHidden/>
          </w:rPr>
          <w:tab/>
        </w:r>
        <w:r w:rsidR="00BF1697">
          <w:rPr>
            <w:noProof/>
            <w:webHidden/>
          </w:rPr>
          <w:fldChar w:fldCharType="begin"/>
        </w:r>
        <w:r w:rsidR="00BF1697">
          <w:rPr>
            <w:noProof/>
            <w:webHidden/>
          </w:rPr>
          <w:instrText xml:space="preserve"> PAGEREF _Toc18581004 \h </w:instrText>
        </w:r>
        <w:r w:rsidR="00BF1697">
          <w:rPr>
            <w:noProof/>
            <w:webHidden/>
          </w:rPr>
        </w:r>
        <w:r w:rsidR="00BF1697">
          <w:rPr>
            <w:noProof/>
            <w:webHidden/>
          </w:rPr>
          <w:fldChar w:fldCharType="separate"/>
        </w:r>
        <w:r w:rsidR="00BF1697">
          <w:rPr>
            <w:noProof/>
            <w:webHidden/>
          </w:rPr>
          <w:t>8</w:t>
        </w:r>
        <w:r w:rsidR="00BF1697">
          <w:rPr>
            <w:noProof/>
            <w:webHidden/>
          </w:rPr>
          <w:fldChar w:fldCharType="end"/>
        </w:r>
      </w:hyperlink>
    </w:p>
    <w:p w14:paraId="240F0D30" w14:textId="53124FC4" w:rsidR="00BF1697" w:rsidRDefault="00BC25A2">
      <w:pPr>
        <w:pStyle w:val="Sadraj2"/>
        <w:tabs>
          <w:tab w:val="left" w:pos="800"/>
          <w:tab w:val="right" w:leader="dot" w:pos="9062"/>
        </w:tabs>
        <w:rPr>
          <w:rFonts w:eastAsiaTheme="minorEastAsia"/>
          <w:smallCaps w:val="0"/>
          <w:noProof/>
          <w:sz w:val="22"/>
          <w:szCs w:val="22"/>
          <w:lang w:val="en-US"/>
        </w:rPr>
      </w:pPr>
      <w:hyperlink w:anchor="_Toc18581005" w:history="1">
        <w:r w:rsidR="00BF1697" w:rsidRPr="00AC72AA">
          <w:rPr>
            <w:rStyle w:val="Hiperveza"/>
            <w:noProof/>
            <w:lang w:bidi="en-US"/>
          </w:rPr>
          <w:t>1.9</w:t>
        </w:r>
        <w:r w:rsidR="00BF1697">
          <w:rPr>
            <w:rFonts w:eastAsiaTheme="minorEastAsia"/>
            <w:smallCaps w:val="0"/>
            <w:noProof/>
            <w:sz w:val="22"/>
            <w:szCs w:val="22"/>
            <w:lang w:val="en-US"/>
          </w:rPr>
          <w:tab/>
        </w:r>
        <w:r w:rsidR="00BF1697" w:rsidRPr="00AC72AA">
          <w:rPr>
            <w:rStyle w:val="Hiperveza"/>
            <w:noProof/>
            <w:lang w:bidi="en-US"/>
          </w:rPr>
          <w:t>Dinamički sustav nabave</w:t>
        </w:r>
        <w:r w:rsidR="00BF1697">
          <w:rPr>
            <w:noProof/>
            <w:webHidden/>
          </w:rPr>
          <w:tab/>
        </w:r>
        <w:r w:rsidR="00BF1697">
          <w:rPr>
            <w:noProof/>
            <w:webHidden/>
          </w:rPr>
          <w:fldChar w:fldCharType="begin"/>
        </w:r>
        <w:r w:rsidR="00BF1697">
          <w:rPr>
            <w:noProof/>
            <w:webHidden/>
          </w:rPr>
          <w:instrText xml:space="preserve"> PAGEREF _Toc18581005 \h </w:instrText>
        </w:r>
        <w:r w:rsidR="00BF1697">
          <w:rPr>
            <w:noProof/>
            <w:webHidden/>
          </w:rPr>
        </w:r>
        <w:r w:rsidR="00BF1697">
          <w:rPr>
            <w:noProof/>
            <w:webHidden/>
          </w:rPr>
          <w:fldChar w:fldCharType="separate"/>
        </w:r>
        <w:r w:rsidR="00BF1697">
          <w:rPr>
            <w:noProof/>
            <w:webHidden/>
          </w:rPr>
          <w:t>8</w:t>
        </w:r>
        <w:r w:rsidR="00BF1697">
          <w:rPr>
            <w:noProof/>
            <w:webHidden/>
          </w:rPr>
          <w:fldChar w:fldCharType="end"/>
        </w:r>
      </w:hyperlink>
    </w:p>
    <w:p w14:paraId="7079A388" w14:textId="2A186A11" w:rsidR="00BF1697" w:rsidRDefault="00BC25A2">
      <w:pPr>
        <w:pStyle w:val="Sadraj2"/>
        <w:tabs>
          <w:tab w:val="left" w:pos="800"/>
          <w:tab w:val="right" w:leader="dot" w:pos="9062"/>
        </w:tabs>
        <w:rPr>
          <w:rFonts w:eastAsiaTheme="minorEastAsia"/>
          <w:smallCaps w:val="0"/>
          <w:noProof/>
          <w:sz w:val="22"/>
          <w:szCs w:val="22"/>
          <w:lang w:val="en-US"/>
        </w:rPr>
      </w:pPr>
      <w:hyperlink w:anchor="_Toc18581006" w:history="1">
        <w:r w:rsidR="00BF1697" w:rsidRPr="00AC72AA">
          <w:rPr>
            <w:rStyle w:val="Hiperveza"/>
            <w:noProof/>
            <w:lang w:bidi="en-US"/>
          </w:rPr>
          <w:t>1.10</w:t>
        </w:r>
        <w:r w:rsidR="00BF1697">
          <w:rPr>
            <w:rFonts w:eastAsiaTheme="minorEastAsia"/>
            <w:smallCaps w:val="0"/>
            <w:noProof/>
            <w:sz w:val="22"/>
            <w:szCs w:val="22"/>
            <w:lang w:val="en-US"/>
          </w:rPr>
          <w:tab/>
        </w:r>
        <w:r w:rsidR="00BF1697" w:rsidRPr="00AC72AA">
          <w:rPr>
            <w:rStyle w:val="Hiperveza"/>
            <w:noProof/>
            <w:lang w:bidi="en-US"/>
          </w:rPr>
          <w:t>Podaci o provedenom savjetovanju sa gospodarskim subjektima</w:t>
        </w:r>
        <w:r w:rsidR="00BF1697">
          <w:rPr>
            <w:noProof/>
            <w:webHidden/>
          </w:rPr>
          <w:tab/>
        </w:r>
        <w:r w:rsidR="00BF1697">
          <w:rPr>
            <w:noProof/>
            <w:webHidden/>
          </w:rPr>
          <w:fldChar w:fldCharType="begin"/>
        </w:r>
        <w:r w:rsidR="00BF1697">
          <w:rPr>
            <w:noProof/>
            <w:webHidden/>
          </w:rPr>
          <w:instrText xml:space="preserve"> PAGEREF _Toc18581006 \h </w:instrText>
        </w:r>
        <w:r w:rsidR="00BF1697">
          <w:rPr>
            <w:noProof/>
            <w:webHidden/>
          </w:rPr>
        </w:r>
        <w:r w:rsidR="00BF1697">
          <w:rPr>
            <w:noProof/>
            <w:webHidden/>
          </w:rPr>
          <w:fldChar w:fldCharType="separate"/>
        </w:r>
        <w:r w:rsidR="00BF1697">
          <w:rPr>
            <w:noProof/>
            <w:webHidden/>
          </w:rPr>
          <w:t>8</w:t>
        </w:r>
        <w:r w:rsidR="00BF1697">
          <w:rPr>
            <w:noProof/>
            <w:webHidden/>
          </w:rPr>
          <w:fldChar w:fldCharType="end"/>
        </w:r>
      </w:hyperlink>
    </w:p>
    <w:p w14:paraId="058381FC" w14:textId="7D91F3E8" w:rsidR="00BF1697" w:rsidRDefault="00BC25A2">
      <w:pPr>
        <w:pStyle w:val="Sadraj1"/>
        <w:tabs>
          <w:tab w:val="left" w:pos="400"/>
          <w:tab w:val="right" w:leader="dot" w:pos="9062"/>
        </w:tabs>
        <w:rPr>
          <w:rFonts w:eastAsiaTheme="minorEastAsia"/>
          <w:b w:val="0"/>
          <w:bCs w:val="0"/>
          <w:caps w:val="0"/>
          <w:noProof/>
          <w:sz w:val="22"/>
          <w:szCs w:val="22"/>
          <w:lang w:val="en-US"/>
        </w:rPr>
      </w:pPr>
      <w:hyperlink w:anchor="_Toc18581007" w:history="1">
        <w:r w:rsidR="00BF1697" w:rsidRPr="00AC72AA">
          <w:rPr>
            <w:rStyle w:val="Hiperveza"/>
            <w:noProof/>
          </w:rPr>
          <w:t>2</w:t>
        </w:r>
        <w:r w:rsidR="00BF1697">
          <w:rPr>
            <w:rFonts w:eastAsiaTheme="minorEastAsia"/>
            <w:b w:val="0"/>
            <w:bCs w:val="0"/>
            <w:caps w:val="0"/>
            <w:noProof/>
            <w:sz w:val="22"/>
            <w:szCs w:val="22"/>
            <w:lang w:val="en-US"/>
          </w:rPr>
          <w:tab/>
        </w:r>
        <w:r w:rsidR="00BF1697" w:rsidRPr="00AC72AA">
          <w:rPr>
            <w:rStyle w:val="Hiperveza"/>
            <w:noProof/>
          </w:rPr>
          <w:t>PODACI O PREDMETU NABAVE</w:t>
        </w:r>
        <w:r w:rsidR="00BF1697">
          <w:rPr>
            <w:noProof/>
            <w:webHidden/>
          </w:rPr>
          <w:tab/>
        </w:r>
        <w:r w:rsidR="00BF1697">
          <w:rPr>
            <w:noProof/>
            <w:webHidden/>
          </w:rPr>
          <w:fldChar w:fldCharType="begin"/>
        </w:r>
        <w:r w:rsidR="00BF1697">
          <w:rPr>
            <w:noProof/>
            <w:webHidden/>
          </w:rPr>
          <w:instrText xml:space="preserve"> PAGEREF _Toc18581007 \h </w:instrText>
        </w:r>
        <w:r w:rsidR="00BF1697">
          <w:rPr>
            <w:noProof/>
            <w:webHidden/>
          </w:rPr>
        </w:r>
        <w:r w:rsidR="00BF1697">
          <w:rPr>
            <w:noProof/>
            <w:webHidden/>
          </w:rPr>
          <w:fldChar w:fldCharType="separate"/>
        </w:r>
        <w:r w:rsidR="00BF1697">
          <w:rPr>
            <w:noProof/>
            <w:webHidden/>
          </w:rPr>
          <w:t>9</w:t>
        </w:r>
        <w:r w:rsidR="00BF1697">
          <w:rPr>
            <w:noProof/>
            <w:webHidden/>
          </w:rPr>
          <w:fldChar w:fldCharType="end"/>
        </w:r>
      </w:hyperlink>
    </w:p>
    <w:p w14:paraId="211E517A" w14:textId="6B032A20" w:rsidR="00BF1697" w:rsidRDefault="00BC25A2">
      <w:pPr>
        <w:pStyle w:val="Sadraj2"/>
        <w:tabs>
          <w:tab w:val="left" w:pos="800"/>
          <w:tab w:val="right" w:leader="dot" w:pos="9062"/>
        </w:tabs>
        <w:rPr>
          <w:rFonts w:eastAsiaTheme="minorEastAsia"/>
          <w:smallCaps w:val="0"/>
          <w:noProof/>
          <w:sz w:val="22"/>
          <w:szCs w:val="22"/>
          <w:lang w:val="en-US"/>
        </w:rPr>
      </w:pPr>
      <w:hyperlink w:anchor="_Toc18581008" w:history="1">
        <w:r w:rsidR="00BF1697" w:rsidRPr="00AC72AA">
          <w:rPr>
            <w:rStyle w:val="Hiperveza"/>
            <w:noProof/>
            <w:lang w:bidi="en-US"/>
          </w:rPr>
          <w:t>2.1</w:t>
        </w:r>
        <w:r w:rsidR="00BF1697">
          <w:rPr>
            <w:rFonts w:eastAsiaTheme="minorEastAsia"/>
            <w:smallCaps w:val="0"/>
            <w:noProof/>
            <w:sz w:val="22"/>
            <w:szCs w:val="22"/>
            <w:lang w:val="en-US"/>
          </w:rPr>
          <w:tab/>
        </w:r>
        <w:r w:rsidR="00BF1697" w:rsidRPr="00AC72AA">
          <w:rPr>
            <w:rStyle w:val="Hiperveza"/>
            <w:noProof/>
            <w:lang w:bidi="en-US"/>
          </w:rPr>
          <w:t>Opis predmeta nabave</w:t>
        </w:r>
        <w:r w:rsidR="00BF1697">
          <w:rPr>
            <w:noProof/>
            <w:webHidden/>
          </w:rPr>
          <w:tab/>
        </w:r>
        <w:r w:rsidR="00BF1697">
          <w:rPr>
            <w:noProof/>
            <w:webHidden/>
          </w:rPr>
          <w:fldChar w:fldCharType="begin"/>
        </w:r>
        <w:r w:rsidR="00BF1697">
          <w:rPr>
            <w:noProof/>
            <w:webHidden/>
          </w:rPr>
          <w:instrText xml:space="preserve"> PAGEREF _Toc18581008 \h </w:instrText>
        </w:r>
        <w:r w:rsidR="00BF1697">
          <w:rPr>
            <w:noProof/>
            <w:webHidden/>
          </w:rPr>
        </w:r>
        <w:r w:rsidR="00BF1697">
          <w:rPr>
            <w:noProof/>
            <w:webHidden/>
          </w:rPr>
          <w:fldChar w:fldCharType="separate"/>
        </w:r>
        <w:r w:rsidR="00BF1697">
          <w:rPr>
            <w:noProof/>
            <w:webHidden/>
          </w:rPr>
          <w:t>9</w:t>
        </w:r>
        <w:r w:rsidR="00BF1697">
          <w:rPr>
            <w:noProof/>
            <w:webHidden/>
          </w:rPr>
          <w:fldChar w:fldCharType="end"/>
        </w:r>
      </w:hyperlink>
    </w:p>
    <w:p w14:paraId="23288040" w14:textId="636CD639" w:rsidR="00BF1697" w:rsidRDefault="00BC25A2">
      <w:pPr>
        <w:pStyle w:val="Sadraj2"/>
        <w:tabs>
          <w:tab w:val="left" w:pos="800"/>
          <w:tab w:val="right" w:leader="dot" w:pos="9062"/>
        </w:tabs>
        <w:rPr>
          <w:rFonts w:eastAsiaTheme="minorEastAsia"/>
          <w:smallCaps w:val="0"/>
          <w:noProof/>
          <w:sz w:val="22"/>
          <w:szCs w:val="22"/>
          <w:lang w:val="en-US"/>
        </w:rPr>
      </w:pPr>
      <w:hyperlink w:anchor="_Toc18581009" w:history="1">
        <w:r w:rsidR="00BF1697" w:rsidRPr="00AC72AA">
          <w:rPr>
            <w:rStyle w:val="Hiperveza"/>
            <w:noProof/>
            <w:lang w:bidi="en-US"/>
          </w:rPr>
          <w:t>2.2</w:t>
        </w:r>
        <w:r w:rsidR="00BF1697">
          <w:rPr>
            <w:rFonts w:eastAsiaTheme="minorEastAsia"/>
            <w:smallCaps w:val="0"/>
            <w:noProof/>
            <w:sz w:val="22"/>
            <w:szCs w:val="22"/>
            <w:lang w:val="en-US"/>
          </w:rPr>
          <w:tab/>
        </w:r>
        <w:r w:rsidR="00BF1697" w:rsidRPr="00AC72AA">
          <w:rPr>
            <w:rStyle w:val="Hiperveza"/>
            <w:noProof/>
            <w:lang w:bidi="en-US"/>
          </w:rPr>
          <w:t>Opis i oznaka grupa predmeta nabave, ako je predmet nabave podijeljen na grupe</w:t>
        </w:r>
        <w:r w:rsidR="00BF1697">
          <w:rPr>
            <w:noProof/>
            <w:webHidden/>
          </w:rPr>
          <w:tab/>
        </w:r>
        <w:r w:rsidR="00BF1697">
          <w:rPr>
            <w:noProof/>
            <w:webHidden/>
          </w:rPr>
          <w:fldChar w:fldCharType="begin"/>
        </w:r>
        <w:r w:rsidR="00BF1697">
          <w:rPr>
            <w:noProof/>
            <w:webHidden/>
          </w:rPr>
          <w:instrText xml:space="preserve"> PAGEREF _Toc18581009 \h </w:instrText>
        </w:r>
        <w:r w:rsidR="00BF1697">
          <w:rPr>
            <w:noProof/>
            <w:webHidden/>
          </w:rPr>
        </w:r>
        <w:r w:rsidR="00BF1697">
          <w:rPr>
            <w:noProof/>
            <w:webHidden/>
          </w:rPr>
          <w:fldChar w:fldCharType="separate"/>
        </w:r>
        <w:r w:rsidR="00BF1697">
          <w:rPr>
            <w:noProof/>
            <w:webHidden/>
          </w:rPr>
          <w:t>9</w:t>
        </w:r>
        <w:r w:rsidR="00BF1697">
          <w:rPr>
            <w:noProof/>
            <w:webHidden/>
          </w:rPr>
          <w:fldChar w:fldCharType="end"/>
        </w:r>
      </w:hyperlink>
    </w:p>
    <w:p w14:paraId="63CCE34D" w14:textId="229744EC" w:rsidR="00BF1697" w:rsidRDefault="00BC25A2">
      <w:pPr>
        <w:pStyle w:val="Sadraj2"/>
        <w:tabs>
          <w:tab w:val="left" w:pos="800"/>
          <w:tab w:val="right" w:leader="dot" w:pos="9062"/>
        </w:tabs>
        <w:rPr>
          <w:rFonts w:eastAsiaTheme="minorEastAsia"/>
          <w:smallCaps w:val="0"/>
          <w:noProof/>
          <w:sz w:val="22"/>
          <w:szCs w:val="22"/>
          <w:lang w:val="en-US"/>
        </w:rPr>
      </w:pPr>
      <w:hyperlink w:anchor="_Toc18581010" w:history="1">
        <w:r w:rsidR="00BF1697" w:rsidRPr="00AC72AA">
          <w:rPr>
            <w:rStyle w:val="Hiperveza"/>
            <w:noProof/>
            <w:lang w:bidi="en-US"/>
          </w:rPr>
          <w:t>2.3</w:t>
        </w:r>
        <w:r w:rsidR="00BF1697">
          <w:rPr>
            <w:rFonts w:eastAsiaTheme="minorEastAsia"/>
            <w:smallCaps w:val="0"/>
            <w:noProof/>
            <w:sz w:val="22"/>
            <w:szCs w:val="22"/>
            <w:lang w:val="en-US"/>
          </w:rPr>
          <w:tab/>
        </w:r>
        <w:r w:rsidR="00BF1697" w:rsidRPr="00AC72AA">
          <w:rPr>
            <w:rStyle w:val="Hiperveza"/>
            <w:noProof/>
            <w:lang w:bidi="en-US"/>
          </w:rPr>
          <w:t>Količina predmeta nabave</w:t>
        </w:r>
        <w:r w:rsidR="00BF1697">
          <w:rPr>
            <w:noProof/>
            <w:webHidden/>
          </w:rPr>
          <w:tab/>
        </w:r>
        <w:r w:rsidR="00BF1697">
          <w:rPr>
            <w:noProof/>
            <w:webHidden/>
          </w:rPr>
          <w:fldChar w:fldCharType="begin"/>
        </w:r>
        <w:r w:rsidR="00BF1697">
          <w:rPr>
            <w:noProof/>
            <w:webHidden/>
          </w:rPr>
          <w:instrText xml:space="preserve"> PAGEREF _Toc18581010 \h </w:instrText>
        </w:r>
        <w:r w:rsidR="00BF1697">
          <w:rPr>
            <w:noProof/>
            <w:webHidden/>
          </w:rPr>
        </w:r>
        <w:r w:rsidR="00BF1697">
          <w:rPr>
            <w:noProof/>
            <w:webHidden/>
          </w:rPr>
          <w:fldChar w:fldCharType="separate"/>
        </w:r>
        <w:r w:rsidR="00BF1697">
          <w:rPr>
            <w:noProof/>
            <w:webHidden/>
          </w:rPr>
          <w:t>10</w:t>
        </w:r>
        <w:r w:rsidR="00BF1697">
          <w:rPr>
            <w:noProof/>
            <w:webHidden/>
          </w:rPr>
          <w:fldChar w:fldCharType="end"/>
        </w:r>
      </w:hyperlink>
    </w:p>
    <w:p w14:paraId="4638E8D3" w14:textId="400B4C14" w:rsidR="00BF1697" w:rsidRDefault="00BC25A2">
      <w:pPr>
        <w:pStyle w:val="Sadraj2"/>
        <w:tabs>
          <w:tab w:val="left" w:pos="800"/>
          <w:tab w:val="right" w:leader="dot" w:pos="9062"/>
        </w:tabs>
        <w:rPr>
          <w:rFonts w:eastAsiaTheme="minorEastAsia"/>
          <w:smallCaps w:val="0"/>
          <w:noProof/>
          <w:sz w:val="22"/>
          <w:szCs w:val="22"/>
          <w:lang w:val="en-US"/>
        </w:rPr>
      </w:pPr>
      <w:hyperlink w:anchor="_Toc18581011" w:history="1">
        <w:r w:rsidR="00BF1697" w:rsidRPr="00AC72AA">
          <w:rPr>
            <w:rStyle w:val="Hiperveza"/>
            <w:noProof/>
            <w:lang w:bidi="en-US"/>
          </w:rPr>
          <w:t>2.4</w:t>
        </w:r>
        <w:r w:rsidR="00BF1697">
          <w:rPr>
            <w:rFonts w:eastAsiaTheme="minorEastAsia"/>
            <w:smallCaps w:val="0"/>
            <w:noProof/>
            <w:sz w:val="22"/>
            <w:szCs w:val="22"/>
            <w:lang w:val="en-US"/>
          </w:rPr>
          <w:tab/>
        </w:r>
        <w:r w:rsidR="00BF1697" w:rsidRPr="00AC72AA">
          <w:rPr>
            <w:rStyle w:val="Hiperveza"/>
            <w:noProof/>
            <w:lang w:bidi="en-US"/>
          </w:rPr>
          <w:t>Tehničke specifikacije</w:t>
        </w:r>
        <w:r w:rsidR="00BF1697">
          <w:rPr>
            <w:noProof/>
            <w:webHidden/>
          </w:rPr>
          <w:tab/>
        </w:r>
        <w:r w:rsidR="00BF1697">
          <w:rPr>
            <w:noProof/>
            <w:webHidden/>
          </w:rPr>
          <w:fldChar w:fldCharType="begin"/>
        </w:r>
        <w:r w:rsidR="00BF1697">
          <w:rPr>
            <w:noProof/>
            <w:webHidden/>
          </w:rPr>
          <w:instrText xml:space="preserve"> PAGEREF _Toc18581011 \h </w:instrText>
        </w:r>
        <w:r w:rsidR="00BF1697">
          <w:rPr>
            <w:noProof/>
            <w:webHidden/>
          </w:rPr>
        </w:r>
        <w:r w:rsidR="00BF1697">
          <w:rPr>
            <w:noProof/>
            <w:webHidden/>
          </w:rPr>
          <w:fldChar w:fldCharType="separate"/>
        </w:r>
        <w:r w:rsidR="00BF1697">
          <w:rPr>
            <w:noProof/>
            <w:webHidden/>
          </w:rPr>
          <w:t>10</w:t>
        </w:r>
        <w:r w:rsidR="00BF1697">
          <w:rPr>
            <w:noProof/>
            <w:webHidden/>
          </w:rPr>
          <w:fldChar w:fldCharType="end"/>
        </w:r>
      </w:hyperlink>
    </w:p>
    <w:p w14:paraId="1048B70E" w14:textId="00BEEA66" w:rsidR="00BF1697" w:rsidRDefault="00BC25A2">
      <w:pPr>
        <w:pStyle w:val="Sadraj2"/>
        <w:tabs>
          <w:tab w:val="left" w:pos="800"/>
          <w:tab w:val="right" w:leader="dot" w:pos="9062"/>
        </w:tabs>
        <w:rPr>
          <w:rFonts w:eastAsiaTheme="minorEastAsia"/>
          <w:smallCaps w:val="0"/>
          <w:noProof/>
          <w:sz w:val="22"/>
          <w:szCs w:val="22"/>
          <w:lang w:val="en-US"/>
        </w:rPr>
      </w:pPr>
      <w:hyperlink w:anchor="_Toc18581012" w:history="1">
        <w:r w:rsidR="00BF1697" w:rsidRPr="00AC72AA">
          <w:rPr>
            <w:rStyle w:val="Hiperveza"/>
            <w:noProof/>
            <w:lang w:bidi="en-US"/>
          </w:rPr>
          <w:t>2.5</w:t>
        </w:r>
        <w:r w:rsidR="00BF1697">
          <w:rPr>
            <w:rFonts w:eastAsiaTheme="minorEastAsia"/>
            <w:smallCaps w:val="0"/>
            <w:noProof/>
            <w:sz w:val="22"/>
            <w:szCs w:val="22"/>
            <w:lang w:val="en-US"/>
          </w:rPr>
          <w:tab/>
        </w:r>
        <w:r w:rsidR="00BF1697" w:rsidRPr="00AC72AA">
          <w:rPr>
            <w:rStyle w:val="Hiperveza"/>
            <w:noProof/>
            <w:lang w:bidi="en-US"/>
          </w:rPr>
          <w:t>Kriteriji za ocjenu jednakovrijednosti predmeta nabave, ako se upućuje na marku, izvor, patent itd.</w:t>
        </w:r>
        <w:r w:rsidR="00BF1697">
          <w:rPr>
            <w:noProof/>
            <w:webHidden/>
          </w:rPr>
          <w:tab/>
        </w:r>
        <w:r w:rsidR="00BF1697">
          <w:rPr>
            <w:noProof/>
            <w:webHidden/>
          </w:rPr>
          <w:fldChar w:fldCharType="begin"/>
        </w:r>
        <w:r w:rsidR="00BF1697">
          <w:rPr>
            <w:noProof/>
            <w:webHidden/>
          </w:rPr>
          <w:instrText xml:space="preserve"> PAGEREF _Toc18581012 \h </w:instrText>
        </w:r>
        <w:r w:rsidR="00BF1697">
          <w:rPr>
            <w:noProof/>
            <w:webHidden/>
          </w:rPr>
        </w:r>
        <w:r w:rsidR="00BF1697">
          <w:rPr>
            <w:noProof/>
            <w:webHidden/>
          </w:rPr>
          <w:fldChar w:fldCharType="separate"/>
        </w:r>
        <w:r w:rsidR="00BF1697">
          <w:rPr>
            <w:noProof/>
            <w:webHidden/>
          </w:rPr>
          <w:t>10</w:t>
        </w:r>
        <w:r w:rsidR="00BF1697">
          <w:rPr>
            <w:noProof/>
            <w:webHidden/>
          </w:rPr>
          <w:fldChar w:fldCharType="end"/>
        </w:r>
      </w:hyperlink>
    </w:p>
    <w:p w14:paraId="50A343BD" w14:textId="381EED09" w:rsidR="00BF1697" w:rsidRDefault="00BC25A2">
      <w:pPr>
        <w:pStyle w:val="Sadraj2"/>
        <w:tabs>
          <w:tab w:val="left" w:pos="800"/>
          <w:tab w:val="right" w:leader="dot" w:pos="9062"/>
        </w:tabs>
        <w:rPr>
          <w:rFonts w:eastAsiaTheme="minorEastAsia"/>
          <w:smallCaps w:val="0"/>
          <w:noProof/>
          <w:sz w:val="22"/>
          <w:szCs w:val="22"/>
          <w:lang w:val="en-US"/>
        </w:rPr>
      </w:pPr>
      <w:hyperlink w:anchor="_Toc18581013" w:history="1">
        <w:r w:rsidR="00BF1697" w:rsidRPr="00AC72AA">
          <w:rPr>
            <w:rStyle w:val="Hiperveza"/>
            <w:noProof/>
            <w:lang w:bidi="en-US"/>
          </w:rPr>
          <w:t>2.6</w:t>
        </w:r>
        <w:r w:rsidR="00BF1697">
          <w:rPr>
            <w:rFonts w:eastAsiaTheme="minorEastAsia"/>
            <w:smallCaps w:val="0"/>
            <w:noProof/>
            <w:sz w:val="22"/>
            <w:szCs w:val="22"/>
            <w:lang w:val="en-US"/>
          </w:rPr>
          <w:tab/>
        </w:r>
        <w:r w:rsidR="00BF1697" w:rsidRPr="00AC72AA">
          <w:rPr>
            <w:rStyle w:val="Hiperveza"/>
            <w:noProof/>
            <w:lang w:bidi="en-US"/>
          </w:rPr>
          <w:t>Troškovnik</w:t>
        </w:r>
        <w:r w:rsidR="00BF1697">
          <w:rPr>
            <w:noProof/>
            <w:webHidden/>
          </w:rPr>
          <w:tab/>
        </w:r>
        <w:r w:rsidR="00BF1697">
          <w:rPr>
            <w:noProof/>
            <w:webHidden/>
          </w:rPr>
          <w:fldChar w:fldCharType="begin"/>
        </w:r>
        <w:r w:rsidR="00BF1697">
          <w:rPr>
            <w:noProof/>
            <w:webHidden/>
          </w:rPr>
          <w:instrText xml:space="preserve"> PAGEREF _Toc18581013 \h </w:instrText>
        </w:r>
        <w:r w:rsidR="00BF1697">
          <w:rPr>
            <w:noProof/>
            <w:webHidden/>
          </w:rPr>
        </w:r>
        <w:r w:rsidR="00BF1697">
          <w:rPr>
            <w:noProof/>
            <w:webHidden/>
          </w:rPr>
          <w:fldChar w:fldCharType="separate"/>
        </w:r>
        <w:r w:rsidR="00BF1697">
          <w:rPr>
            <w:noProof/>
            <w:webHidden/>
          </w:rPr>
          <w:t>10</w:t>
        </w:r>
        <w:r w:rsidR="00BF1697">
          <w:rPr>
            <w:noProof/>
            <w:webHidden/>
          </w:rPr>
          <w:fldChar w:fldCharType="end"/>
        </w:r>
      </w:hyperlink>
    </w:p>
    <w:p w14:paraId="226A9795" w14:textId="10D30693" w:rsidR="00BF1697" w:rsidRDefault="00BC25A2">
      <w:pPr>
        <w:pStyle w:val="Sadraj2"/>
        <w:tabs>
          <w:tab w:val="left" w:pos="800"/>
          <w:tab w:val="right" w:leader="dot" w:pos="9062"/>
        </w:tabs>
        <w:rPr>
          <w:rFonts w:eastAsiaTheme="minorEastAsia"/>
          <w:smallCaps w:val="0"/>
          <w:noProof/>
          <w:sz w:val="22"/>
          <w:szCs w:val="22"/>
          <w:lang w:val="en-US"/>
        </w:rPr>
      </w:pPr>
      <w:hyperlink w:anchor="_Toc18581014" w:history="1">
        <w:r w:rsidR="00BF1697" w:rsidRPr="00AC72AA">
          <w:rPr>
            <w:rStyle w:val="Hiperveza"/>
            <w:noProof/>
            <w:lang w:bidi="en-US"/>
          </w:rPr>
          <w:t>2.7</w:t>
        </w:r>
        <w:r w:rsidR="00BF1697">
          <w:rPr>
            <w:rFonts w:eastAsiaTheme="minorEastAsia"/>
            <w:smallCaps w:val="0"/>
            <w:noProof/>
            <w:sz w:val="22"/>
            <w:szCs w:val="22"/>
            <w:lang w:val="en-US"/>
          </w:rPr>
          <w:tab/>
        </w:r>
        <w:r w:rsidR="00BF1697" w:rsidRPr="00AC72AA">
          <w:rPr>
            <w:rStyle w:val="Hiperveza"/>
            <w:noProof/>
            <w:lang w:bidi="en-US"/>
          </w:rPr>
          <w:t>Mjesto izvršenja ugovora</w:t>
        </w:r>
        <w:r w:rsidR="00BF1697">
          <w:rPr>
            <w:noProof/>
            <w:webHidden/>
          </w:rPr>
          <w:tab/>
        </w:r>
        <w:r w:rsidR="00BF1697">
          <w:rPr>
            <w:noProof/>
            <w:webHidden/>
          </w:rPr>
          <w:fldChar w:fldCharType="begin"/>
        </w:r>
        <w:r w:rsidR="00BF1697">
          <w:rPr>
            <w:noProof/>
            <w:webHidden/>
          </w:rPr>
          <w:instrText xml:space="preserve"> PAGEREF _Toc18581014 \h </w:instrText>
        </w:r>
        <w:r w:rsidR="00BF1697">
          <w:rPr>
            <w:noProof/>
            <w:webHidden/>
          </w:rPr>
        </w:r>
        <w:r w:rsidR="00BF1697">
          <w:rPr>
            <w:noProof/>
            <w:webHidden/>
          </w:rPr>
          <w:fldChar w:fldCharType="separate"/>
        </w:r>
        <w:r w:rsidR="00BF1697">
          <w:rPr>
            <w:noProof/>
            <w:webHidden/>
          </w:rPr>
          <w:t>11</w:t>
        </w:r>
        <w:r w:rsidR="00BF1697">
          <w:rPr>
            <w:noProof/>
            <w:webHidden/>
          </w:rPr>
          <w:fldChar w:fldCharType="end"/>
        </w:r>
      </w:hyperlink>
    </w:p>
    <w:p w14:paraId="6E45F483" w14:textId="1FB2E230" w:rsidR="00BF1697" w:rsidRDefault="00BC25A2">
      <w:pPr>
        <w:pStyle w:val="Sadraj2"/>
        <w:tabs>
          <w:tab w:val="left" w:pos="800"/>
          <w:tab w:val="right" w:leader="dot" w:pos="9062"/>
        </w:tabs>
        <w:rPr>
          <w:rFonts w:eastAsiaTheme="minorEastAsia"/>
          <w:smallCaps w:val="0"/>
          <w:noProof/>
          <w:sz w:val="22"/>
          <w:szCs w:val="22"/>
          <w:lang w:val="en-US"/>
        </w:rPr>
      </w:pPr>
      <w:hyperlink w:anchor="_Toc18581015" w:history="1">
        <w:r w:rsidR="00BF1697" w:rsidRPr="00AC72AA">
          <w:rPr>
            <w:rStyle w:val="Hiperveza"/>
            <w:noProof/>
            <w:lang w:bidi="en-US"/>
          </w:rPr>
          <w:t>2.8</w:t>
        </w:r>
        <w:r w:rsidR="00BF1697">
          <w:rPr>
            <w:rFonts w:eastAsiaTheme="minorEastAsia"/>
            <w:smallCaps w:val="0"/>
            <w:noProof/>
            <w:sz w:val="22"/>
            <w:szCs w:val="22"/>
            <w:lang w:val="en-US"/>
          </w:rPr>
          <w:tab/>
        </w:r>
        <w:r w:rsidR="00BF1697" w:rsidRPr="00AC72AA">
          <w:rPr>
            <w:rStyle w:val="Hiperveza"/>
            <w:noProof/>
            <w:lang w:bidi="en-US"/>
          </w:rPr>
          <w:t>Rok početka i završetka izvršenja ugovora</w:t>
        </w:r>
        <w:r w:rsidR="00BF1697">
          <w:rPr>
            <w:noProof/>
            <w:webHidden/>
          </w:rPr>
          <w:tab/>
        </w:r>
        <w:r w:rsidR="00BF1697">
          <w:rPr>
            <w:noProof/>
            <w:webHidden/>
          </w:rPr>
          <w:fldChar w:fldCharType="begin"/>
        </w:r>
        <w:r w:rsidR="00BF1697">
          <w:rPr>
            <w:noProof/>
            <w:webHidden/>
          </w:rPr>
          <w:instrText xml:space="preserve"> PAGEREF _Toc18581015 \h </w:instrText>
        </w:r>
        <w:r w:rsidR="00BF1697">
          <w:rPr>
            <w:noProof/>
            <w:webHidden/>
          </w:rPr>
        </w:r>
        <w:r w:rsidR="00BF1697">
          <w:rPr>
            <w:noProof/>
            <w:webHidden/>
          </w:rPr>
          <w:fldChar w:fldCharType="separate"/>
        </w:r>
        <w:r w:rsidR="00BF1697">
          <w:rPr>
            <w:noProof/>
            <w:webHidden/>
          </w:rPr>
          <w:t>11</w:t>
        </w:r>
        <w:r w:rsidR="00BF1697">
          <w:rPr>
            <w:noProof/>
            <w:webHidden/>
          </w:rPr>
          <w:fldChar w:fldCharType="end"/>
        </w:r>
      </w:hyperlink>
    </w:p>
    <w:p w14:paraId="0CC22713" w14:textId="638A798E" w:rsidR="00BF1697" w:rsidRDefault="00BC25A2">
      <w:pPr>
        <w:pStyle w:val="Sadraj2"/>
        <w:tabs>
          <w:tab w:val="left" w:pos="800"/>
          <w:tab w:val="right" w:leader="dot" w:pos="9062"/>
        </w:tabs>
        <w:rPr>
          <w:rFonts w:eastAsiaTheme="minorEastAsia"/>
          <w:smallCaps w:val="0"/>
          <w:noProof/>
          <w:sz w:val="22"/>
          <w:szCs w:val="22"/>
          <w:lang w:val="en-US"/>
        </w:rPr>
      </w:pPr>
      <w:hyperlink w:anchor="_Toc18581016" w:history="1">
        <w:r w:rsidR="00BF1697" w:rsidRPr="00AC72AA">
          <w:rPr>
            <w:rStyle w:val="Hiperveza"/>
            <w:noProof/>
            <w:lang w:bidi="en-US"/>
          </w:rPr>
          <w:t>2.9</w:t>
        </w:r>
        <w:r w:rsidR="00BF1697">
          <w:rPr>
            <w:rFonts w:eastAsiaTheme="minorEastAsia"/>
            <w:smallCaps w:val="0"/>
            <w:noProof/>
            <w:sz w:val="22"/>
            <w:szCs w:val="22"/>
            <w:lang w:val="en-US"/>
          </w:rPr>
          <w:tab/>
        </w:r>
        <w:r w:rsidR="00BF1697" w:rsidRPr="00AC72AA">
          <w:rPr>
            <w:rStyle w:val="Hiperveza"/>
            <w:noProof/>
            <w:lang w:bidi="en-US"/>
          </w:rPr>
          <w:t>Opcije i moguća obnavljanja ugovora</w:t>
        </w:r>
        <w:r w:rsidR="00BF1697">
          <w:rPr>
            <w:noProof/>
            <w:webHidden/>
          </w:rPr>
          <w:tab/>
        </w:r>
        <w:r w:rsidR="00BF1697">
          <w:rPr>
            <w:noProof/>
            <w:webHidden/>
          </w:rPr>
          <w:fldChar w:fldCharType="begin"/>
        </w:r>
        <w:r w:rsidR="00BF1697">
          <w:rPr>
            <w:noProof/>
            <w:webHidden/>
          </w:rPr>
          <w:instrText xml:space="preserve"> PAGEREF _Toc18581016 \h </w:instrText>
        </w:r>
        <w:r w:rsidR="00BF1697">
          <w:rPr>
            <w:noProof/>
            <w:webHidden/>
          </w:rPr>
        </w:r>
        <w:r w:rsidR="00BF1697">
          <w:rPr>
            <w:noProof/>
            <w:webHidden/>
          </w:rPr>
          <w:fldChar w:fldCharType="separate"/>
        </w:r>
        <w:r w:rsidR="00BF1697">
          <w:rPr>
            <w:noProof/>
            <w:webHidden/>
          </w:rPr>
          <w:t>11</w:t>
        </w:r>
        <w:r w:rsidR="00BF1697">
          <w:rPr>
            <w:noProof/>
            <w:webHidden/>
          </w:rPr>
          <w:fldChar w:fldCharType="end"/>
        </w:r>
      </w:hyperlink>
    </w:p>
    <w:p w14:paraId="0F61C385" w14:textId="77FC792D" w:rsidR="00BF1697" w:rsidRDefault="00BC25A2">
      <w:pPr>
        <w:pStyle w:val="Sadraj1"/>
        <w:tabs>
          <w:tab w:val="left" w:pos="400"/>
          <w:tab w:val="right" w:leader="dot" w:pos="9062"/>
        </w:tabs>
        <w:rPr>
          <w:rFonts w:eastAsiaTheme="minorEastAsia"/>
          <w:b w:val="0"/>
          <w:bCs w:val="0"/>
          <w:caps w:val="0"/>
          <w:noProof/>
          <w:sz w:val="22"/>
          <w:szCs w:val="22"/>
          <w:lang w:val="en-US"/>
        </w:rPr>
      </w:pPr>
      <w:hyperlink w:anchor="_Toc18581017" w:history="1">
        <w:r w:rsidR="00BF1697" w:rsidRPr="00AC72AA">
          <w:rPr>
            <w:rStyle w:val="Hiperveza"/>
            <w:noProof/>
          </w:rPr>
          <w:t>3</w:t>
        </w:r>
        <w:r w:rsidR="00BF1697">
          <w:rPr>
            <w:rFonts w:eastAsiaTheme="minorEastAsia"/>
            <w:b w:val="0"/>
            <w:bCs w:val="0"/>
            <w:caps w:val="0"/>
            <w:noProof/>
            <w:sz w:val="22"/>
            <w:szCs w:val="22"/>
            <w:lang w:val="en-US"/>
          </w:rPr>
          <w:tab/>
        </w:r>
        <w:r w:rsidR="00BF1697" w:rsidRPr="00AC72AA">
          <w:rPr>
            <w:rStyle w:val="Hiperveza"/>
            <w:noProof/>
          </w:rPr>
          <w:t>OSNOVE ZA ISKLJUČENJE GOSPODARSKOG SUBJEKTA</w:t>
        </w:r>
        <w:r w:rsidR="00BF1697">
          <w:rPr>
            <w:noProof/>
            <w:webHidden/>
          </w:rPr>
          <w:tab/>
        </w:r>
        <w:r w:rsidR="00BF1697">
          <w:rPr>
            <w:noProof/>
            <w:webHidden/>
          </w:rPr>
          <w:fldChar w:fldCharType="begin"/>
        </w:r>
        <w:r w:rsidR="00BF1697">
          <w:rPr>
            <w:noProof/>
            <w:webHidden/>
          </w:rPr>
          <w:instrText xml:space="preserve"> PAGEREF _Toc18581017 \h </w:instrText>
        </w:r>
        <w:r w:rsidR="00BF1697">
          <w:rPr>
            <w:noProof/>
            <w:webHidden/>
          </w:rPr>
        </w:r>
        <w:r w:rsidR="00BF1697">
          <w:rPr>
            <w:noProof/>
            <w:webHidden/>
          </w:rPr>
          <w:fldChar w:fldCharType="separate"/>
        </w:r>
        <w:r w:rsidR="00BF1697">
          <w:rPr>
            <w:noProof/>
            <w:webHidden/>
          </w:rPr>
          <w:t>12</w:t>
        </w:r>
        <w:r w:rsidR="00BF1697">
          <w:rPr>
            <w:noProof/>
            <w:webHidden/>
          </w:rPr>
          <w:fldChar w:fldCharType="end"/>
        </w:r>
      </w:hyperlink>
    </w:p>
    <w:p w14:paraId="349680F6" w14:textId="44D2CB5F" w:rsidR="00BF1697" w:rsidRDefault="00BC25A2">
      <w:pPr>
        <w:pStyle w:val="Sadraj2"/>
        <w:tabs>
          <w:tab w:val="left" w:pos="800"/>
          <w:tab w:val="right" w:leader="dot" w:pos="9062"/>
        </w:tabs>
        <w:rPr>
          <w:rFonts w:eastAsiaTheme="minorEastAsia"/>
          <w:smallCaps w:val="0"/>
          <w:noProof/>
          <w:sz w:val="22"/>
          <w:szCs w:val="22"/>
          <w:lang w:val="en-US"/>
        </w:rPr>
      </w:pPr>
      <w:hyperlink w:anchor="_Toc18581018" w:history="1">
        <w:r w:rsidR="00BF1697" w:rsidRPr="00AC72AA">
          <w:rPr>
            <w:rStyle w:val="Hiperveza"/>
            <w:noProof/>
            <w:lang w:bidi="en-US"/>
          </w:rPr>
          <w:t>3.1</w:t>
        </w:r>
        <w:r w:rsidR="00BF1697">
          <w:rPr>
            <w:rFonts w:eastAsiaTheme="minorEastAsia"/>
            <w:smallCaps w:val="0"/>
            <w:noProof/>
            <w:sz w:val="22"/>
            <w:szCs w:val="22"/>
            <w:lang w:val="en-US"/>
          </w:rPr>
          <w:tab/>
        </w:r>
        <w:r w:rsidR="00BF1697" w:rsidRPr="00AC72AA">
          <w:rPr>
            <w:rStyle w:val="Hiperveza"/>
            <w:noProof/>
            <w:lang w:bidi="en-US"/>
          </w:rPr>
          <w:t>Obvezne osnove za isključenje gospodarskog subjekta</w:t>
        </w:r>
        <w:r w:rsidR="00BF1697">
          <w:rPr>
            <w:noProof/>
            <w:webHidden/>
          </w:rPr>
          <w:tab/>
        </w:r>
        <w:r w:rsidR="00BF1697">
          <w:rPr>
            <w:noProof/>
            <w:webHidden/>
          </w:rPr>
          <w:fldChar w:fldCharType="begin"/>
        </w:r>
        <w:r w:rsidR="00BF1697">
          <w:rPr>
            <w:noProof/>
            <w:webHidden/>
          </w:rPr>
          <w:instrText xml:space="preserve"> PAGEREF _Toc18581018 \h </w:instrText>
        </w:r>
        <w:r w:rsidR="00BF1697">
          <w:rPr>
            <w:noProof/>
            <w:webHidden/>
          </w:rPr>
        </w:r>
        <w:r w:rsidR="00BF1697">
          <w:rPr>
            <w:noProof/>
            <w:webHidden/>
          </w:rPr>
          <w:fldChar w:fldCharType="separate"/>
        </w:r>
        <w:r w:rsidR="00BF1697">
          <w:rPr>
            <w:noProof/>
            <w:webHidden/>
          </w:rPr>
          <w:t>12</w:t>
        </w:r>
        <w:r w:rsidR="00BF1697">
          <w:rPr>
            <w:noProof/>
            <w:webHidden/>
          </w:rPr>
          <w:fldChar w:fldCharType="end"/>
        </w:r>
      </w:hyperlink>
    </w:p>
    <w:p w14:paraId="0CDE2753" w14:textId="67063DC3" w:rsidR="00BF1697" w:rsidRDefault="00BC25A2">
      <w:pPr>
        <w:pStyle w:val="Sadraj2"/>
        <w:tabs>
          <w:tab w:val="left" w:pos="800"/>
          <w:tab w:val="right" w:leader="dot" w:pos="9062"/>
        </w:tabs>
        <w:rPr>
          <w:rFonts w:eastAsiaTheme="minorEastAsia"/>
          <w:smallCaps w:val="0"/>
          <w:noProof/>
          <w:sz w:val="22"/>
          <w:szCs w:val="22"/>
          <w:lang w:val="en-US"/>
        </w:rPr>
      </w:pPr>
      <w:hyperlink w:anchor="_Toc18581019" w:history="1">
        <w:r w:rsidR="00BF1697" w:rsidRPr="00AC72AA">
          <w:rPr>
            <w:rStyle w:val="Hiperveza"/>
            <w:noProof/>
            <w:lang w:bidi="en-US"/>
          </w:rPr>
          <w:t>3.2</w:t>
        </w:r>
        <w:r w:rsidR="00BF1697">
          <w:rPr>
            <w:rFonts w:eastAsiaTheme="minorEastAsia"/>
            <w:smallCaps w:val="0"/>
            <w:noProof/>
            <w:sz w:val="22"/>
            <w:szCs w:val="22"/>
            <w:lang w:val="en-US"/>
          </w:rPr>
          <w:tab/>
        </w:r>
        <w:r w:rsidR="00BF1697" w:rsidRPr="00AC72AA">
          <w:rPr>
            <w:rStyle w:val="Hiperveza"/>
            <w:noProof/>
            <w:lang w:bidi="en-US"/>
          </w:rPr>
          <w:t>Ostale osnove za isključenje gospodarskog subjekta koje Naručitelj namjerava koristiti</w:t>
        </w:r>
        <w:r w:rsidR="00BF1697">
          <w:rPr>
            <w:noProof/>
            <w:webHidden/>
          </w:rPr>
          <w:tab/>
        </w:r>
        <w:r w:rsidR="00BF1697">
          <w:rPr>
            <w:noProof/>
            <w:webHidden/>
          </w:rPr>
          <w:fldChar w:fldCharType="begin"/>
        </w:r>
        <w:r w:rsidR="00BF1697">
          <w:rPr>
            <w:noProof/>
            <w:webHidden/>
          </w:rPr>
          <w:instrText xml:space="preserve"> PAGEREF _Toc18581019 \h </w:instrText>
        </w:r>
        <w:r w:rsidR="00BF1697">
          <w:rPr>
            <w:noProof/>
            <w:webHidden/>
          </w:rPr>
        </w:r>
        <w:r w:rsidR="00BF1697">
          <w:rPr>
            <w:noProof/>
            <w:webHidden/>
          </w:rPr>
          <w:fldChar w:fldCharType="separate"/>
        </w:r>
        <w:r w:rsidR="00BF1697">
          <w:rPr>
            <w:noProof/>
            <w:webHidden/>
          </w:rPr>
          <w:t>14</w:t>
        </w:r>
        <w:r w:rsidR="00BF1697">
          <w:rPr>
            <w:noProof/>
            <w:webHidden/>
          </w:rPr>
          <w:fldChar w:fldCharType="end"/>
        </w:r>
      </w:hyperlink>
    </w:p>
    <w:p w14:paraId="41975958" w14:textId="0B34A570" w:rsidR="00BF1697" w:rsidRDefault="00BC25A2">
      <w:pPr>
        <w:pStyle w:val="Sadraj2"/>
        <w:tabs>
          <w:tab w:val="left" w:pos="800"/>
          <w:tab w:val="right" w:leader="dot" w:pos="9062"/>
        </w:tabs>
        <w:rPr>
          <w:rFonts w:eastAsiaTheme="minorEastAsia"/>
          <w:smallCaps w:val="0"/>
          <w:noProof/>
          <w:sz w:val="22"/>
          <w:szCs w:val="22"/>
          <w:lang w:val="en-US"/>
        </w:rPr>
      </w:pPr>
      <w:hyperlink w:anchor="_Toc18581020" w:history="1">
        <w:r w:rsidR="00BF1697" w:rsidRPr="00AC72AA">
          <w:rPr>
            <w:rStyle w:val="Hiperveza"/>
            <w:noProof/>
            <w:lang w:bidi="en-US"/>
          </w:rPr>
          <w:t>3.3</w:t>
        </w:r>
        <w:r w:rsidR="00BF1697">
          <w:rPr>
            <w:rFonts w:eastAsiaTheme="minorEastAsia"/>
            <w:smallCaps w:val="0"/>
            <w:noProof/>
            <w:sz w:val="22"/>
            <w:szCs w:val="22"/>
            <w:lang w:val="en-US"/>
          </w:rPr>
          <w:tab/>
        </w:r>
        <w:r w:rsidR="00BF1697" w:rsidRPr="00AC72AA">
          <w:rPr>
            <w:rStyle w:val="Hiperveza"/>
            <w:noProof/>
            <w:lang w:bidi="en-US"/>
          </w:rPr>
          <w:t>Dokumenti kojima se dokazuje da ne postoje osnove za isključenje</w:t>
        </w:r>
        <w:r w:rsidR="00BF1697">
          <w:rPr>
            <w:noProof/>
            <w:webHidden/>
          </w:rPr>
          <w:tab/>
        </w:r>
        <w:r w:rsidR="00BF1697">
          <w:rPr>
            <w:noProof/>
            <w:webHidden/>
          </w:rPr>
          <w:fldChar w:fldCharType="begin"/>
        </w:r>
        <w:r w:rsidR="00BF1697">
          <w:rPr>
            <w:noProof/>
            <w:webHidden/>
          </w:rPr>
          <w:instrText xml:space="preserve"> PAGEREF _Toc18581020 \h </w:instrText>
        </w:r>
        <w:r w:rsidR="00BF1697">
          <w:rPr>
            <w:noProof/>
            <w:webHidden/>
          </w:rPr>
        </w:r>
        <w:r w:rsidR="00BF1697">
          <w:rPr>
            <w:noProof/>
            <w:webHidden/>
          </w:rPr>
          <w:fldChar w:fldCharType="separate"/>
        </w:r>
        <w:r w:rsidR="00BF1697">
          <w:rPr>
            <w:noProof/>
            <w:webHidden/>
          </w:rPr>
          <w:t>15</w:t>
        </w:r>
        <w:r w:rsidR="00BF1697">
          <w:rPr>
            <w:noProof/>
            <w:webHidden/>
          </w:rPr>
          <w:fldChar w:fldCharType="end"/>
        </w:r>
      </w:hyperlink>
    </w:p>
    <w:p w14:paraId="664B55AA" w14:textId="6ED2284E" w:rsidR="00BF1697" w:rsidRDefault="00BC25A2">
      <w:pPr>
        <w:pStyle w:val="Sadraj2"/>
        <w:tabs>
          <w:tab w:val="left" w:pos="800"/>
          <w:tab w:val="right" w:leader="dot" w:pos="9062"/>
        </w:tabs>
        <w:rPr>
          <w:rFonts w:eastAsiaTheme="minorEastAsia"/>
          <w:smallCaps w:val="0"/>
          <w:noProof/>
          <w:sz w:val="22"/>
          <w:szCs w:val="22"/>
          <w:lang w:val="en-US"/>
        </w:rPr>
      </w:pPr>
      <w:hyperlink w:anchor="_Toc18581021" w:history="1">
        <w:r w:rsidR="00BF1697" w:rsidRPr="00AC72AA">
          <w:rPr>
            <w:rStyle w:val="Hiperveza"/>
            <w:noProof/>
            <w:lang w:bidi="en-US"/>
          </w:rPr>
          <w:t>3.4</w:t>
        </w:r>
        <w:r w:rsidR="00BF1697">
          <w:rPr>
            <w:rFonts w:eastAsiaTheme="minorEastAsia"/>
            <w:smallCaps w:val="0"/>
            <w:noProof/>
            <w:sz w:val="22"/>
            <w:szCs w:val="22"/>
            <w:lang w:val="en-US"/>
          </w:rPr>
          <w:tab/>
        </w:r>
        <w:r w:rsidR="00BF1697" w:rsidRPr="00AC72AA">
          <w:rPr>
            <w:rStyle w:val="Hiperveza"/>
            <w:noProof/>
            <w:lang w:bidi="en-US"/>
          </w:rPr>
          <w:t xml:space="preserve">Odredbe o „samokorigiranju“ </w:t>
        </w:r>
        <w:r w:rsidR="00BF1697">
          <w:rPr>
            <w:noProof/>
            <w:webHidden/>
          </w:rPr>
          <w:tab/>
        </w:r>
        <w:r w:rsidR="00BF1697">
          <w:rPr>
            <w:noProof/>
            <w:webHidden/>
          </w:rPr>
          <w:fldChar w:fldCharType="begin"/>
        </w:r>
        <w:r w:rsidR="00BF1697">
          <w:rPr>
            <w:noProof/>
            <w:webHidden/>
          </w:rPr>
          <w:instrText xml:space="preserve"> PAGEREF _Toc18581021 \h </w:instrText>
        </w:r>
        <w:r w:rsidR="00BF1697">
          <w:rPr>
            <w:noProof/>
            <w:webHidden/>
          </w:rPr>
        </w:r>
        <w:r w:rsidR="00BF1697">
          <w:rPr>
            <w:noProof/>
            <w:webHidden/>
          </w:rPr>
          <w:fldChar w:fldCharType="separate"/>
        </w:r>
        <w:r w:rsidR="00BF1697">
          <w:rPr>
            <w:noProof/>
            <w:webHidden/>
          </w:rPr>
          <w:t>16</w:t>
        </w:r>
        <w:r w:rsidR="00BF1697">
          <w:rPr>
            <w:noProof/>
            <w:webHidden/>
          </w:rPr>
          <w:fldChar w:fldCharType="end"/>
        </w:r>
      </w:hyperlink>
    </w:p>
    <w:p w14:paraId="73224CA5" w14:textId="7745D231" w:rsidR="00BF1697" w:rsidRDefault="00BC25A2">
      <w:pPr>
        <w:pStyle w:val="Sadraj1"/>
        <w:tabs>
          <w:tab w:val="left" w:pos="400"/>
          <w:tab w:val="right" w:leader="dot" w:pos="9062"/>
        </w:tabs>
        <w:rPr>
          <w:rFonts w:eastAsiaTheme="minorEastAsia"/>
          <w:b w:val="0"/>
          <w:bCs w:val="0"/>
          <w:caps w:val="0"/>
          <w:noProof/>
          <w:sz w:val="22"/>
          <w:szCs w:val="22"/>
          <w:lang w:val="en-US"/>
        </w:rPr>
      </w:pPr>
      <w:hyperlink w:anchor="_Toc18581022" w:history="1">
        <w:r w:rsidR="00BF1697" w:rsidRPr="00AC72AA">
          <w:rPr>
            <w:rStyle w:val="Hiperveza"/>
            <w:noProof/>
          </w:rPr>
          <w:t>4</w:t>
        </w:r>
        <w:r w:rsidR="00BF1697">
          <w:rPr>
            <w:rFonts w:eastAsiaTheme="minorEastAsia"/>
            <w:b w:val="0"/>
            <w:bCs w:val="0"/>
            <w:caps w:val="0"/>
            <w:noProof/>
            <w:sz w:val="22"/>
            <w:szCs w:val="22"/>
            <w:lang w:val="en-US"/>
          </w:rPr>
          <w:tab/>
        </w:r>
        <w:r w:rsidR="00BF1697" w:rsidRPr="00AC72AA">
          <w:rPr>
            <w:rStyle w:val="Hiperveza"/>
            <w:rFonts w:cstheme="minorHAnsi"/>
            <w:noProof/>
          </w:rPr>
          <w:t>KRITERIJI ZA ODABIR GOSPODARSKOG SUBJEKTA (UVJETI SPOSOBNOSTI</w:t>
        </w:r>
        <w:r w:rsidR="00BF1697" w:rsidRPr="00AC72AA">
          <w:rPr>
            <w:rStyle w:val="Hiperveza"/>
            <w:noProof/>
          </w:rPr>
          <w:t>)</w:t>
        </w:r>
        <w:r w:rsidR="00BF1697">
          <w:rPr>
            <w:noProof/>
            <w:webHidden/>
          </w:rPr>
          <w:tab/>
        </w:r>
        <w:r w:rsidR="00BF1697">
          <w:rPr>
            <w:noProof/>
            <w:webHidden/>
          </w:rPr>
          <w:fldChar w:fldCharType="begin"/>
        </w:r>
        <w:r w:rsidR="00BF1697">
          <w:rPr>
            <w:noProof/>
            <w:webHidden/>
          </w:rPr>
          <w:instrText xml:space="preserve"> PAGEREF _Toc18581022 \h </w:instrText>
        </w:r>
        <w:r w:rsidR="00BF1697">
          <w:rPr>
            <w:noProof/>
            <w:webHidden/>
          </w:rPr>
        </w:r>
        <w:r w:rsidR="00BF1697">
          <w:rPr>
            <w:noProof/>
            <w:webHidden/>
          </w:rPr>
          <w:fldChar w:fldCharType="separate"/>
        </w:r>
        <w:r w:rsidR="00BF1697">
          <w:rPr>
            <w:noProof/>
            <w:webHidden/>
          </w:rPr>
          <w:t>18</w:t>
        </w:r>
        <w:r w:rsidR="00BF1697">
          <w:rPr>
            <w:noProof/>
            <w:webHidden/>
          </w:rPr>
          <w:fldChar w:fldCharType="end"/>
        </w:r>
      </w:hyperlink>
    </w:p>
    <w:p w14:paraId="05E359BF" w14:textId="09C0709D" w:rsidR="00BF1697" w:rsidRDefault="00BC25A2">
      <w:pPr>
        <w:pStyle w:val="Sadraj2"/>
        <w:tabs>
          <w:tab w:val="left" w:pos="800"/>
          <w:tab w:val="right" w:leader="dot" w:pos="9062"/>
        </w:tabs>
        <w:rPr>
          <w:rFonts w:eastAsiaTheme="minorEastAsia"/>
          <w:smallCaps w:val="0"/>
          <w:noProof/>
          <w:sz w:val="22"/>
          <w:szCs w:val="22"/>
          <w:lang w:val="en-US"/>
        </w:rPr>
      </w:pPr>
      <w:hyperlink w:anchor="_Toc18581023" w:history="1">
        <w:r w:rsidR="00BF1697" w:rsidRPr="00AC72AA">
          <w:rPr>
            <w:rStyle w:val="Hiperveza"/>
            <w:noProof/>
            <w:lang w:bidi="en-US"/>
          </w:rPr>
          <w:t>4.1</w:t>
        </w:r>
        <w:r w:rsidR="00BF1697">
          <w:rPr>
            <w:rFonts w:eastAsiaTheme="minorEastAsia"/>
            <w:smallCaps w:val="0"/>
            <w:noProof/>
            <w:sz w:val="22"/>
            <w:szCs w:val="22"/>
            <w:lang w:val="en-US"/>
          </w:rPr>
          <w:tab/>
        </w:r>
        <w:r w:rsidR="00BF1697" w:rsidRPr="00AC72AA">
          <w:rPr>
            <w:rStyle w:val="Hiperveza"/>
            <w:noProof/>
            <w:lang w:bidi="en-US"/>
          </w:rPr>
          <w:t>Uvjeti sposobnosti za obavljanje profesionalne djelatnosti</w:t>
        </w:r>
        <w:r w:rsidR="00BF1697">
          <w:rPr>
            <w:noProof/>
            <w:webHidden/>
          </w:rPr>
          <w:tab/>
        </w:r>
        <w:r w:rsidR="00BF1697">
          <w:rPr>
            <w:noProof/>
            <w:webHidden/>
          </w:rPr>
          <w:fldChar w:fldCharType="begin"/>
        </w:r>
        <w:r w:rsidR="00BF1697">
          <w:rPr>
            <w:noProof/>
            <w:webHidden/>
          </w:rPr>
          <w:instrText xml:space="preserve"> PAGEREF _Toc18581023 \h </w:instrText>
        </w:r>
        <w:r w:rsidR="00BF1697">
          <w:rPr>
            <w:noProof/>
            <w:webHidden/>
          </w:rPr>
        </w:r>
        <w:r w:rsidR="00BF1697">
          <w:rPr>
            <w:noProof/>
            <w:webHidden/>
          </w:rPr>
          <w:fldChar w:fldCharType="separate"/>
        </w:r>
        <w:r w:rsidR="00BF1697">
          <w:rPr>
            <w:noProof/>
            <w:webHidden/>
          </w:rPr>
          <w:t>18</w:t>
        </w:r>
        <w:r w:rsidR="00BF1697">
          <w:rPr>
            <w:noProof/>
            <w:webHidden/>
          </w:rPr>
          <w:fldChar w:fldCharType="end"/>
        </w:r>
      </w:hyperlink>
    </w:p>
    <w:p w14:paraId="7DF694FA" w14:textId="5A4D2AA2" w:rsidR="00BF1697" w:rsidRDefault="00BC25A2">
      <w:pPr>
        <w:pStyle w:val="Sadraj2"/>
        <w:tabs>
          <w:tab w:val="left" w:pos="800"/>
          <w:tab w:val="right" w:leader="dot" w:pos="9062"/>
        </w:tabs>
        <w:rPr>
          <w:rFonts w:eastAsiaTheme="minorEastAsia"/>
          <w:smallCaps w:val="0"/>
          <w:noProof/>
          <w:sz w:val="22"/>
          <w:szCs w:val="22"/>
          <w:lang w:val="en-US"/>
        </w:rPr>
      </w:pPr>
      <w:hyperlink w:anchor="_Toc18581024" w:history="1">
        <w:r w:rsidR="00BF1697" w:rsidRPr="00AC72AA">
          <w:rPr>
            <w:rStyle w:val="Hiperveza"/>
            <w:noProof/>
            <w:lang w:bidi="en-US"/>
          </w:rPr>
          <w:t>4.2</w:t>
        </w:r>
        <w:r w:rsidR="00BF1697">
          <w:rPr>
            <w:rFonts w:eastAsiaTheme="minorEastAsia"/>
            <w:smallCaps w:val="0"/>
            <w:noProof/>
            <w:sz w:val="22"/>
            <w:szCs w:val="22"/>
            <w:lang w:val="en-US"/>
          </w:rPr>
          <w:tab/>
        </w:r>
        <w:r w:rsidR="00BF1697" w:rsidRPr="00AC72AA">
          <w:rPr>
            <w:rStyle w:val="Hiperveza"/>
            <w:noProof/>
            <w:lang w:bidi="en-US"/>
          </w:rPr>
          <w:t>Uvjeti ekonomske i financijske sposobnosti i njihove minimalne razine</w:t>
        </w:r>
        <w:r w:rsidR="00BF1697">
          <w:rPr>
            <w:noProof/>
            <w:webHidden/>
          </w:rPr>
          <w:tab/>
        </w:r>
        <w:r w:rsidR="00BF1697">
          <w:rPr>
            <w:noProof/>
            <w:webHidden/>
          </w:rPr>
          <w:fldChar w:fldCharType="begin"/>
        </w:r>
        <w:r w:rsidR="00BF1697">
          <w:rPr>
            <w:noProof/>
            <w:webHidden/>
          </w:rPr>
          <w:instrText xml:space="preserve"> PAGEREF _Toc18581024 \h </w:instrText>
        </w:r>
        <w:r w:rsidR="00BF1697">
          <w:rPr>
            <w:noProof/>
            <w:webHidden/>
          </w:rPr>
        </w:r>
        <w:r w:rsidR="00BF1697">
          <w:rPr>
            <w:noProof/>
            <w:webHidden/>
          </w:rPr>
          <w:fldChar w:fldCharType="separate"/>
        </w:r>
        <w:r w:rsidR="00BF1697">
          <w:rPr>
            <w:noProof/>
            <w:webHidden/>
          </w:rPr>
          <w:t>18</w:t>
        </w:r>
        <w:r w:rsidR="00BF1697">
          <w:rPr>
            <w:noProof/>
            <w:webHidden/>
          </w:rPr>
          <w:fldChar w:fldCharType="end"/>
        </w:r>
      </w:hyperlink>
    </w:p>
    <w:p w14:paraId="77BE3B8B" w14:textId="51CD14B5" w:rsidR="00BF1697" w:rsidRDefault="00BC25A2">
      <w:pPr>
        <w:pStyle w:val="Sadraj2"/>
        <w:tabs>
          <w:tab w:val="left" w:pos="800"/>
          <w:tab w:val="right" w:leader="dot" w:pos="9062"/>
        </w:tabs>
        <w:rPr>
          <w:rFonts w:eastAsiaTheme="minorEastAsia"/>
          <w:smallCaps w:val="0"/>
          <w:noProof/>
          <w:sz w:val="22"/>
          <w:szCs w:val="22"/>
          <w:lang w:val="en-US"/>
        </w:rPr>
      </w:pPr>
      <w:hyperlink w:anchor="_Toc18581025" w:history="1">
        <w:r w:rsidR="00BF1697" w:rsidRPr="00AC72AA">
          <w:rPr>
            <w:rStyle w:val="Hiperveza"/>
            <w:noProof/>
            <w:lang w:bidi="en-US"/>
          </w:rPr>
          <w:t>4.3</w:t>
        </w:r>
        <w:r w:rsidR="00BF1697">
          <w:rPr>
            <w:rFonts w:eastAsiaTheme="minorEastAsia"/>
            <w:smallCaps w:val="0"/>
            <w:noProof/>
            <w:sz w:val="22"/>
            <w:szCs w:val="22"/>
            <w:lang w:val="en-US"/>
          </w:rPr>
          <w:tab/>
        </w:r>
        <w:r w:rsidR="00BF1697" w:rsidRPr="00AC72AA">
          <w:rPr>
            <w:rStyle w:val="Hiperveza"/>
            <w:noProof/>
            <w:lang w:bidi="en-US"/>
          </w:rPr>
          <w:t>Uvjeti tehničke i stručne sposobnosti i njihove minimalne razine</w:t>
        </w:r>
        <w:r w:rsidR="00BF1697">
          <w:rPr>
            <w:noProof/>
            <w:webHidden/>
          </w:rPr>
          <w:tab/>
        </w:r>
        <w:r w:rsidR="00BF1697">
          <w:rPr>
            <w:noProof/>
            <w:webHidden/>
          </w:rPr>
          <w:fldChar w:fldCharType="begin"/>
        </w:r>
        <w:r w:rsidR="00BF1697">
          <w:rPr>
            <w:noProof/>
            <w:webHidden/>
          </w:rPr>
          <w:instrText xml:space="preserve"> PAGEREF _Toc18581025 \h </w:instrText>
        </w:r>
        <w:r w:rsidR="00BF1697">
          <w:rPr>
            <w:noProof/>
            <w:webHidden/>
          </w:rPr>
        </w:r>
        <w:r w:rsidR="00BF1697">
          <w:rPr>
            <w:noProof/>
            <w:webHidden/>
          </w:rPr>
          <w:fldChar w:fldCharType="separate"/>
        </w:r>
        <w:r w:rsidR="00BF1697">
          <w:rPr>
            <w:noProof/>
            <w:webHidden/>
          </w:rPr>
          <w:t>19</w:t>
        </w:r>
        <w:r w:rsidR="00BF1697">
          <w:rPr>
            <w:noProof/>
            <w:webHidden/>
          </w:rPr>
          <w:fldChar w:fldCharType="end"/>
        </w:r>
      </w:hyperlink>
    </w:p>
    <w:p w14:paraId="57FF4618" w14:textId="50A81CCD" w:rsidR="00BF1697" w:rsidRDefault="00BC25A2">
      <w:pPr>
        <w:pStyle w:val="Sadraj2"/>
        <w:tabs>
          <w:tab w:val="left" w:pos="800"/>
          <w:tab w:val="right" w:leader="dot" w:pos="9062"/>
        </w:tabs>
        <w:rPr>
          <w:rFonts w:eastAsiaTheme="minorEastAsia"/>
          <w:smallCaps w:val="0"/>
          <w:noProof/>
          <w:sz w:val="22"/>
          <w:szCs w:val="22"/>
          <w:lang w:val="en-US"/>
        </w:rPr>
      </w:pPr>
      <w:hyperlink w:anchor="_Toc18581026" w:history="1">
        <w:r w:rsidR="00BF1697" w:rsidRPr="00AC72AA">
          <w:rPr>
            <w:rStyle w:val="Hiperveza"/>
            <w:noProof/>
            <w:lang w:bidi="en-US"/>
          </w:rPr>
          <w:t>4.4</w:t>
        </w:r>
        <w:r w:rsidR="00BF1697">
          <w:rPr>
            <w:rFonts w:eastAsiaTheme="minorEastAsia"/>
            <w:smallCaps w:val="0"/>
            <w:noProof/>
            <w:sz w:val="22"/>
            <w:szCs w:val="22"/>
            <w:lang w:val="en-US"/>
          </w:rPr>
          <w:tab/>
        </w:r>
        <w:r w:rsidR="00BF1697" w:rsidRPr="00AC72AA">
          <w:rPr>
            <w:rStyle w:val="Hiperveza"/>
            <w:noProof/>
            <w:lang w:bidi="en-US"/>
          </w:rPr>
          <w:t>Dokumenti kojima se dokazuje ispunjavanje kriterija za odabir gospodarskog subjekta</w:t>
        </w:r>
        <w:r w:rsidR="00BF1697">
          <w:rPr>
            <w:noProof/>
            <w:webHidden/>
          </w:rPr>
          <w:tab/>
        </w:r>
        <w:r w:rsidR="00BF1697">
          <w:rPr>
            <w:noProof/>
            <w:webHidden/>
          </w:rPr>
          <w:fldChar w:fldCharType="begin"/>
        </w:r>
        <w:r w:rsidR="00BF1697">
          <w:rPr>
            <w:noProof/>
            <w:webHidden/>
          </w:rPr>
          <w:instrText xml:space="preserve"> PAGEREF _Toc18581026 \h </w:instrText>
        </w:r>
        <w:r w:rsidR="00BF1697">
          <w:rPr>
            <w:noProof/>
            <w:webHidden/>
          </w:rPr>
        </w:r>
        <w:r w:rsidR="00BF1697">
          <w:rPr>
            <w:noProof/>
            <w:webHidden/>
          </w:rPr>
          <w:fldChar w:fldCharType="separate"/>
        </w:r>
        <w:r w:rsidR="00BF1697">
          <w:rPr>
            <w:noProof/>
            <w:webHidden/>
          </w:rPr>
          <w:t>24</w:t>
        </w:r>
        <w:r w:rsidR="00BF1697">
          <w:rPr>
            <w:noProof/>
            <w:webHidden/>
          </w:rPr>
          <w:fldChar w:fldCharType="end"/>
        </w:r>
      </w:hyperlink>
    </w:p>
    <w:p w14:paraId="7730F7A2" w14:textId="2EAE7452" w:rsidR="00BF1697" w:rsidRDefault="00BC25A2">
      <w:pPr>
        <w:pStyle w:val="Sadraj2"/>
        <w:tabs>
          <w:tab w:val="left" w:pos="800"/>
          <w:tab w:val="right" w:leader="dot" w:pos="9062"/>
        </w:tabs>
        <w:rPr>
          <w:rFonts w:eastAsiaTheme="minorEastAsia"/>
          <w:smallCaps w:val="0"/>
          <w:noProof/>
          <w:sz w:val="22"/>
          <w:szCs w:val="22"/>
          <w:lang w:val="en-US"/>
        </w:rPr>
      </w:pPr>
      <w:hyperlink w:anchor="_Toc18581027" w:history="1">
        <w:r w:rsidR="00BF1697" w:rsidRPr="00AC72AA">
          <w:rPr>
            <w:rStyle w:val="Hiperveza"/>
            <w:noProof/>
            <w:lang w:bidi="en-US"/>
          </w:rPr>
          <w:t>4.5</w:t>
        </w:r>
        <w:r w:rsidR="00BF1697">
          <w:rPr>
            <w:rFonts w:eastAsiaTheme="minorEastAsia"/>
            <w:smallCaps w:val="0"/>
            <w:noProof/>
            <w:sz w:val="22"/>
            <w:szCs w:val="22"/>
            <w:lang w:val="en-US"/>
          </w:rPr>
          <w:tab/>
        </w:r>
        <w:r w:rsidR="00BF1697" w:rsidRPr="00AC72AA">
          <w:rPr>
            <w:rStyle w:val="Hiperveza"/>
            <w:noProof/>
            <w:lang w:bidi="en-US"/>
          </w:rPr>
          <w:t>Oslanjanje na sposobnost drugih subjekata</w:t>
        </w:r>
        <w:r w:rsidR="00BF1697">
          <w:rPr>
            <w:noProof/>
            <w:webHidden/>
          </w:rPr>
          <w:tab/>
        </w:r>
        <w:r w:rsidR="00BF1697">
          <w:rPr>
            <w:noProof/>
            <w:webHidden/>
          </w:rPr>
          <w:fldChar w:fldCharType="begin"/>
        </w:r>
        <w:r w:rsidR="00BF1697">
          <w:rPr>
            <w:noProof/>
            <w:webHidden/>
          </w:rPr>
          <w:instrText xml:space="preserve"> PAGEREF _Toc18581027 \h </w:instrText>
        </w:r>
        <w:r w:rsidR="00BF1697">
          <w:rPr>
            <w:noProof/>
            <w:webHidden/>
          </w:rPr>
        </w:r>
        <w:r w:rsidR="00BF1697">
          <w:rPr>
            <w:noProof/>
            <w:webHidden/>
          </w:rPr>
          <w:fldChar w:fldCharType="separate"/>
        </w:r>
        <w:r w:rsidR="00BF1697">
          <w:rPr>
            <w:noProof/>
            <w:webHidden/>
          </w:rPr>
          <w:t>26</w:t>
        </w:r>
        <w:r w:rsidR="00BF1697">
          <w:rPr>
            <w:noProof/>
            <w:webHidden/>
          </w:rPr>
          <w:fldChar w:fldCharType="end"/>
        </w:r>
      </w:hyperlink>
    </w:p>
    <w:p w14:paraId="2C98F7CA" w14:textId="75EC2EDF" w:rsidR="00BF1697" w:rsidRDefault="00BC25A2">
      <w:pPr>
        <w:pStyle w:val="Sadraj2"/>
        <w:tabs>
          <w:tab w:val="left" w:pos="800"/>
          <w:tab w:val="right" w:leader="dot" w:pos="9062"/>
        </w:tabs>
        <w:rPr>
          <w:rFonts w:eastAsiaTheme="minorEastAsia"/>
          <w:smallCaps w:val="0"/>
          <w:noProof/>
          <w:sz w:val="22"/>
          <w:szCs w:val="22"/>
          <w:lang w:val="en-US"/>
        </w:rPr>
      </w:pPr>
      <w:hyperlink w:anchor="_Toc18581028" w:history="1">
        <w:r w:rsidR="00BF1697" w:rsidRPr="00AC72AA">
          <w:rPr>
            <w:rStyle w:val="Hiperveza"/>
            <w:noProof/>
            <w:lang w:bidi="en-US"/>
          </w:rPr>
          <w:t>4.6</w:t>
        </w:r>
        <w:r w:rsidR="00BF1697">
          <w:rPr>
            <w:rFonts w:eastAsiaTheme="minorEastAsia"/>
            <w:smallCaps w:val="0"/>
            <w:noProof/>
            <w:sz w:val="22"/>
            <w:szCs w:val="22"/>
            <w:lang w:val="en-US"/>
          </w:rPr>
          <w:tab/>
        </w:r>
        <w:r w:rsidR="00BF1697" w:rsidRPr="00AC72AA">
          <w:rPr>
            <w:rStyle w:val="Hiperveza"/>
            <w:noProof/>
            <w:lang w:bidi="en-US"/>
          </w:rPr>
          <w:t>Uvjeti sposobnosti u slučaju zajednice gospodarskih subjekata</w:t>
        </w:r>
        <w:r w:rsidR="00BF1697">
          <w:rPr>
            <w:noProof/>
            <w:webHidden/>
          </w:rPr>
          <w:tab/>
        </w:r>
        <w:r w:rsidR="00BF1697">
          <w:rPr>
            <w:noProof/>
            <w:webHidden/>
          </w:rPr>
          <w:fldChar w:fldCharType="begin"/>
        </w:r>
        <w:r w:rsidR="00BF1697">
          <w:rPr>
            <w:noProof/>
            <w:webHidden/>
          </w:rPr>
          <w:instrText xml:space="preserve"> PAGEREF _Toc18581028 \h </w:instrText>
        </w:r>
        <w:r w:rsidR="00BF1697">
          <w:rPr>
            <w:noProof/>
            <w:webHidden/>
          </w:rPr>
        </w:r>
        <w:r w:rsidR="00BF1697">
          <w:rPr>
            <w:noProof/>
            <w:webHidden/>
          </w:rPr>
          <w:fldChar w:fldCharType="separate"/>
        </w:r>
        <w:r w:rsidR="00BF1697">
          <w:rPr>
            <w:noProof/>
            <w:webHidden/>
          </w:rPr>
          <w:t>27</w:t>
        </w:r>
        <w:r w:rsidR="00BF1697">
          <w:rPr>
            <w:noProof/>
            <w:webHidden/>
          </w:rPr>
          <w:fldChar w:fldCharType="end"/>
        </w:r>
      </w:hyperlink>
    </w:p>
    <w:p w14:paraId="0366D6A1" w14:textId="0DF4CDBE" w:rsidR="00BF1697" w:rsidRDefault="00BC25A2">
      <w:pPr>
        <w:pStyle w:val="Sadraj1"/>
        <w:tabs>
          <w:tab w:val="left" w:pos="400"/>
          <w:tab w:val="right" w:leader="dot" w:pos="9062"/>
        </w:tabs>
        <w:rPr>
          <w:rFonts w:eastAsiaTheme="minorEastAsia"/>
          <w:b w:val="0"/>
          <w:bCs w:val="0"/>
          <w:caps w:val="0"/>
          <w:noProof/>
          <w:sz w:val="22"/>
          <w:szCs w:val="22"/>
          <w:lang w:val="en-US"/>
        </w:rPr>
      </w:pPr>
      <w:hyperlink w:anchor="_Toc18581029" w:history="1">
        <w:r w:rsidR="00BF1697" w:rsidRPr="00AC72AA">
          <w:rPr>
            <w:rStyle w:val="Hiperveza"/>
            <w:noProof/>
          </w:rPr>
          <w:t>5</w:t>
        </w:r>
        <w:r w:rsidR="00BF1697">
          <w:rPr>
            <w:rFonts w:eastAsiaTheme="minorEastAsia"/>
            <w:b w:val="0"/>
            <w:bCs w:val="0"/>
            <w:caps w:val="0"/>
            <w:noProof/>
            <w:sz w:val="22"/>
            <w:szCs w:val="22"/>
            <w:lang w:val="en-US"/>
          </w:rPr>
          <w:tab/>
        </w:r>
        <w:r w:rsidR="00BF1697" w:rsidRPr="00AC72AA">
          <w:rPr>
            <w:rStyle w:val="Hiperveza"/>
            <w:noProof/>
          </w:rPr>
          <w:t>EUROPSKA JEDINSTVENA DOKUMENTACIJA O NABAVI (eESPD)</w:t>
        </w:r>
        <w:r w:rsidR="00BF1697">
          <w:rPr>
            <w:noProof/>
            <w:webHidden/>
          </w:rPr>
          <w:tab/>
        </w:r>
        <w:r w:rsidR="00BF1697">
          <w:rPr>
            <w:noProof/>
            <w:webHidden/>
          </w:rPr>
          <w:fldChar w:fldCharType="begin"/>
        </w:r>
        <w:r w:rsidR="00BF1697">
          <w:rPr>
            <w:noProof/>
            <w:webHidden/>
          </w:rPr>
          <w:instrText xml:space="preserve"> PAGEREF _Toc18581029 \h </w:instrText>
        </w:r>
        <w:r w:rsidR="00BF1697">
          <w:rPr>
            <w:noProof/>
            <w:webHidden/>
          </w:rPr>
        </w:r>
        <w:r w:rsidR="00BF1697">
          <w:rPr>
            <w:noProof/>
            <w:webHidden/>
          </w:rPr>
          <w:fldChar w:fldCharType="separate"/>
        </w:r>
        <w:r w:rsidR="00BF1697">
          <w:rPr>
            <w:noProof/>
            <w:webHidden/>
          </w:rPr>
          <w:t>28</w:t>
        </w:r>
        <w:r w:rsidR="00BF1697">
          <w:rPr>
            <w:noProof/>
            <w:webHidden/>
          </w:rPr>
          <w:fldChar w:fldCharType="end"/>
        </w:r>
      </w:hyperlink>
    </w:p>
    <w:p w14:paraId="1B449497" w14:textId="44E7D399" w:rsidR="00BF1697" w:rsidRDefault="00BC25A2">
      <w:pPr>
        <w:pStyle w:val="Sadraj2"/>
        <w:tabs>
          <w:tab w:val="left" w:pos="800"/>
          <w:tab w:val="right" w:leader="dot" w:pos="9062"/>
        </w:tabs>
        <w:rPr>
          <w:rFonts w:eastAsiaTheme="minorEastAsia"/>
          <w:smallCaps w:val="0"/>
          <w:noProof/>
          <w:sz w:val="22"/>
          <w:szCs w:val="22"/>
          <w:lang w:val="en-US"/>
        </w:rPr>
      </w:pPr>
      <w:hyperlink w:anchor="_Toc18581030" w:history="1">
        <w:r w:rsidR="00BF1697" w:rsidRPr="00AC72AA">
          <w:rPr>
            <w:rStyle w:val="Hiperveza"/>
            <w:noProof/>
            <w:lang w:bidi="en-US"/>
          </w:rPr>
          <w:t>5.1</w:t>
        </w:r>
        <w:r w:rsidR="00BF1697">
          <w:rPr>
            <w:rFonts w:eastAsiaTheme="minorEastAsia"/>
            <w:smallCaps w:val="0"/>
            <w:noProof/>
            <w:sz w:val="22"/>
            <w:szCs w:val="22"/>
            <w:lang w:val="en-US"/>
          </w:rPr>
          <w:tab/>
        </w:r>
        <w:r w:rsidR="00BF1697" w:rsidRPr="00AC72AA">
          <w:rPr>
            <w:rStyle w:val="Hiperveza"/>
            <w:noProof/>
            <w:lang w:bidi="en-US"/>
          </w:rPr>
          <w:t>Navod da je gospodarski subjekt u ponudi obvezan dostaviti eESPD obrazac kao preliminarni dokaz da ispunjava tražene kriterije za kvalitativni odabir gospodarskog subjekta</w:t>
        </w:r>
        <w:r w:rsidR="00BF1697">
          <w:rPr>
            <w:noProof/>
            <w:webHidden/>
          </w:rPr>
          <w:tab/>
        </w:r>
        <w:r w:rsidR="00BF1697">
          <w:rPr>
            <w:noProof/>
            <w:webHidden/>
          </w:rPr>
          <w:fldChar w:fldCharType="begin"/>
        </w:r>
        <w:r w:rsidR="00BF1697">
          <w:rPr>
            <w:noProof/>
            <w:webHidden/>
          </w:rPr>
          <w:instrText xml:space="preserve"> PAGEREF _Toc18581030 \h </w:instrText>
        </w:r>
        <w:r w:rsidR="00BF1697">
          <w:rPr>
            <w:noProof/>
            <w:webHidden/>
          </w:rPr>
        </w:r>
        <w:r w:rsidR="00BF1697">
          <w:rPr>
            <w:noProof/>
            <w:webHidden/>
          </w:rPr>
          <w:fldChar w:fldCharType="separate"/>
        </w:r>
        <w:r w:rsidR="00BF1697">
          <w:rPr>
            <w:noProof/>
            <w:webHidden/>
          </w:rPr>
          <w:t>28</w:t>
        </w:r>
        <w:r w:rsidR="00BF1697">
          <w:rPr>
            <w:noProof/>
            <w:webHidden/>
          </w:rPr>
          <w:fldChar w:fldCharType="end"/>
        </w:r>
      </w:hyperlink>
    </w:p>
    <w:p w14:paraId="31051DE1" w14:textId="442B3F2B" w:rsidR="00BF1697" w:rsidRDefault="00BC25A2">
      <w:pPr>
        <w:pStyle w:val="Sadraj2"/>
        <w:tabs>
          <w:tab w:val="left" w:pos="800"/>
          <w:tab w:val="right" w:leader="dot" w:pos="9062"/>
        </w:tabs>
        <w:rPr>
          <w:rFonts w:eastAsiaTheme="minorEastAsia"/>
          <w:smallCaps w:val="0"/>
          <w:noProof/>
          <w:sz w:val="22"/>
          <w:szCs w:val="22"/>
          <w:lang w:val="en-US"/>
        </w:rPr>
      </w:pPr>
      <w:hyperlink w:anchor="_Toc18581031" w:history="1">
        <w:r w:rsidR="00BF1697" w:rsidRPr="00AC72AA">
          <w:rPr>
            <w:rStyle w:val="Hiperveza"/>
            <w:noProof/>
            <w:lang w:bidi="en-US"/>
          </w:rPr>
          <w:t>5.2</w:t>
        </w:r>
        <w:r w:rsidR="00BF1697">
          <w:rPr>
            <w:rFonts w:eastAsiaTheme="minorEastAsia"/>
            <w:smallCaps w:val="0"/>
            <w:noProof/>
            <w:sz w:val="22"/>
            <w:szCs w:val="22"/>
            <w:lang w:val="en-US"/>
          </w:rPr>
          <w:tab/>
        </w:r>
        <w:r w:rsidR="00BF1697" w:rsidRPr="00AC72AA">
          <w:rPr>
            <w:rStyle w:val="Hiperveza"/>
            <w:noProof/>
            <w:lang w:bidi="en-US"/>
          </w:rPr>
          <w:t>upute za ispunjavanje eESPD obrasca</w:t>
        </w:r>
        <w:r w:rsidR="00BF1697">
          <w:rPr>
            <w:noProof/>
            <w:webHidden/>
          </w:rPr>
          <w:tab/>
        </w:r>
        <w:r w:rsidR="00BF1697">
          <w:rPr>
            <w:noProof/>
            <w:webHidden/>
          </w:rPr>
          <w:fldChar w:fldCharType="begin"/>
        </w:r>
        <w:r w:rsidR="00BF1697">
          <w:rPr>
            <w:noProof/>
            <w:webHidden/>
          </w:rPr>
          <w:instrText xml:space="preserve"> PAGEREF _Toc18581031 \h </w:instrText>
        </w:r>
        <w:r w:rsidR="00BF1697">
          <w:rPr>
            <w:noProof/>
            <w:webHidden/>
          </w:rPr>
        </w:r>
        <w:r w:rsidR="00BF1697">
          <w:rPr>
            <w:noProof/>
            <w:webHidden/>
          </w:rPr>
          <w:fldChar w:fldCharType="separate"/>
        </w:r>
        <w:r w:rsidR="00BF1697">
          <w:rPr>
            <w:noProof/>
            <w:webHidden/>
          </w:rPr>
          <w:t>28</w:t>
        </w:r>
        <w:r w:rsidR="00BF1697">
          <w:rPr>
            <w:noProof/>
            <w:webHidden/>
          </w:rPr>
          <w:fldChar w:fldCharType="end"/>
        </w:r>
      </w:hyperlink>
    </w:p>
    <w:p w14:paraId="2C57FCFB" w14:textId="56AC34EB" w:rsidR="00BF1697" w:rsidRDefault="00BC25A2">
      <w:pPr>
        <w:pStyle w:val="Sadraj1"/>
        <w:tabs>
          <w:tab w:val="left" w:pos="400"/>
          <w:tab w:val="right" w:leader="dot" w:pos="9062"/>
        </w:tabs>
        <w:rPr>
          <w:rFonts w:eastAsiaTheme="minorEastAsia"/>
          <w:b w:val="0"/>
          <w:bCs w:val="0"/>
          <w:caps w:val="0"/>
          <w:noProof/>
          <w:sz w:val="22"/>
          <w:szCs w:val="22"/>
          <w:lang w:val="en-US"/>
        </w:rPr>
      </w:pPr>
      <w:hyperlink w:anchor="_Toc18581032" w:history="1">
        <w:r w:rsidR="00BF1697" w:rsidRPr="00AC72AA">
          <w:rPr>
            <w:rStyle w:val="Hiperveza"/>
            <w:noProof/>
          </w:rPr>
          <w:t>6</w:t>
        </w:r>
        <w:r w:rsidR="00BF1697">
          <w:rPr>
            <w:rFonts w:eastAsiaTheme="minorEastAsia"/>
            <w:b w:val="0"/>
            <w:bCs w:val="0"/>
            <w:caps w:val="0"/>
            <w:noProof/>
            <w:sz w:val="22"/>
            <w:szCs w:val="22"/>
            <w:lang w:val="en-US"/>
          </w:rPr>
          <w:tab/>
        </w:r>
        <w:r w:rsidR="00BF1697" w:rsidRPr="00AC72AA">
          <w:rPr>
            <w:rStyle w:val="Hiperveza"/>
            <w:noProof/>
          </w:rPr>
          <w:t>PODACI O PONUDI</w:t>
        </w:r>
        <w:r w:rsidR="00BF1697">
          <w:rPr>
            <w:noProof/>
            <w:webHidden/>
          </w:rPr>
          <w:tab/>
        </w:r>
        <w:r w:rsidR="00BF1697">
          <w:rPr>
            <w:noProof/>
            <w:webHidden/>
          </w:rPr>
          <w:fldChar w:fldCharType="begin"/>
        </w:r>
        <w:r w:rsidR="00BF1697">
          <w:rPr>
            <w:noProof/>
            <w:webHidden/>
          </w:rPr>
          <w:instrText xml:space="preserve"> PAGEREF _Toc18581032 \h </w:instrText>
        </w:r>
        <w:r w:rsidR="00BF1697">
          <w:rPr>
            <w:noProof/>
            <w:webHidden/>
          </w:rPr>
        </w:r>
        <w:r w:rsidR="00BF1697">
          <w:rPr>
            <w:noProof/>
            <w:webHidden/>
          </w:rPr>
          <w:fldChar w:fldCharType="separate"/>
        </w:r>
        <w:r w:rsidR="00BF1697">
          <w:rPr>
            <w:noProof/>
            <w:webHidden/>
          </w:rPr>
          <w:t>30</w:t>
        </w:r>
        <w:r w:rsidR="00BF1697">
          <w:rPr>
            <w:noProof/>
            <w:webHidden/>
          </w:rPr>
          <w:fldChar w:fldCharType="end"/>
        </w:r>
      </w:hyperlink>
    </w:p>
    <w:p w14:paraId="46910485" w14:textId="4072C81E" w:rsidR="00BF1697" w:rsidRDefault="00BC25A2">
      <w:pPr>
        <w:pStyle w:val="Sadraj2"/>
        <w:tabs>
          <w:tab w:val="left" w:pos="800"/>
          <w:tab w:val="right" w:leader="dot" w:pos="9062"/>
        </w:tabs>
        <w:rPr>
          <w:rFonts w:eastAsiaTheme="minorEastAsia"/>
          <w:smallCaps w:val="0"/>
          <w:noProof/>
          <w:sz w:val="22"/>
          <w:szCs w:val="22"/>
          <w:lang w:val="en-US"/>
        </w:rPr>
      </w:pPr>
      <w:hyperlink w:anchor="_Toc18581033" w:history="1">
        <w:r w:rsidR="00BF1697" w:rsidRPr="00AC72AA">
          <w:rPr>
            <w:rStyle w:val="Hiperveza"/>
            <w:noProof/>
            <w:lang w:bidi="en-US"/>
          </w:rPr>
          <w:t>6.1</w:t>
        </w:r>
        <w:r w:rsidR="00BF1697">
          <w:rPr>
            <w:rFonts w:eastAsiaTheme="minorEastAsia"/>
            <w:smallCaps w:val="0"/>
            <w:noProof/>
            <w:sz w:val="22"/>
            <w:szCs w:val="22"/>
            <w:lang w:val="en-US"/>
          </w:rPr>
          <w:tab/>
        </w:r>
        <w:r w:rsidR="00BF1697" w:rsidRPr="00AC72AA">
          <w:rPr>
            <w:rStyle w:val="Hiperveza"/>
            <w:noProof/>
            <w:lang w:bidi="en-US"/>
          </w:rPr>
          <w:t>Sadržaj i način izrade ponude</w:t>
        </w:r>
        <w:r w:rsidR="00BF1697">
          <w:rPr>
            <w:noProof/>
            <w:webHidden/>
          </w:rPr>
          <w:tab/>
        </w:r>
        <w:r w:rsidR="00BF1697">
          <w:rPr>
            <w:noProof/>
            <w:webHidden/>
          </w:rPr>
          <w:fldChar w:fldCharType="begin"/>
        </w:r>
        <w:r w:rsidR="00BF1697">
          <w:rPr>
            <w:noProof/>
            <w:webHidden/>
          </w:rPr>
          <w:instrText xml:space="preserve"> PAGEREF _Toc18581033 \h </w:instrText>
        </w:r>
        <w:r w:rsidR="00BF1697">
          <w:rPr>
            <w:noProof/>
            <w:webHidden/>
          </w:rPr>
        </w:r>
        <w:r w:rsidR="00BF1697">
          <w:rPr>
            <w:noProof/>
            <w:webHidden/>
          </w:rPr>
          <w:fldChar w:fldCharType="separate"/>
        </w:r>
        <w:r w:rsidR="00BF1697">
          <w:rPr>
            <w:noProof/>
            <w:webHidden/>
          </w:rPr>
          <w:t>30</w:t>
        </w:r>
        <w:r w:rsidR="00BF1697">
          <w:rPr>
            <w:noProof/>
            <w:webHidden/>
          </w:rPr>
          <w:fldChar w:fldCharType="end"/>
        </w:r>
      </w:hyperlink>
    </w:p>
    <w:p w14:paraId="44674C44" w14:textId="78A87D5A" w:rsidR="00BF1697" w:rsidRDefault="00BC25A2">
      <w:pPr>
        <w:pStyle w:val="Sadraj2"/>
        <w:tabs>
          <w:tab w:val="left" w:pos="800"/>
          <w:tab w:val="right" w:leader="dot" w:pos="9062"/>
        </w:tabs>
        <w:rPr>
          <w:rFonts w:eastAsiaTheme="minorEastAsia"/>
          <w:smallCaps w:val="0"/>
          <w:noProof/>
          <w:sz w:val="22"/>
          <w:szCs w:val="22"/>
          <w:lang w:val="en-US"/>
        </w:rPr>
      </w:pPr>
      <w:hyperlink w:anchor="_Toc18581034" w:history="1">
        <w:r w:rsidR="00BF1697" w:rsidRPr="00AC72AA">
          <w:rPr>
            <w:rStyle w:val="Hiperveza"/>
            <w:noProof/>
            <w:lang w:bidi="en-US"/>
          </w:rPr>
          <w:t>6.2</w:t>
        </w:r>
        <w:r w:rsidR="00BF1697">
          <w:rPr>
            <w:rFonts w:eastAsiaTheme="minorEastAsia"/>
            <w:smallCaps w:val="0"/>
            <w:noProof/>
            <w:sz w:val="22"/>
            <w:szCs w:val="22"/>
            <w:lang w:val="en-US"/>
          </w:rPr>
          <w:tab/>
        </w:r>
        <w:r w:rsidR="00BF1697" w:rsidRPr="00AC72AA">
          <w:rPr>
            <w:rStyle w:val="Hiperveza"/>
            <w:noProof/>
            <w:lang w:bidi="en-US"/>
          </w:rPr>
          <w:t>način dostave ponude</w:t>
        </w:r>
        <w:r w:rsidR="00BF1697">
          <w:rPr>
            <w:noProof/>
            <w:webHidden/>
          </w:rPr>
          <w:tab/>
        </w:r>
        <w:r w:rsidR="00BF1697">
          <w:rPr>
            <w:noProof/>
            <w:webHidden/>
          </w:rPr>
          <w:fldChar w:fldCharType="begin"/>
        </w:r>
        <w:r w:rsidR="00BF1697">
          <w:rPr>
            <w:noProof/>
            <w:webHidden/>
          </w:rPr>
          <w:instrText xml:space="preserve"> PAGEREF _Toc18581034 \h </w:instrText>
        </w:r>
        <w:r w:rsidR="00BF1697">
          <w:rPr>
            <w:noProof/>
            <w:webHidden/>
          </w:rPr>
        </w:r>
        <w:r w:rsidR="00BF1697">
          <w:rPr>
            <w:noProof/>
            <w:webHidden/>
          </w:rPr>
          <w:fldChar w:fldCharType="separate"/>
        </w:r>
        <w:r w:rsidR="00BF1697">
          <w:rPr>
            <w:noProof/>
            <w:webHidden/>
          </w:rPr>
          <w:t>30</w:t>
        </w:r>
        <w:r w:rsidR="00BF1697">
          <w:rPr>
            <w:noProof/>
            <w:webHidden/>
          </w:rPr>
          <w:fldChar w:fldCharType="end"/>
        </w:r>
      </w:hyperlink>
    </w:p>
    <w:p w14:paraId="49E5A066" w14:textId="02A1E599" w:rsidR="00BF1697" w:rsidRDefault="00BC25A2">
      <w:pPr>
        <w:pStyle w:val="Sadraj2"/>
        <w:tabs>
          <w:tab w:val="left" w:pos="800"/>
          <w:tab w:val="right" w:leader="dot" w:pos="9062"/>
        </w:tabs>
        <w:rPr>
          <w:rFonts w:eastAsiaTheme="minorEastAsia"/>
          <w:smallCaps w:val="0"/>
          <w:noProof/>
          <w:sz w:val="22"/>
          <w:szCs w:val="22"/>
          <w:lang w:val="en-US"/>
        </w:rPr>
      </w:pPr>
      <w:hyperlink w:anchor="_Toc18581035" w:history="1">
        <w:r w:rsidR="00BF1697" w:rsidRPr="00AC72AA">
          <w:rPr>
            <w:rStyle w:val="Hiperveza"/>
            <w:noProof/>
            <w:lang w:bidi="en-US"/>
          </w:rPr>
          <w:t>6.3</w:t>
        </w:r>
        <w:r w:rsidR="00BF1697">
          <w:rPr>
            <w:rFonts w:eastAsiaTheme="minorEastAsia"/>
            <w:smallCaps w:val="0"/>
            <w:noProof/>
            <w:sz w:val="22"/>
            <w:szCs w:val="22"/>
            <w:lang w:val="en-US"/>
          </w:rPr>
          <w:tab/>
        </w:r>
        <w:r w:rsidR="00BF1697" w:rsidRPr="00AC72AA">
          <w:rPr>
            <w:rStyle w:val="Hiperveza"/>
            <w:noProof/>
            <w:lang w:bidi="en-US"/>
          </w:rPr>
          <w:t>Izmjena i/ili dopuna ponude i odustajanje od ponude</w:t>
        </w:r>
        <w:r w:rsidR="00BF1697">
          <w:rPr>
            <w:noProof/>
            <w:webHidden/>
          </w:rPr>
          <w:tab/>
        </w:r>
        <w:r w:rsidR="00BF1697">
          <w:rPr>
            <w:noProof/>
            <w:webHidden/>
          </w:rPr>
          <w:fldChar w:fldCharType="begin"/>
        </w:r>
        <w:r w:rsidR="00BF1697">
          <w:rPr>
            <w:noProof/>
            <w:webHidden/>
          </w:rPr>
          <w:instrText xml:space="preserve"> PAGEREF _Toc18581035 \h </w:instrText>
        </w:r>
        <w:r w:rsidR="00BF1697">
          <w:rPr>
            <w:noProof/>
            <w:webHidden/>
          </w:rPr>
        </w:r>
        <w:r w:rsidR="00BF1697">
          <w:rPr>
            <w:noProof/>
            <w:webHidden/>
          </w:rPr>
          <w:fldChar w:fldCharType="separate"/>
        </w:r>
        <w:r w:rsidR="00BF1697">
          <w:rPr>
            <w:noProof/>
            <w:webHidden/>
          </w:rPr>
          <w:t>32</w:t>
        </w:r>
        <w:r w:rsidR="00BF1697">
          <w:rPr>
            <w:noProof/>
            <w:webHidden/>
          </w:rPr>
          <w:fldChar w:fldCharType="end"/>
        </w:r>
      </w:hyperlink>
    </w:p>
    <w:p w14:paraId="09473EC7" w14:textId="7B3AB6B3" w:rsidR="00BF1697" w:rsidRDefault="00BC25A2">
      <w:pPr>
        <w:pStyle w:val="Sadraj2"/>
        <w:tabs>
          <w:tab w:val="left" w:pos="800"/>
          <w:tab w:val="right" w:leader="dot" w:pos="9062"/>
        </w:tabs>
        <w:rPr>
          <w:rFonts w:eastAsiaTheme="minorEastAsia"/>
          <w:smallCaps w:val="0"/>
          <w:noProof/>
          <w:sz w:val="22"/>
          <w:szCs w:val="22"/>
          <w:lang w:val="en-US"/>
        </w:rPr>
      </w:pPr>
      <w:hyperlink w:anchor="_Toc18581036" w:history="1">
        <w:r w:rsidR="00BF1697" w:rsidRPr="00AC72AA">
          <w:rPr>
            <w:rStyle w:val="Hiperveza"/>
            <w:noProof/>
            <w:lang w:bidi="en-US"/>
          </w:rPr>
          <w:t>6.4</w:t>
        </w:r>
        <w:r w:rsidR="00BF1697">
          <w:rPr>
            <w:rFonts w:eastAsiaTheme="minorEastAsia"/>
            <w:smallCaps w:val="0"/>
            <w:noProof/>
            <w:sz w:val="22"/>
            <w:szCs w:val="22"/>
            <w:lang w:val="en-US"/>
          </w:rPr>
          <w:tab/>
        </w:r>
        <w:r w:rsidR="00BF1697" w:rsidRPr="00AC72AA">
          <w:rPr>
            <w:rStyle w:val="Hiperveza"/>
            <w:noProof/>
            <w:lang w:bidi="en-US"/>
          </w:rPr>
          <w:t>Način određivanja cijene ponude i valuta ponude</w:t>
        </w:r>
        <w:r w:rsidR="00BF1697">
          <w:rPr>
            <w:noProof/>
            <w:webHidden/>
          </w:rPr>
          <w:tab/>
        </w:r>
        <w:r w:rsidR="00BF1697">
          <w:rPr>
            <w:noProof/>
            <w:webHidden/>
          </w:rPr>
          <w:fldChar w:fldCharType="begin"/>
        </w:r>
        <w:r w:rsidR="00BF1697">
          <w:rPr>
            <w:noProof/>
            <w:webHidden/>
          </w:rPr>
          <w:instrText xml:space="preserve"> PAGEREF _Toc18581036 \h </w:instrText>
        </w:r>
        <w:r w:rsidR="00BF1697">
          <w:rPr>
            <w:noProof/>
            <w:webHidden/>
          </w:rPr>
        </w:r>
        <w:r w:rsidR="00BF1697">
          <w:rPr>
            <w:noProof/>
            <w:webHidden/>
          </w:rPr>
          <w:fldChar w:fldCharType="separate"/>
        </w:r>
        <w:r w:rsidR="00BF1697">
          <w:rPr>
            <w:noProof/>
            <w:webHidden/>
          </w:rPr>
          <w:t>32</w:t>
        </w:r>
        <w:r w:rsidR="00BF1697">
          <w:rPr>
            <w:noProof/>
            <w:webHidden/>
          </w:rPr>
          <w:fldChar w:fldCharType="end"/>
        </w:r>
      </w:hyperlink>
    </w:p>
    <w:p w14:paraId="0D4003FB" w14:textId="58310AC6" w:rsidR="00BF1697" w:rsidRDefault="00BC25A2">
      <w:pPr>
        <w:pStyle w:val="Sadraj2"/>
        <w:tabs>
          <w:tab w:val="left" w:pos="800"/>
          <w:tab w:val="right" w:leader="dot" w:pos="9062"/>
        </w:tabs>
        <w:rPr>
          <w:rFonts w:eastAsiaTheme="minorEastAsia"/>
          <w:smallCaps w:val="0"/>
          <w:noProof/>
          <w:sz w:val="22"/>
          <w:szCs w:val="22"/>
          <w:lang w:val="en-US"/>
        </w:rPr>
      </w:pPr>
      <w:hyperlink w:anchor="_Toc18581037" w:history="1">
        <w:r w:rsidR="00BF1697" w:rsidRPr="00AC72AA">
          <w:rPr>
            <w:rStyle w:val="Hiperveza"/>
            <w:noProof/>
            <w:lang w:bidi="en-US"/>
          </w:rPr>
          <w:t>6.5</w:t>
        </w:r>
        <w:r w:rsidR="00BF1697">
          <w:rPr>
            <w:rFonts w:eastAsiaTheme="minorEastAsia"/>
            <w:smallCaps w:val="0"/>
            <w:noProof/>
            <w:sz w:val="22"/>
            <w:szCs w:val="22"/>
            <w:lang w:val="en-US"/>
          </w:rPr>
          <w:tab/>
        </w:r>
        <w:r w:rsidR="00BF1697" w:rsidRPr="00AC72AA">
          <w:rPr>
            <w:rStyle w:val="Hiperveza"/>
            <w:noProof/>
            <w:lang w:bidi="en-US"/>
          </w:rPr>
          <w:t>VARIJANTE ponude</w:t>
        </w:r>
        <w:r w:rsidR="00BF1697">
          <w:rPr>
            <w:noProof/>
            <w:webHidden/>
          </w:rPr>
          <w:tab/>
        </w:r>
        <w:r w:rsidR="00BF1697">
          <w:rPr>
            <w:noProof/>
            <w:webHidden/>
          </w:rPr>
          <w:fldChar w:fldCharType="begin"/>
        </w:r>
        <w:r w:rsidR="00BF1697">
          <w:rPr>
            <w:noProof/>
            <w:webHidden/>
          </w:rPr>
          <w:instrText xml:space="preserve"> PAGEREF _Toc18581037 \h </w:instrText>
        </w:r>
        <w:r w:rsidR="00BF1697">
          <w:rPr>
            <w:noProof/>
            <w:webHidden/>
          </w:rPr>
        </w:r>
        <w:r w:rsidR="00BF1697">
          <w:rPr>
            <w:noProof/>
            <w:webHidden/>
          </w:rPr>
          <w:fldChar w:fldCharType="separate"/>
        </w:r>
        <w:r w:rsidR="00BF1697">
          <w:rPr>
            <w:noProof/>
            <w:webHidden/>
          </w:rPr>
          <w:t>33</w:t>
        </w:r>
        <w:r w:rsidR="00BF1697">
          <w:rPr>
            <w:noProof/>
            <w:webHidden/>
          </w:rPr>
          <w:fldChar w:fldCharType="end"/>
        </w:r>
      </w:hyperlink>
    </w:p>
    <w:p w14:paraId="6BE563B0" w14:textId="7D11A94C" w:rsidR="00BF1697" w:rsidRDefault="00BC25A2">
      <w:pPr>
        <w:pStyle w:val="Sadraj2"/>
        <w:tabs>
          <w:tab w:val="left" w:pos="800"/>
          <w:tab w:val="right" w:leader="dot" w:pos="9062"/>
        </w:tabs>
        <w:rPr>
          <w:rFonts w:eastAsiaTheme="minorEastAsia"/>
          <w:smallCaps w:val="0"/>
          <w:noProof/>
          <w:sz w:val="22"/>
          <w:szCs w:val="22"/>
          <w:lang w:val="en-US"/>
        </w:rPr>
      </w:pPr>
      <w:hyperlink w:anchor="_Toc18581038" w:history="1">
        <w:r w:rsidR="00BF1697" w:rsidRPr="00AC72AA">
          <w:rPr>
            <w:rStyle w:val="Hiperveza"/>
            <w:noProof/>
            <w:lang w:bidi="en-US"/>
          </w:rPr>
          <w:t>6.6</w:t>
        </w:r>
        <w:r w:rsidR="00BF1697">
          <w:rPr>
            <w:rFonts w:eastAsiaTheme="minorEastAsia"/>
            <w:smallCaps w:val="0"/>
            <w:noProof/>
            <w:sz w:val="22"/>
            <w:szCs w:val="22"/>
            <w:lang w:val="en-US"/>
          </w:rPr>
          <w:tab/>
        </w:r>
        <w:r w:rsidR="00BF1697" w:rsidRPr="00AC72AA">
          <w:rPr>
            <w:rStyle w:val="Hiperveza"/>
            <w:noProof/>
            <w:lang w:bidi="en-US"/>
          </w:rPr>
          <w:t>Jezik i pismo ponude</w:t>
        </w:r>
        <w:r w:rsidR="00BF1697">
          <w:rPr>
            <w:noProof/>
            <w:webHidden/>
          </w:rPr>
          <w:tab/>
        </w:r>
        <w:r w:rsidR="00BF1697">
          <w:rPr>
            <w:noProof/>
            <w:webHidden/>
          </w:rPr>
          <w:fldChar w:fldCharType="begin"/>
        </w:r>
        <w:r w:rsidR="00BF1697">
          <w:rPr>
            <w:noProof/>
            <w:webHidden/>
          </w:rPr>
          <w:instrText xml:space="preserve"> PAGEREF _Toc18581038 \h </w:instrText>
        </w:r>
        <w:r w:rsidR="00BF1697">
          <w:rPr>
            <w:noProof/>
            <w:webHidden/>
          </w:rPr>
        </w:r>
        <w:r w:rsidR="00BF1697">
          <w:rPr>
            <w:noProof/>
            <w:webHidden/>
          </w:rPr>
          <w:fldChar w:fldCharType="separate"/>
        </w:r>
        <w:r w:rsidR="00BF1697">
          <w:rPr>
            <w:noProof/>
            <w:webHidden/>
          </w:rPr>
          <w:t>33</w:t>
        </w:r>
        <w:r w:rsidR="00BF1697">
          <w:rPr>
            <w:noProof/>
            <w:webHidden/>
          </w:rPr>
          <w:fldChar w:fldCharType="end"/>
        </w:r>
      </w:hyperlink>
    </w:p>
    <w:p w14:paraId="5A2E36EB" w14:textId="03764CC2" w:rsidR="00BF1697" w:rsidRDefault="00BC25A2">
      <w:pPr>
        <w:pStyle w:val="Sadraj2"/>
        <w:tabs>
          <w:tab w:val="left" w:pos="800"/>
          <w:tab w:val="right" w:leader="dot" w:pos="9062"/>
        </w:tabs>
        <w:rPr>
          <w:rFonts w:eastAsiaTheme="minorEastAsia"/>
          <w:smallCaps w:val="0"/>
          <w:noProof/>
          <w:sz w:val="22"/>
          <w:szCs w:val="22"/>
          <w:lang w:val="en-US"/>
        </w:rPr>
      </w:pPr>
      <w:hyperlink w:anchor="_Toc18581039" w:history="1">
        <w:r w:rsidR="00BF1697" w:rsidRPr="00AC72AA">
          <w:rPr>
            <w:rStyle w:val="Hiperveza"/>
            <w:noProof/>
            <w:lang w:bidi="en-US"/>
          </w:rPr>
          <w:t>6.7</w:t>
        </w:r>
        <w:r w:rsidR="00BF1697">
          <w:rPr>
            <w:rFonts w:eastAsiaTheme="minorEastAsia"/>
            <w:smallCaps w:val="0"/>
            <w:noProof/>
            <w:sz w:val="22"/>
            <w:szCs w:val="22"/>
            <w:lang w:val="en-US"/>
          </w:rPr>
          <w:tab/>
        </w:r>
        <w:r w:rsidR="00BF1697" w:rsidRPr="00AC72AA">
          <w:rPr>
            <w:rStyle w:val="Hiperveza"/>
            <w:noProof/>
            <w:lang w:bidi="en-US"/>
          </w:rPr>
          <w:t>Rok valjanosti ponude</w:t>
        </w:r>
        <w:r w:rsidR="00BF1697">
          <w:rPr>
            <w:noProof/>
            <w:webHidden/>
          </w:rPr>
          <w:tab/>
        </w:r>
        <w:r w:rsidR="00BF1697">
          <w:rPr>
            <w:noProof/>
            <w:webHidden/>
          </w:rPr>
          <w:fldChar w:fldCharType="begin"/>
        </w:r>
        <w:r w:rsidR="00BF1697">
          <w:rPr>
            <w:noProof/>
            <w:webHidden/>
          </w:rPr>
          <w:instrText xml:space="preserve"> PAGEREF _Toc18581039 \h </w:instrText>
        </w:r>
        <w:r w:rsidR="00BF1697">
          <w:rPr>
            <w:noProof/>
            <w:webHidden/>
          </w:rPr>
        </w:r>
        <w:r w:rsidR="00BF1697">
          <w:rPr>
            <w:noProof/>
            <w:webHidden/>
          </w:rPr>
          <w:fldChar w:fldCharType="separate"/>
        </w:r>
        <w:r w:rsidR="00BF1697">
          <w:rPr>
            <w:noProof/>
            <w:webHidden/>
          </w:rPr>
          <w:t>34</w:t>
        </w:r>
        <w:r w:rsidR="00BF1697">
          <w:rPr>
            <w:noProof/>
            <w:webHidden/>
          </w:rPr>
          <w:fldChar w:fldCharType="end"/>
        </w:r>
      </w:hyperlink>
    </w:p>
    <w:p w14:paraId="39FDC970" w14:textId="0E6E2E1E" w:rsidR="00BF1697" w:rsidRDefault="00BC25A2">
      <w:pPr>
        <w:pStyle w:val="Sadraj2"/>
        <w:tabs>
          <w:tab w:val="left" w:pos="800"/>
          <w:tab w:val="right" w:leader="dot" w:pos="9062"/>
        </w:tabs>
        <w:rPr>
          <w:rFonts w:eastAsiaTheme="minorEastAsia"/>
          <w:smallCaps w:val="0"/>
          <w:noProof/>
          <w:sz w:val="22"/>
          <w:szCs w:val="22"/>
          <w:lang w:val="en-US"/>
        </w:rPr>
      </w:pPr>
      <w:hyperlink w:anchor="_Toc18581040" w:history="1">
        <w:r w:rsidR="00BF1697" w:rsidRPr="00AC72AA">
          <w:rPr>
            <w:rStyle w:val="Hiperveza"/>
            <w:noProof/>
            <w:lang w:bidi="en-US"/>
          </w:rPr>
          <w:t>6.8</w:t>
        </w:r>
        <w:r w:rsidR="00BF1697">
          <w:rPr>
            <w:rFonts w:eastAsiaTheme="minorEastAsia"/>
            <w:smallCaps w:val="0"/>
            <w:noProof/>
            <w:sz w:val="22"/>
            <w:szCs w:val="22"/>
            <w:lang w:val="en-US"/>
          </w:rPr>
          <w:tab/>
        </w:r>
        <w:r w:rsidR="00BF1697" w:rsidRPr="00AC72AA">
          <w:rPr>
            <w:rStyle w:val="Hiperveza"/>
            <w:noProof/>
            <w:lang w:bidi="en-US"/>
          </w:rPr>
          <w:t>Kriteriji za odabir ponude te relativni ponder kriterija</w:t>
        </w:r>
        <w:r w:rsidR="00BF1697">
          <w:rPr>
            <w:noProof/>
            <w:webHidden/>
          </w:rPr>
          <w:tab/>
        </w:r>
        <w:r w:rsidR="00BF1697">
          <w:rPr>
            <w:noProof/>
            <w:webHidden/>
          </w:rPr>
          <w:fldChar w:fldCharType="begin"/>
        </w:r>
        <w:r w:rsidR="00BF1697">
          <w:rPr>
            <w:noProof/>
            <w:webHidden/>
          </w:rPr>
          <w:instrText xml:space="preserve"> PAGEREF _Toc18581040 \h </w:instrText>
        </w:r>
        <w:r w:rsidR="00BF1697">
          <w:rPr>
            <w:noProof/>
            <w:webHidden/>
          </w:rPr>
        </w:r>
        <w:r w:rsidR="00BF1697">
          <w:rPr>
            <w:noProof/>
            <w:webHidden/>
          </w:rPr>
          <w:fldChar w:fldCharType="separate"/>
        </w:r>
        <w:r w:rsidR="00BF1697">
          <w:rPr>
            <w:noProof/>
            <w:webHidden/>
          </w:rPr>
          <w:t>34</w:t>
        </w:r>
        <w:r w:rsidR="00BF1697">
          <w:rPr>
            <w:noProof/>
            <w:webHidden/>
          </w:rPr>
          <w:fldChar w:fldCharType="end"/>
        </w:r>
      </w:hyperlink>
    </w:p>
    <w:p w14:paraId="58258F06" w14:textId="41FD67D5" w:rsidR="00BF1697" w:rsidRDefault="00BC25A2">
      <w:pPr>
        <w:pStyle w:val="Sadraj1"/>
        <w:tabs>
          <w:tab w:val="left" w:pos="400"/>
          <w:tab w:val="right" w:leader="dot" w:pos="9062"/>
        </w:tabs>
        <w:rPr>
          <w:rFonts w:eastAsiaTheme="minorEastAsia"/>
          <w:b w:val="0"/>
          <w:bCs w:val="0"/>
          <w:caps w:val="0"/>
          <w:noProof/>
          <w:sz w:val="22"/>
          <w:szCs w:val="22"/>
          <w:lang w:val="en-US"/>
        </w:rPr>
      </w:pPr>
      <w:hyperlink w:anchor="_Toc18581041" w:history="1">
        <w:r w:rsidR="00BF1697" w:rsidRPr="00AC72AA">
          <w:rPr>
            <w:rStyle w:val="Hiperveza"/>
            <w:noProof/>
          </w:rPr>
          <w:t>7</w:t>
        </w:r>
        <w:r w:rsidR="00BF1697">
          <w:rPr>
            <w:rFonts w:eastAsiaTheme="minorEastAsia"/>
            <w:b w:val="0"/>
            <w:bCs w:val="0"/>
            <w:caps w:val="0"/>
            <w:noProof/>
            <w:sz w:val="22"/>
            <w:szCs w:val="22"/>
            <w:lang w:val="en-US"/>
          </w:rPr>
          <w:tab/>
        </w:r>
        <w:r w:rsidR="00BF1697" w:rsidRPr="00AC72AA">
          <w:rPr>
            <w:rStyle w:val="Hiperveza"/>
            <w:noProof/>
          </w:rPr>
          <w:t>OSTALE ODREDBE</w:t>
        </w:r>
        <w:r w:rsidR="00BF1697">
          <w:rPr>
            <w:noProof/>
            <w:webHidden/>
          </w:rPr>
          <w:tab/>
        </w:r>
        <w:r w:rsidR="00BF1697">
          <w:rPr>
            <w:noProof/>
            <w:webHidden/>
          </w:rPr>
          <w:fldChar w:fldCharType="begin"/>
        </w:r>
        <w:r w:rsidR="00BF1697">
          <w:rPr>
            <w:noProof/>
            <w:webHidden/>
          </w:rPr>
          <w:instrText xml:space="preserve"> PAGEREF _Toc18581041 \h </w:instrText>
        </w:r>
        <w:r w:rsidR="00BF1697">
          <w:rPr>
            <w:noProof/>
            <w:webHidden/>
          </w:rPr>
        </w:r>
        <w:r w:rsidR="00BF1697">
          <w:rPr>
            <w:noProof/>
            <w:webHidden/>
          </w:rPr>
          <w:fldChar w:fldCharType="separate"/>
        </w:r>
        <w:r w:rsidR="00BF1697">
          <w:rPr>
            <w:noProof/>
            <w:webHidden/>
          </w:rPr>
          <w:t>38</w:t>
        </w:r>
        <w:r w:rsidR="00BF1697">
          <w:rPr>
            <w:noProof/>
            <w:webHidden/>
          </w:rPr>
          <w:fldChar w:fldCharType="end"/>
        </w:r>
      </w:hyperlink>
    </w:p>
    <w:p w14:paraId="33ECC201" w14:textId="06959D9E" w:rsidR="00BF1697" w:rsidRDefault="00BC25A2">
      <w:pPr>
        <w:pStyle w:val="Sadraj2"/>
        <w:tabs>
          <w:tab w:val="left" w:pos="800"/>
          <w:tab w:val="right" w:leader="dot" w:pos="9062"/>
        </w:tabs>
        <w:rPr>
          <w:rFonts w:eastAsiaTheme="minorEastAsia"/>
          <w:smallCaps w:val="0"/>
          <w:noProof/>
          <w:sz w:val="22"/>
          <w:szCs w:val="22"/>
          <w:lang w:val="en-US"/>
        </w:rPr>
      </w:pPr>
      <w:hyperlink w:anchor="_Toc18581042" w:history="1">
        <w:r w:rsidR="00BF1697" w:rsidRPr="00AC72AA">
          <w:rPr>
            <w:rStyle w:val="Hiperveza"/>
            <w:noProof/>
            <w:lang w:bidi="en-US"/>
          </w:rPr>
          <w:t>7.1</w:t>
        </w:r>
        <w:r w:rsidR="00BF1697">
          <w:rPr>
            <w:rFonts w:eastAsiaTheme="minorEastAsia"/>
            <w:smallCaps w:val="0"/>
            <w:noProof/>
            <w:sz w:val="22"/>
            <w:szCs w:val="22"/>
            <w:lang w:val="en-US"/>
          </w:rPr>
          <w:tab/>
        </w:r>
        <w:r w:rsidR="00BF1697" w:rsidRPr="00AC72AA">
          <w:rPr>
            <w:rStyle w:val="Hiperveza"/>
            <w:noProof/>
            <w:lang w:bidi="en-US"/>
          </w:rPr>
          <w:t>podaci o terminu obilaska lokacije ili neposrednog pregleda dokumenata koji potkrepljuju dokumentaciju o nabavi</w:t>
        </w:r>
        <w:r w:rsidR="00BF1697">
          <w:rPr>
            <w:noProof/>
            <w:webHidden/>
          </w:rPr>
          <w:tab/>
        </w:r>
        <w:r w:rsidR="00BF1697">
          <w:rPr>
            <w:noProof/>
            <w:webHidden/>
          </w:rPr>
          <w:fldChar w:fldCharType="begin"/>
        </w:r>
        <w:r w:rsidR="00BF1697">
          <w:rPr>
            <w:noProof/>
            <w:webHidden/>
          </w:rPr>
          <w:instrText xml:space="preserve"> PAGEREF _Toc18581042 \h </w:instrText>
        </w:r>
        <w:r w:rsidR="00BF1697">
          <w:rPr>
            <w:noProof/>
            <w:webHidden/>
          </w:rPr>
        </w:r>
        <w:r w:rsidR="00BF1697">
          <w:rPr>
            <w:noProof/>
            <w:webHidden/>
          </w:rPr>
          <w:fldChar w:fldCharType="separate"/>
        </w:r>
        <w:r w:rsidR="00BF1697">
          <w:rPr>
            <w:noProof/>
            <w:webHidden/>
          </w:rPr>
          <w:t>38</w:t>
        </w:r>
        <w:r w:rsidR="00BF1697">
          <w:rPr>
            <w:noProof/>
            <w:webHidden/>
          </w:rPr>
          <w:fldChar w:fldCharType="end"/>
        </w:r>
      </w:hyperlink>
    </w:p>
    <w:p w14:paraId="1CDB7EA0" w14:textId="659778DF" w:rsidR="00BF1697" w:rsidRDefault="00BC25A2">
      <w:pPr>
        <w:pStyle w:val="Sadraj2"/>
        <w:tabs>
          <w:tab w:val="left" w:pos="800"/>
          <w:tab w:val="right" w:leader="dot" w:pos="9062"/>
        </w:tabs>
        <w:rPr>
          <w:rFonts w:eastAsiaTheme="minorEastAsia"/>
          <w:smallCaps w:val="0"/>
          <w:noProof/>
          <w:sz w:val="22"/>
          <w:szCs w:val="22"/>
          <w:lang w:val="en-US"/>
        </w:rPr>
      </w:pPr>
      <w:hyperlink w:anchor="_Toc18581043" w:history="1">
        <w:r w:rsidR="00BF1697" w:rsidRPr="00AC72AA">
          <w:rPr>
            <w:rStyle w:val="Hiperveza"/>
            <w:noProof/>
            <w:lang w:bidi="en-US"/>
          </w:rPr>
          <w:t>7.2</w:t>
        </w:r>
        <w:r w:rsidR="00BF1697">
          <w:rPr>
            <w:rFonts w:eastAsiaTheme="minorEastAsia"/>
            <w:smallCaps w:val="0"/>
            <w:noProof/>
            <w:sz w:val="22"/>
            <w:szCs w:val="22"/>
            <w:lang w:val="en-US"/>
          </w:rPr>
          <w:tab/>
        </w:r>
        <w:r w:rsidR="00BF1697" w:rsidRPr="00AC72AA">
          <w:rPr>
            <w:rStyle w:val="Hiperveza"/>
            <w:noProof/>
            <w:lang w:bidi="en-US"/>
          </w:rPr>
          <w:t>Naznaka o namjeri korištenja opcije odvijanja postupka u više faza koje slijede jedna za drugom, kako bi se smanjio broj ponuda ili rješenja</w:t>
        </w:r>
        <w:r w:rsidR="00BF1697">
          <w:rPr>
            <w:noProof/>
            <w:webHidden/>
          </w:rPr>
          <w:tab/>
        </w:r>
        <w:r w:rsidR="00BF1697">
          <w:rPr>
            <w:noProof/>
            <w:webHidden/>
          </w:rPr>
          <w:fldChar w:fldCharType="begin"/>
        </w:r>
        <w:r w:rsidR="00BF1697">
          <w:rPr>
            <w:noProof/>
            <w:webHidden/>
          </w:rPr>
          <w:instrText xml:space="preserve"> PAGEREF _Toc18581043 \h </w:instrText>
        </w:r>
        <w:r w:rsidR="00BF1697">
          <w:rPr>
            <w:noProof/>
            <w:webHidden/>
          </w:rPr>
        </w:r>
        <w:r w:rsidR="00BF1697">
          <w:rPr>
            <w:noProof/>
            <w:webHidden/>
          </w:rPr>
          <w:fldChar w:fldCharType="separate"/>
        </w:r>
        <w:r w:rsidR="00BF1697">
          <w:rPr>
            <w:noProof/>
            <w:webHidden/>
          </w:rPr>
          <w:t>38</w:t>
        </w:r>
        <w:r w:rsidR="00BF1697">
          <w:rPr>
            <w:noProof/>
            <w:webHidden/>
          </w:rPr>
          <w:fldChar w:fldCharType="end"/>
        </w:r>
      </w:hyperlink>
    </w:p>
    <w:p w14:paraId="2B9586EF" w14:textId="03563FBC" w:rsidR="00BF1697" w:rsidRDefault="00BC25A2">
      <w:pPr>
        <w:pStyle w:val="Sadraj2"/>
        <w:tabs>
          <w:tab w:val="left" w:pos="800"/>
          <w:tab w:val="right" w:leader="dot" w:pos="9062"/>
        </w:tabs>
        <w:rPr>
          <w:rFonts w:eastAsiaTheme="minorEastAsia"/>
          <w:smallCaps w:val="0"/>
          <w:noProof/>
          <w:sz w:val="22"/>
          <w:szCs w:val="22"/>
          <w:lang w:val="en-US"/>
        </w:rPr>
      </w:pPr>
      <w:hyperlink w:anchor="_Toc18581044" w:history="1">
        <w:r w:rsidR="00BF1697" w:rsidRPr="00AC72AA">
          <w:rPr>
            <w:rStyle w:val="Hiperveza"/>
            <w:noProof/>
            <w:lang w:bidi="en-US"/>
          </w:rPr>
          <w:t>7.3</w:t>
        </w:r>
        <w:r w:rsidR="00BF1697">
          <w:rPr>
            <w:rFonts w:eastAsiaTheme="minorEastAsia"/>
            <w:smallCaps w:val="0"/>
            <w:noProof/>
            <w:sz w:val="22"/>
            <w:szCs w:val="22"/>
            <w:lang w:val="en-US"/>
          </w:rPr>
          <w:tab/>
        </w:r>
        <w:r w:rsidR="00BF1697" w:rsidRPr="00AC72AA">
          <w:rPr>
            <w:rStyle w:val="Hiperveza"/>
            <w:noProof/>
            <w:lang w:bidi="en-US"/>
          </w:rPr>
          <w:t>Norme osiguranja kvalitete ili norme upravljanja okolišem</w:t>
        </w:r>
        <w:r w:rsidR="00BF1697">
          <w:rPr>
            <w:noProof/>
            <w:webHidden/>
          </w:rPr>
          <w:tab/>
        </w:r>
        <w:r w:rsidR="00BF1697">
          <w:rPr>
            <w:noProof/>
            <w:webHidden/>
          </w:rPr>
          <w:fldChar w:fldCharType="begin"/>
        </w:r>
        <w:r w:rsidR="00BF1697">
          <w:rPr>
            <w:noProof/>
            <w:webHidden/>
          </w:rPr>
          <w:instrText xml:space="preserve"> PAGEREF _Toc18581044 \h </w:instrText>
        </w:r>
        <w:r w:rsidR="00BF1697">
          <w:rPr>
            <w:noProof/>
            <w:webHidden/>
          </w:rPr>
        </w:r>
        <w:r w:rsidR="00BF1697">
          <w:rPr>
            <w:noProof/>
            <w:webHidden/>
          </w:rPr>
          <w:fldChar w:fldCharType="separate"/>
        </w:r>
        <w:r w:rsidR="00BF1697">
          <w:rPr>
            <w:noProof/>
            <w:webHidden/>
          </w:rPr>
          <w:t>38</w:t>
        </w:r>
        <w:r w:rsidR="00BF1697">
          <w:rPr>
            <w:noProof/>
            <w:webHidden/>
          </w:rPr>
          <w:fldChar w:fldCharType="end"/>
        </w:r>
      </w:hyperlink>
    </w:p>
    <w:p w14:paraId="22664B41" w14:textId="4B416D46" w:rsidR="00BF1697" w:rsidRDefault="00BC25A2">
      <w:pPr>
        <w:pStyle w:val="Sadraj2"/>
        <w:tabs>
          <w:tab w:val="left" w:pos="800"/>
          <w:tab w:val="right" w:leader="dot" w:pos="9062"/>
        </w:tabs>
        <w:rPr>
          <w:rFonts w:eastAsiaTheme="minorEastAsia"/>
          <w:smallCaps w:val="0"/>
          <w:noProof/>
          <w:sz w:val="22"/>
          <w:szCs w:val="22"/>
          <w:lang w:val="en-US"/>
        </w:rPr>
      </w:pPr>
      <w:hyperlink w:anchor="_Toc18581045" w:history="1">
        <w:r w:rsidR="00BF1697" w:rsidRPr="00AC72AA">
          <w:rPr>
            <w:rStyle w:val="Hiperveza"/>
            <w:noProof/>
            <w:lang w:bidi="en-US"/>
          </w:rPr>
          <w:t>7.4</w:t>
        </w:r>
        <w:r w:rsidR="00BF1697">
          <w:rPr>
            <w:rFonts w:eastAsiaTheme="minorEastAsia"/>
            <w:smallCaps w:val="0"/>
            <w:noProof/>
            <w:sz w:val="22"/>
            <w:szCs w:val="22"/>
            <w:lang w:val="en-US"/>
          </w:rPr>
          <w:tab/>
        </w:r>
        <w:r w:rsidR="00BF1697" w:rsidRPr="00AC72AA">
          <w:rPr>
            <w:rStyle w:val="Hiperveza"/>
            <w:noProof/>
            <w:lang w:bidi="en-US"/>
          </w:rPr>
          <w:t>Odredbe koje se odnose na zajednicu gospodarskih subjekata</w:t>
        </w:r>
        <w:r w:rsidR="00BF1697">
          <w:rPr>
            <w:noProof/>
            <w:webHidden/>
          </w:rPr>
          <w:tab/>
        </w:r>
        <w:r w:rsidR="00BF1697">
          <w:rPr>
            <w:noProof/>
            <w:webHidden/>
          </w:rPr>
          <w:fldChar w:fldCharType="begin"/>
        </w:r>
        <w:r w:rsidR="00BF1697">
          <w:rPr>
            <w:noProof/>
            <w:webHidden/>
          </w:rPr>
          <w:instrText xml:space="preserve"> PAGEREF _Toc18581045 \h </w:instrText>
        </w:r>
        <w:r w:rsidR="00BF1697">
          <w:rPr>
            <w:noProof/>
            <w:webHidden/>
          </w:rPr>
        </w:r>
        <w:r w:rsidR="00BF1697">
          <w:rPr>
            <w:noProof/>
            <w:webHidden/>
          </w:rPr>
          <w:fldChar w:fldCharType="separate"/>
        </w:r>
        <w:r w:rsidR="00BF1697">
          <w:rPr>
            <w:noProof/>
            <w:webHidden/>
          </w:rPr>
          <w:t>38</w:t>
        </w:r>
        <w:r w:rsidR="00BF1697">
          <w:rPr>
            <w:noProof/>
            <w:webHidden/>
          </w:rPr>
          <w:fldChar w:fldCharType="end"/>
        </w:r>
      </w:hyperlink>
    </w:p>
    <w:p w14:paraId="4961BA94" w14:textId="7CCFAC57" w:rsidR="00BF1697" w:rsidRDefault="00BC25A2">
      <w:pPr>
        <w:pStyle w:val="Sadraj2"/>
        <w:tabs>
          <w:tab w:val="left" w:pos="800"/>
          <w:tab w:val="right" w:leader="dot" w:pos="9062"/>
        </w:tabs>
        <w:rPr>
          <w:rFonts w:eastAsiaTheme="minorEastAsia"/>
          <w:smallCaps w:val="0"/>
          <w:noProof/>
          <w:sz w:val="22"/>
          <w:szCs w:val="22"/>
          <w:lang w:val="en-US"/>
        </w:rPr>
      </w:pPr>
      <w:hyperlink w:anchor="_Toc18581046" w:history="1">
        <w:r w:rsidR="00BF1697" w:rsidRPr="00AC72AA">
          <w:rPr>
            <w:rStyle w:val="Hiperveza"/>
            <w:noProof/>
            <w:lang w:bidi="en-US"/>
          </w:rPr>
          <w:t>7.5</w:t>
        </w:r>
        <w:r w:rsidR="00BF1697">
          <w:rPr>
            <w:rFonts w:eastAsiaTheme="minorEastAsia"/>
            <w:smallCaps w:val="0"/>
            <w:noProof/>
            <w:sz w:val="22"/>
            <w:szCs w:val="22"/>
            <w:lang w:val="en-US"/>
          </w:rPr>
          <w:tab/>
        </w:r>
        <w:r w:rsidR="00BF1697" w:rsidRPr="00AC72AA">
          <w:rPr>
            <w:rStyle w:val="Hiperveza"/>
            <w:noProof/>
            <w:lang w:bidi="en-US"/>
          </w:rPr>
          <w:t>Odredbe koje se odnose na podugovaratelje</w:t>
        </w:r>
        <w:r w:rsidR="00BF1697">
          <w:rPr>
            <w:noProof/>
            <w:webHidden/>
          </w:rPr>
          <w:tab/>
        </w:r>
        <w:r w:rsidR="00BF1697">
          <w:rPr>
            <w:noProof/>
            <w:webHidden/>
          </w:rPr>
          <w:fldChar w:fldCharType="begin"/>
        </w:r>
        <w:r w:rsidR="00BF1697">
          <w:rPr>
            <w:noProof/>
            <w:webHidden/>
          </w:rPr>
          <w:instrText xml:space="preserve"> PAGEREF _Toc18581046 \h </w:instrText>
        </w:r>
        <w:r w:rsidR="00BF1697">
          <w:rPr>
            <w:noProof/>
            <w:webHidden/>
          </w:rPr>
        </w:r>
        <w:r w:rsidR="00BF1697">
          <w:rPr>
            <w:noProof/>
            <w:webHidden/>
          </w:rPr>
          <w:fldChar w:fldCharType="separate"/>
        </w:r>
        <w:r w:rsidR="00BF1697">
          <w:rPr>
            <w:noProof/>
            <w:webHidden/>
          </w:rPr>
          <w:t>39</w:t>
        </w:r>
        <w:r w:rsidR="00BF1697">
          <w:rPr>
            <w:noProof/>
            <w:webHidden/>
          </w:rPr>
          <w:fldChar w:fldCharType="end"/>
        </w:r>
      </w:hyperlink>
    </w:p>
    <w:p w14:paraId="453FA1EC" w14:textId="56E7CAEB" w:rsidR="00BF1697" w:rsidRDefault="00BC25A2">
      <w:pPr>
        <w:pStyle w:val="Sadraj2"/>
        <w:tabs>
          <w:tab w:val="left" w:pos="800"/>
          <w:tab w:val="right" w:leader="dot" w:pos="9062"/>
        </w:tabs>
        <w:rPr>
          <w:rFonts w:eastAsiaTheme="minorEastAsia"/>
          <w:smallCaps w:val="0"/>
          <w:noProof/>
          <w:sz w:val="22"/>
          <w:szCs w:val="22"/>
          <w:lang w:val="en-US"/>
        </w:rPr>
      </w:pPr>
      <w:hyperlink w:anchor="_Toc18581047" w:history="1">
        <w:r w:rsidR="00BF1697" w:rsidRPr="00AC72AA">
          <w:rPr>
            <w:rStyle w:val="Hiperveza"/>
            <w:noProof/>
            <w:lang w:bidi="en-US"/>
          </w:rPr>
          <w:t>7.6</w:t>
        </w:r>
        <w:r w:rsidR="00BF1697">
          <w:rPr>
            <w:rFonts w:eastAsiaTheme="minorEastAsia"/>
            <w:smallCaps w:val="0"/>
            <w:noProof/>
            <w:sz w:val="22"/>
            <w:szCs w:val="22"/>
            <w:lang w:val="en-US"/>
          </w:rPr>
          <w:tab/>
        </w:r>
        <w:r w:rsidR="00BF1697" w:rsidRPr="00AC72AA">
          <w:rPr>
            <w:rStyle w:val="Hiperveza"/>
            <w:noProof/>
            <w:lang w:bidi="en-US"/>
          </w:rPr>
          <w:t>Vrsta, sredstvo i uvjeti jamstva</w:t>
        </w:r>
        <w:r w:rsidR="00BF1697">
          <w:rPr>
            <w:noProof/>
            <w:webHidden/>
          </w:rPr>
          <w:tab/>
        </w:r>
        <w:r w:rsidR="00BF1697">
          <w:rPr>
            <w:noProof/>
            <w:webHidden/>
          </w:rPr>
          <w:fldChar w:fldCharType="begin"/>
        </w:r>
        <w:r w:rsidR="00BF1697">
          <w:rPr>
            <w:noProof/>
            <w:webHidden/>
          </w:rPr>
          <w:instrText xml:space="preserve"> PAGEREF _Toc18581047 \h </w:instrText>
        </w:r>
        <w:r w:rsidR="00BF1697">
          <w:rPr>
            <w:noProof/>
            <w:webHidden/>
          </w:rPr>
        </w:r>
        <w:r w:rsidR="00BF1697">
          <w:rPr>
            <w:noProof/>
            <w:webHidden/>
          </w:rPr>
          <w:fldChar w:fldCharType="separate"/>
        </w:r>
        <w:r w:rsidR="00BF1697">
          <w:rPr>
            <w:noProof/>
            <w:webHidden/>
          </w:rPr>
          <w:t>40</w:t>
        </w:r>
        <w:r w:rsidR="00BF1697">
          <w:rPr>
            <w:noProof/>
            <w:webHidden/>
          </w:rPr>
          <w:fldChar w:fldCharType="end"/>
        </w:r>
      </w:hyperlink>
    </w:p>
    <w:p w14:paraId="3533B2A0" w14:textId="50174825" w:rsidR="00BF1697" w:rsidRDefault="00BC25A2">
      <w:pPr>
        <w:pStyle w:val="Sadraj2"/>
        <w:tabs>
          <w:tab w:val="left" w:pos="800"/>
          <w:tab w:val="right" w:leader="dot" w:pos="9062"/>
        </w:tabs>
        <w:rPr>
          <w:rFonts w:eastAsiaTheme="minorEastAsia"/>
          <w:smallCaps w:val="0"/>
          <w:noProof/>
          <w:sz w:val="22"/>
          <w:szCs w:val="22"/>
          <w:lang w:val="en-US"/>
        </w:rPr>
      </w:pPr>
      <w:hyperlink w:anchor="_Toc18581048" w:history="1">
        <w:r w:rsidR="00BF1697" w:rsidRPr="00AC72AA">
          <w:rPr>
            <w:rStyle w:val="Hiperveza"/>
            <w:noProof/>
            <w:lang w:bidi="en-US"/>
          </w:rPr>
          <w:t>7.7</w:t>
        </w:r>
        <w:r w:rsidR="00BF1697">
          <w:rPr>
            <w:rFonts w:eastAsiaTheme="minorEastAsia"/>
            <w:smallCaps w:val="0"/>
            <w:noProof/>
            <w:sz w:val="22"/>
            <w:szCs w:val="22"/>
            <w:lang w:val="en-US"/>
          </w:rPr>
          <w:tab/>
        </w:r>
        <w:r w:rsidR="00BF1697" w:rsidRPr="00AC72AA">
          <w:rPr>
            <w:rStyle w:val="Hiperveza"/>
            <w:noProof/>
            <w:lang w:bidi="en-US"/>
          </w:rPr>
          <w:t>posebni uvjeti za izvršenje ugovora</w:t>
        </w:r>
        <w:r w:rsidR="00BF1697">
          <w:rPr>
            <w:noProof/>
            <w:webHidden/>
          </w:rPr>
          <w:tab/>
        </w:r>
        <w:r w:rsidR="00BF1697">
          <w:rPr>
            <w:noProof/>
            <w:webHidden/>
          </w:rPr>
          <w:fldChar w:fldCharType="begin"/>
        </w:r>
        <w:r w:rsidR="00BF1697">
          <w:rPr>
            <w:noProof/>
            <w:webHidden/>
          </w:rPr>
          <w:instrText xml:space="preserve"> PAGEREF _Toc18581048 \h </w:instrText>
        </w:r>
        <w:r w:rsidR="00BF1697">
          <w:rPr>
            <w:noProof/>
            <w:webHidden/>
          </w:rPr>
        </w:r>
        <w:r w:rsidR="00BF1697">
          <w:rPr>
            <w:noProof/>
            <w:webHidden/>
          </w:rPr>
          <w:fldChar w:fldCharType="separate"/>
        </w:r>
        <w:r w:rsidR="00BF1697">
          <w:rPr>
            <w:noProof/>
            <w:webHidden/>
          </w:rPr>
          <w:t>43</w:t>
        </w:r>
        <w:r w:rsidR="00BF1697">
          <w:rPr>
            <w:noProof/>
            <w:webHidden/>
          </w:rPr>
          <w:fldChar w:fldCharType="end"/>
        </w:r>
      </w:hyperlink>
    </w:p>
    <w:p w14:paraId="1B588070" w14:textId="7AE2ED4A" w:rsidR="00BF1697" w:rsidRDefault="00BC25A2">
      <w:pPr>
        <w:pStyle w:val="Sadraj2"/>
        <w:tabs>
          <w:tab w:val="left" w:pos="800"/>
          <w:tab w:val="right" w:leader="dot" w:pos="9062"/>
        </w:tabs>
        <w:rPr>
          <w:rFonts w:eastAsiaTheme="minorEastAsia"/>
          <w:smallCaps w:val="0"/>
          <w:noProof/>
          <w:sz w:val="22"/>
          <w:szCs w:val="22"/>
          <w:lang w:val="en-US"/>
        </w:rPr>
      </w:pPr>
      <w:hyperlink w:anchor="_Toc18581049" w:history="1">
        <w:r w:rsidR="00BF1697" w:rsidRPr="00AC72AA">
          <w:rPr>
            <w:rStyle w:val="Hiperveza"/>
            <w:noProof/>
            <w:lang w:bidi="en-US"/>
          </w:rPr>
          <w:t>7.8</w:t>
        </w:r>
        <w:r w:rsidR="00BF1697">
          <w:rPr>
            <w:rFonts w:eastAsiaTheme="minorEastAsia"/>
            <w:smallCaps w:val="0"/>
            <w:noProof/>
            <w:sz w:val="22"/>
            <w:szCs w:val="22"/>
            <w:lang w:val="en-US"/>
          </w:rPr>
          <w:tab/>
        </w:r>
        <w:r w:rsidR="00BF1697" w:rsidRPr="00AC72AA">
          <w:rPr>
            <w:rStyle w:val="Hiperveza"/>
            <w:noProof/>
            <w:lang w:bidi="en-US"/>
          </w:rPr>
          <w:t>Navod o primjeni trgovačkih uzanci</w:t>
        </w:r>
        <w:r w:rsidR="00BF1697">
          <w:rPr>
            <w:noProof/>
            <w:webHidden/>
          </w:rPr>
          <w:tab/>
        </w:r>
        <w:r w:rsidR="00BF1697">
          <w:rPr>
            <w:noProof/>
            <w:webHidden/>
          </w:rPr>
          <w:fldChar w:fldCharType="begin"/>
        </w:r>
        <w:r w:rsidR="00BF1697">
          <w:rPr>
            <w:noProof/>
            <w:webHidden/>
          </w:rPr>
          <w:instrText xml:space="preserve"> PAGEREF _Toc18581049 \h </w:instrText>
        </w:r>
        <w:r w:rsidR="00BF1697">
          <w:rPr>
            <w:noProof/>
            <w:webHidden/>
          </w:rPr>
        </w:r>
        <w:r w:rsidR="00BF1697">
          <w:rPr>
            <w:noProof/>
            <w:webHidden/>
          </w:rPr>
          <w:fldChar w:fldCharType="separate"/>
        </w:r>
        <w:r w:rsidR="00BF1697">
          <w:rPr>
            <w:noProof/>
            <w:webHidden/>
          </w:rPr>
          <w:t>43</w:t>
        </w:r>
        <w:r w:rsidR="00BF1697">
          <w:rPr>
            <w:noProof/>
            <w:webHidden/>
          </w:rPr>
          <w:fldChar w:fldCharType="end"/>
        </w:r>
      </w:hyperlink>
    </w:p>
    <w:p w14:paraId="2D441A23" w14:textId="2A459E66" w:rsidR="00BF1697" w:rsidRDefault="00BC25A2">
      <w:pPr>
        <w:pStyle w:val="Sadraj2"/>
        <w:tabs>
          <w:tab w:val="left" w:pos="800"/>
          <w:tab w:val="right" w:leader="dot" w:pos="9062"/>
        </w:tabs>
        <w:rPr>
          <w:rFonts w:eastAsiaTheme="minorEastAsia"/>
          <w:smallCaps w:val="0"/>
          <w:noProof/>
          <w:sz w:val="22"/>
          <w:szCs w:val="22"/>
          <w:lang w:val="en-US"/>
        </w:rPr>
      </w:pPr>
      <w:hyperlink w:anchor="_Toc18581050" w:history="1">
        <w:r w:rsidR="00BF1697" w:rsidRPr="00AC72AA">
          <w:rPr>
            <w:rStyle w:val="Hiperveza"/>
            <w:noProof/>
            <w:lang w:bidi="en-US"/>
          </w:rPr>
          <w:t>7.9</w:t>
        </w:r>
        <w:r w:rsidR="00BF1697">
          <w:rPr>
            <w:rFonts w:eastAsiaTheme="minorEastAsia"/>
            <w:smallCaps w:val="0"/>
            <w:noProof/>
            <w:sz w:val="22"/>
            <w:szCs w:val="22"/>
            <w:lang w:val="en-US"/>
          </w:rPr>
          <w:tab/>
        </w:r>
        <w:r w:rsidR="00BF1697" w:rsidRPr="00AC72AA">
          <w:rPr>
            <w:rStyle w:val="Hiperveza"/>
            <w:noProof/>
            <w:lang w:bidi="en-US"/>
          </w:rPr>
          <w:t>Datum, vrijeme i mjesto javnog otvaranja ponuda</w:t>
        </w:r>
        <w:r w:rsidR="00BF1697">
          <w:rPr>
            <w:noProof/>
            <w:webHidden/>
          </w:rPr>
          <w:tab/>
        </w:r>
        <w:r w:rsidR="00BF1697">
          <w:rPr>
            <w:noProof/>
            <w:webHidden/>
          </w:rPr>
          <w:fldChar w:fldCharType="begin"/>
        </w:r>
        <w:r w:rsidR="00BF1697">
          <w:rPr>
            <w:noProof/>
            <w:webHidden/>
          </w:rPr>
          <w:instrText xml:space="preserve"> PAGEREF _Toc18581050 \h </w:instrText>
        </w:r>
        <w:r w:rsidR="00BF1697">
          <w:rPr>
            <w:noProof/>
            <w:webHidden/>
          </w:rPr>
        </w:r>
        <w:r w:rsidR="00BF1697">
          <w:rPr>
            <w:noProof/>
            <w:webHidden/>
          </w:rPr>
          <w:fldChar w:fldCharType="separate"/>
        </w:r>
        <w:r w:rsidR="00BF1697">
          <w:rPr>
            <w:noProof/>
            <w:webHidden/>
          </w:rPr>
          <w:t>43</w:t>
        </w:r>
        <w:r w:rsidR="00BF1697">
          <w:rPr>
            <w:noProof/>
            <w:webHidden/>
          </w:rPr>
          <w:fldChar w:fldCharType="end"/>
        </w:r>
      </w:hyperlink>
    </w:p>
    <w:p w14:paraId="28AB7533" w14:textId="15D4BAC4" w:rsidR="00BF1697" w:rsidRDefault="00BC25A2">
      <w:pPr>
        <w:pStyle w:val="Sadraj2"/>
        <w:tabs>
          <w:tab w:val="left" w:pos="800"/>
          <w:tab w:val="right" w:leader="dot" w:pos="9062"/>
        </w:tabs>
        <w:rPr>
          <w:rFonts w:eastAsiaTheme="minorEastAsia"/>
          <w:smallCaps w:val="0"/>
          <w:noProof/>
          <w:sz w:val="22"/>
          <w:szCs w:val="22"/>
          <w:lang w:val="en-US"/>
        </w:rPr>
      </w:pPr>
      <w:hyperlink w:anchor="_Toc18581051" w:history="1">
        <w:r w:rsidR="00BF1697" w:rsidRPr="00AC72AA">
          <w:rPr>
            <w:rStyle w:val="Hiperveza"/>
            <w:rFonts w:eastAsia="Calibri"/>
            <w:noProof/>
            <w:lang w:bidi="en-US"/>
          </w:rPr>
          <w:t>7.10</w:t>
        </w:r>
        <w:r w:rsidR="00BF1697">
          <w:rPr>
            <w:rFonts w:eastAsiaTheme="minorEastAsia"/>
            <w:smallCaps w:val="0"/>
            <w:noProof/>
            <w:sz w:val="22"/>
            <w:szCs w:val="22"/>
            <w:lang w:val="en-US"/>
          </w:rPr>
          <w:tab/>
        </w:r>
        <w:r w:rsidR="00BF1697" w:rsidRPr="00AC72AA">
          <w:rPr>
            <w:rStyle w:val="Hiperveza"/>
            <w:rFonts w:eastAsia="Calibri"/>
            <w:noProof/>
            <w:lang w:bidi="en-US"/>
          </w:rPr>
          <w:t>Dokumenti koji će se nakon završetka postupka javne nabave vratiti ponuditeljima</w:t>
        </w:r>
        <w:r w:rsidR="00BF1697">
          <w:rPr>
            <w:noProof/>
            <w:webHidden/>
          </w:rPr>
          <w:tab/>
        </w:r>
        <w:r w:rsidR="00BF1697">
          <w:rPr>
            <w:noProof/>
            <w:webHidden/>
          </w:rPr>
          <w:fldChar w:fldCharType="begin"/>
        </w:r>
        <w:r w:rsidR="00BF1697">
          <w:rPr>
            <w:noProof/>
            <w:webHidden/>
          </w:rPr>
          <w:instrText xml:space="preserve"> PAGEREF _Toc18581051 \h </w:instrText>
        </w:r>
        <w:r w:rsidR="00BF1697">
          <w:rPr>
            <w:noProof/>
            <w:webHidden/>
          </w:rPr>
        </w:r>
        <w:r w:rsidR="00BF1697">
          <w:rPr>
            <w:noProof/>
            <w:webHidden/>
          </w:rPr>
          <w:fldChar w:fldCharType="separate"/>
        </w:r>
        <w:r w:rsidR="00BF1697">
          <w:rPr>
            <w:noProof/>
            <w:webHidden/>
          </w:rPr>
          <w:t>44</w:t>
        </w:r>
        <w:r w:rsidR="00BF1697">
          <w:rPr>
            <w:noProof/>
            <w:webHidden/>
          </w:rPr>
          <w:fldChar w:fldCharType="end"/>
        </w:r>
      </w:hyperlink>
    </w:p>
    <w:p w14:paraId="54BC001D" w14:textId="6F4589EA" w:rsidR="00BF1697" w:rsidRDefault="00BC25A2">
      <w:pPr>
        <w:pStyle w:val="Sadraj2"/>
        <w:tabs>
          <w:tab w:val="left" w:pos="800"/>
          <w:tab w:val="right" w:leader="dot" w:pos="9062"/>
        </w:tabs>
        <w:rPr>
          <w:rFonts w:eastAsiaTheme="minorEastAsia"/>
          <w:smallCaps w:val="0"/>
          <w:noProof/>
          <w:sz w:val="22"/>
          <w:szCs w:val="22"/>
          <w:lang w:val="en-US"/>
        </w:rPr>
      </w:pPr>
      <w:hyperlink w:anchor="_Toc18581052" w:history="1">
        <w:r w:rsidR="00BF1697" w:rsidRPr="00AC72AA">
          <w:rPr>
            <w:rStyle w:val="Hiperveza"/>
            <w:rFonts w:eastAsia="Calibri"/>
            <w:noProof/>
            <w:lang w:bidi="en-US"/>
          </w:rPr>
          <w:t>7.11</w:t>
        </w:r>
        <w:r w:rsidR="00BF1697">
          <w:rPr>
            <w:rFonts w:eastAsiaTheme="minorEastAsia"/>
            <w:smallCaps w:val="0"/>
            <w:noProof/>
            <w:sz w:val="22"/>
            <w:szCs w:val="22"/>
            <w:lang w:val="en-US"/>
          </w:rPr>
          <w:tab/>
        </w:r>
        <w:r w:rsidR="00BF1697" w:rsidRPr="00AC72AA">
          <w:rPr>
            <w:rStyle w:val="Hiperveza"/>
            <w:rFonts w:eastAsia="Calibri"/>
            <w:noProof/>
            <w:lang w:bidi="en-US"/>
          </w:rPr>
          <w:t>Podaci o tijelima od kojih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r w:rsidR="00BF1697">
          <w:rPr>
            <w:noProof/>
            <w:webHidden/>
          </w:rPr>
          <w:tab/>
        </w:r>
        <w:r w:rsidR="00BF1697">
          <w:rPr>
            <w:noProof/>
            <w:webHidden/>
          </w:rPr>
          <w:fldChar w:fldCharType="begin"/>
        </w:r>
        <w:r w:rsidR="00BF1697">
          <w:rPr>
            <w:noProof/>
            <w:webHidden/>
          </w:rPr>
          <w:instrText xml:space="preserve"> PAGEREF _Toc18581052 \h </w:instrText>
        </w:r>
        <w:r w:rsidR="00BF1697">
          <w:rPr>
            <w:noProof/>
            <w:webHidden/>
          </w:rPr>
        </w:r>
        <w:r w:rsidR="00BF1697">
          <w:rPr>
            <w:noProof/>
            <w:webHidden/>
          </w:rPr>
          <w:fldChar w:fldCharType="separate"/>
        </w:r>
        <w:r w:rsidR="00BF1697">
          <w:rPr>
            <w:noProof/>
            <w:webHidden/>
          </w:rPr>
          <w:t>44</w:t>
        </w:r>
        <w:r w:rsidR="00BF1697">
          <w:rPr>
            <w:noProof/>
            <w:webHidden/>
          </w:rPr>
          <w:fldChar w:fldCharType="end"/>
        </w:r>
      </w:hyperlink>
    </w:p>
    <w:p w14:paraId="4B5D4987" w14:textId="418E3C4B" w:rsidR="00BF1697" w:rsidRDefault="00BC25A2">
      <w:pPr>
        <w:pStyle w:val="Sadraj2"/>
        <w:tabs>
          <w:tab w:val="left" w:pos="800"/>
          <w:tab w:val="right" w:leader="dot" w:pos="9062"/>
        </w:tabs>
        <w:rPr>
          <w:rFonts w:eastAsiaTheme="minorEastAsia"/>
          <w:smallCaps w:val="0"/>
          <w:noProof/>
          <w:sz w:val="22"/>
          <w:szCs w:val="22"/>
          <w:lang w:val="en-US"/>
        </w:rPr>
      </w:pPr>
      <w:hyperlink w:anchor="_Toc18581053" w:history="1">
        <w:r w:rsidR="00BF1697" w:rsidRPr="00AC72AA">
          <w:rPr>
            <w:rStyle w:val="Hiperveza"/>
            <w:noProof/>
            <w:lang w:bidi="en-US"/>
          </w:rPr>
          <w:t>7.12</w:t>
        </w:r>
        <w:r w:rsidR="00BF1697">
          <w:rPr>
            <w:rFonts w:eastAsiaTheme="minorEastAsia"/>
            <w:smallCaps w:val="0"/>
            <w:noProof/>
            <w:sz w:val="22"/>
            <w:szCs w:val="22"/>
            <w:lang w:val="en-US"/>
          </w:rPr>
          <w:tab/>
        </w:r>
        <w:r w:rsidR="00BF1697" w:rsidRPr="00AC72AA">
          <w:rPr>
            <w:rStyle w:val="Hiperveza"/>
            <w:noProof/>
            <w:lang w:bidi="en-US"/>
          </w:rPr>
          <w:t>Rok za donošenje odluke o odabiru</w:t>
        </w:r>
        <w:r w:rsidR="00BF1697">
          <w:rPr>
            <w:noProof/>
            <w:webHidden/>
          </w:rPr>
          <w:tab/>
        </w:r>
        <w:r w:rsidR="00BF1697">
          <w:rPr>
            <w:noProof/>
            <w:webHidden/>
          </w:rPr>
          <w:fldChar w:fldCharType="begin"/>
        </w:r>
        <w:r w:rsidR="00BF1697">
          <w:rPr>
            <w:noProof/>
            <w:webHidden/>
          </w:rPr>
          <w:instrText xml:space="preserve"> PAGEREF _Toc18581053 \h </w:instrText>
        </w:r>
        <w:r w:rsidR="00BF1697">
          <w:rPr>
            <w:noProof/>
            <w:webHidden/>
          </w:rPr>
        </w:r>
        <w:r w:rsidR="00BF1697">
          <w:rPr>
            <w:noProof/>
            <w:webHidden/>
          </w:rPr>
          <w:fldChar w:fldCharType="separate"/>
        </w:r>
        <w:r w:rsidR="00BF1697">
          <w:rPr>
            <w:noProof/>
            <w:webHidden/>
          </w:rPr>
          <w:t>44</w:t>
        </w:r>
        <w:r w:rsidR="00BF1697">
          <w:rPr>
            <w:noProof/>
            <w:webHidden/>
          </w:rPr>
          <w:fldChar w:fldCharType="end"/>
        </w:r>
      </w:hyperlink>
    </w:p>
    <w:p w14:paraId="54DA9696" w14:textId="3290B60B" w:rsidR="00BF1697" w:rsidRDefault="00BC25A2">
      <w:pPr>
        <w:pStyle w:val="Sadraj2"/>
        <w:tabs>
          <w:tab w:val="left" w:pos="800"/>
          <w:tab w:val="right" w:leader="dot" w:pos="9062"/>
        </w:tabs>
        <w:rPr>
          <w:rFonts w:eastAsiaTheme="minorEastAsia"/>
          <w:smallCaps w:val="0"/>
          <w:noProof/>
          <w:sz w:val="22"/>
          <w:szCs w:val="22"/>
          <w:lang w:val="en-US"/>
        </w:rPr>
      </w:pPr>
      <w:hyperlink w:anchor="_Toc18581054" w:history="1">
        <w:r w:rsidR="00BF1697" w:rsidRPr="00AC72AA">
          <w:rPr>
            <w:rStyle w:val="Hiperveza"/>
            <w:noProof/>
            <w:lang w:bidi="en-US"/>
          </w:rPr>
          <w:t>7.13</w:t>
        </w:r>
        <w:r w:rsidR="00BF1697">
          <w:rPr>
            <w:rFonts w:eastAsiaTheme="minorEastAsia"/>
            <w:smallCaps w:val="0"/>
            <w:noProof/>
            <w:sz w:val="22"/>
            <w:szCs w:val="22"/>
            <w:lang w:val="en-US"/>
          </w:rPr>
          <w:tab/>
        </w:r>
        <w:r w:rsidR="00BF1697" w:rsidRPr="00AC72AA">
          <w:rPr>
            <w:rStyle w:val="Hiperveza"/>
            <w:noProof/>
            <w:lang w:bidi="en-US"/>
          </w:rPr>
          <w:t>Rok, način i uvjeti plaćanja</w:t>
        </w:r>
        <w:r w:rsidR="00BF1697">
          <w:rPr>
            <w:noProof/>
            <w:webHidden/>
          </w:rPr>
          <w:tab/>
        </w:r>
        <w:r w:rsidR="00BF1697">
          <w:rPr>
            <w:noProof/>
            <w:webHidden/>
          </w:rPr>
          <w:fldChar w:fldCharType="begin"/>
        </w:r>
        <w:r w:rsidR="00BF1697">
          <w:rPr>
            <w:noProof/>
            <w:webHidden/>
          </w:rPr>
          <w:instrText xml:space="preserve"> PAGEREF _Toc18581054 \h </w:instrText>
        </w:r>
        <w:r w:rsidR="00BF1697">
          <w:rPr>
            <w:noProof/>
            <w:webHidden/>
          </w:rPr>
        </w:r>
        <w:r w:rsidR="00BF1697">
          <w:rPr>
            <w:noProof/>
            <w:webHidden/>
          </w:rPr>
          <w:fldChar w:fldCharType="separate"/>
        </w:r>
        <w:r w:rsidR="00BF1697">
          <w:rPr>
            <w:noProof/>
            <w:webHidden/>
          </w:rPr>
          <w:t>45</w:t>
        </w:r>
        <w:r w:rsidR="00BF1697">
          <w:rPr>
            <w:noProof/>
            <w:webHidden/>
          </w:rPr>
          <w:fldChar w:fldCharType="end"/>
        </w:r>
      </w:hyperlink>
    </w:p>
    <w:p w14:paraId="60CFCA76" w14:textId="68A691E1" w:rsidR="00BF1697" w:rsidRDefault="00BC25A2">
      <w:pPr>
        <w:pStyle w:val="Sadraj2"/>
        <w:tabs>
          <w:tab w:val="left" w:pos="800"/>
          <w:tab w:val="right" w:leader="dot" w:pos="9062"/>
        </w:tabs>
        <w:rPr>
          <w:rFonts w:eastAsiaTheme="minorEastAsia"/>
          <w:smallCaps w:val="0"/>
          <w:noProof/>
          <w:sz w:val="22"/>
          <w:szCs w:val="22"/>
          <w:lang w:val="en-US"/>
        </w:rPr>
      </w:pPr>
      <w:hyperlink w:anchor="_Toc18581055" w:history="1">
        <w:r w:rsidR="00BF1697" w:rsidRPr="00AC72AA">
          <w:rPr>
            <w:rStyle w:val="Hiperveza"/>
            <w:noProof/>
            <w:lang w:bidi="en-US"/>
          </w:rPr>
          <w:t>7.14</w:t>
        </w:r>
        <w:r w:rsidR="00BF1697">
          <w:rPr>
            <w:rFonts w:eastAsiaTheme="minorEastAsia"/>
            <w:smallCaps w:val="0"/>
            <w:noProof/>
            <w:sz w:val="22"/>
            <w:szCs w:val="22"/>
            <w:lang w:val="en-US"/>
          </w:rPr>
          <w:tab/>
        </w:r>
        <w:r w:rsidR="00BF1697" w:rsidRPr="00AC72AA">
          <w:rPr>
            <w:rStyle w:val="Hiperveza"/>
            <w:noProof/>
            <w:lang w:bidi="en-US"/>
          </w:rPr>
          <w:t>Odredbe o izmjenama ugovora tijekom njegova trajanja</w:t>
        </w:r>
        <w:r w:rsidR="00BF1697">
          <w:rPr>
            <w:noProof/>
            <w:webHidden/>
          </w:rPr>
          <w:tab/>
        </w:r>
        <w:r w:rsidR="00BF1697">
          <w:rPr>
            <w:noProof/>
            <w:webHidden/>
          </w:rPr>
          <w:fldChar w:fldCharType="begin"/>
        </w:r>
        <w:r w:rsidR="00BF1697">
          <w:rPr>
            <w:noProof/>
            <w:webHidden/>
          </w:rPr>
          <w:instrText xml:space="preserve"> PAGEREF _Toc18581055 \h </w:instrText>
        </w:r>
        <w:r w:rsidR="00BF1697">
          <w:rPr>
            <w:noProof/>
            <w:webHidden/>
          </w:rPr>
        </w:r>
        <w:r w:rsidR="00BF1697">
          <w:rPr>
            <w:noProof/>
            <w:webHidden/>
          </w:rPr>
          <w:fldChar w:fldCharType="separate"/>
        </w:r>
        <w:r w:rsidR="00BF1697">
          <w:rPr>
            <w:noProof/>
            <w:webHidden/>
          </w:rPr>
          <w:t>45</w:t>
        </w:r>
        <w:r w:rsidR="00BF1697">
          <w:rPr>
            <w:noProof/>
            <w:webHidden/>
          </w:rPr>
          <w:fldChar w:fldCharType="end"/>
        </w:r>
      </w:hyperlink>
    </w:p>
    <w:p w14:paraId="1E970622" w14:textId="7B9B91C9" w:rsidR="00BF1697" w:rsidRDefault="00BC25A2">
      <w:pPr>
        <w:pStyle w:val="Sadraj2"/>
        <w:tabs>
          <w:tab w:val="left" w:pos="800"/>
          <w:tab w:val="right" w:leader="dot" w:pos="9062"/>
        </w:tabs>
        <w:rPr>
          <w:rFonts w:eastAsiaTheme="minorEastAsia"/>
          <w:smallCaps w:val="0"/>
          <w:noProof/>
          <w:sz w:val="22"/>
          <w:szCs w:val="22"/>
          <w:lang w:val="en-US"/>
        </w:rPr>
      </w:pPr>
      <w:hyperlink w:anchor="_Toc18581056" w:history="1">
        <w:r w:rsidR="00BF1697" w:rsidRPr="00AC72AA">
          <w:rPr>
            <w:rStyle w:val="Hiperveza"/>
            <w:noProof/>
            <w:lang w:bidi="en-US"/>
          </w:rPr>
          <w:t>7.15</w:t>
        </w:r>
        <w:r w:rsidR="00BF1697">
          <w:rPr>
            <w:rFonts w:eastAsiaTheme="minorEastAsia"/>
            <w:smallCaps w:val="0"/>
            <w:noProof/>
            <w:sz w:val="22"/>
            <w:szCs w:val="22"/>
            <w:lang w:val="en-US"/>
          </w:rPr>
          <w:tab/>
        </w:r>
        <w:r w:rsidR="00BF1697" w:rsidRPr="00AC72AA">
          <w:rPr>
            <w:rStyle w:val="Hiperveza"/>
            <w:noProof/>
            <w:lang w:bidi="en-US"/>
          </w:rPr>
          <w:t>uvjeti i zahtjevi koji moraju biti ispunjeni sukladno posebnim propisima ili stručnim pravilima</w:t>
        </w:r>
        <w:r w:rsidR="00BF1697">
          <w:rPr>
            <w:noProof/>
            <w:webHidden/>
          </w:rPr>
          <w:tab/>
        </w:r>
        <w:r w:rsidR="00BF1697">
          <w:rPr>
            <w:noProof/>
            <w:webHidden/>
          </w:rPr>
          <w:fldChar w:fldCharType="begin"/>
        </w:r>
        <w:r w:rsidR="00BF1697">
          <w:rPr>
            <w:noProof/>
            <w:webHidden/>
          </w:rPr>
          <w:instrText xml:space="preserve"> PAGEREF _Toc18581056 \h </w:instrText>
        </w:r>
        <w:r w:rsidR="00BF1697">
          <w:rPr>
            <w:noProof/>
            <w:webHidden/>
          </w:rPr>
        </w:r>
        <w:r w:rsidR="00BF1697">
          <w:rPr>
            <w:noProof/>
            <w:webHidden/>
          </w:rPr>
          <w:fldChar w:fldCharType="separate"/>
        </w:r>
        <w:r w:rsidR="00BF1697">
          <w:rPr>
            <w:noProof/>
            <w:webHidden/>
          </w:rPr>
          <w:t>45</w:t>
        </w:r>
        <w:r w:rsidR="00BF1697">
          <w:rPr>
            <w:noProof/>
            <w:webHidden/>
          </w:rPr>
          <w:fldChar w:fldCharType="end"/>
        </w:r>
      </w:hyperlink>
    </w:p>
    <w:p w14:paraId="22D30418" w14:textId="04BE5BE1" w:rsidR="00BF1697" w:rsidRDefault="00BC25A2">
      <w:pPr>
        <w:pStyle w:val="Sadraj2"/>
        <w:tabs>
          <w:tab w:val="left" w:pos="800"/>
          <w:tab w:val="right" w:leader="dot" w:pos="9062"/>
        </w:tabs>
        <w:rPr>
          <w:rFonts w:eastAsiaTheme="minorEastAsia"/>
          <w:smallCaps w:val="0"/>
          <w:noProof/>
          <w:sz w:val="22"/>
          <w:szCs w:val="22"/>
          <w:lang w:val="en-US"/>
        </w:rPr>
      </w:pPr>
      <w:hyperlink w:anchor="_Toc18581057" w:history="1">
        <w:r w:rsidR="00BF1697" w:rsidRPr="00AC72AA">
          <w:rPr>
            <w:rStyle w:val="Hiperveza"/>
            <w:noProof/>
            <w:lang w:bidi="en-US"/>
          </w:rPr>
          <w:t>7.16</w:t>
        </w:r>
        <w:r w:rsidR="00BF1697">
          <w:rPr>
            <w:rFonts w:eastAsiaTheme="minorEastAsia"/>
            <w:smallCaps w:val="0"/>
            <w:noProof/>
            <w:sz w:val="22"/>
            <w:szCs w:val="22"/>
            <w:lang w:val="en-US"/>
          </w:rPr>
          <w:tab/>
        </w:r>
        <w:r w:rsidR="00BF1697" w:rsidRPr="00AC72AA">
          <w:rPr>
            <w:rStyle w:val="Hiperveza"/>
            <w:noProof/>
            <w:lang w:bidi="en-US"/>
          </w:rPr>
          <w:t>Rok za izjavljivanje žalbe na dokumentaciju o nabavi te naziv i adresa žalbenog tijela</w:t>
        </w:r>
        <w:r w:rsidR="00BF1697">
          <w:rPr>
            <w:noProof/>
            <w:webHidden/>
          </w:rPr>
          <w:tab/>
        </w:r>
        <w:r w:rsidR="00BF1697">
          <w:rPr>
            <w:noProof/>
            <w:webHidden/>
          </w:rPr>
          <w:fldChar w:fldCharType="begin"/>
        </w:r>
        <w:r w:rsidR="00BF1697">
          <w:rPr>
            <w:noProof/>
            <w:webHidden/>
          </w:rPr>
          <w:instrText xml:space="preserve"> PAGEREF _Toc18581057 \h </w:instrText>
        </w:r>
        <w:r w:rsidR="00BF1697">
          <w:rPr>
            <w:noProof/>
            <w:webHidden/>
          </w:rPr>
        </w:r>
        <w:r w:rsidR="00BF1697">
          <w:rPr>
            <w:noProof/>
            <w:webHidden/>
          </w:rPr>
          <w:fldChar w:fldCharType="separate"/>
        </w:r>
        <w:r w:rsidR="00BF1697">
          <w:rPr>
            <w:noProof/>
            <w:webHidden/>
          </w:rPr>
          <w:t>50</w:t>
        </w:r>
        <w:r w:rsidR="00BF1697">
          <w:rPr>
            <w:noProof/>
            <w:webHidden/>
          </w:rPr>
          <w:fldChar w:fldCharType="end"/>
        </w:r>
      </w:hyperlink>
    </w:p>
    <w:p w14:paraId="1450D9F9" w14:textId="4CBF5F7A" w:rsidR="00BF1697" w:rsidRDefault="00BC25A2">
      <w:pPr>
        <w:pStyle w:val="Sadraj2"/>
        <w:tabs>
          <w:tab w:val="left" w:pos="800"/>
          <w:tab w:val="right" w:leader="dot" w:pos="9062"/>
        </w:tabs>
        <w:rPr>
          <w:rFonts w:eastAsiaTheme="minorEastAsia"/>
          <w:smallCaps w:val="0"/>
          <w:noProof/>
          <w:sz w:val="22"/>
          <w:szCs w:val="22"/>
          <w:lang w:val="en-US"/>
        </w:rPr>
      </w:pPr>
      <w:hyperlink w:anchor="_Toc18581058" w:history="1">
        <w:r w:rsidR="00BF1697" w:rsidRPr="00AC72AA">
          <w:rPr>
            <w:rStyle w:val="Hiperveza"/>
            <w:rFonts w:eastAsia="Calibri"/>
            <w:noProof/>
            <w:lang w:bidi="en-US"/>
          </w:rPr>
          <w:t>7.17</w:t>
        </w:r>
        <w:r w:rsidR="00BF1697">
          <w:rPr>
            <w:rFonts w:eastAsiaTheme="minorEastAsia"/>
            <w:smallCaps w:val="0"/>
            <w:noProof/>
            <w:sz w:val="22"/>
            <w:szCs w:val="22"/>
            <w:lang w:val="en-US"/>
          </w:rPr>
          <w:tab/>
        </w:r>
        <w:r w:rsidR="00BF1697" w:rsidRPr="00AC72AA">
          <w:rPr>
            <w:rStyle w:val="Hiperveza"/>
            <w:rFonts w:eastAsia="Calibri"/>
            <w:noProof/>
            <w:lang w:bidi="en-US"/>
          </w:rPr>
          <w:t>Drugi podaci koje naručitelj smatra potrebnima</w:t>
        </w:r>
        <w:r w:rsidR="00BF1697">
          <w:rPr>
            <w:noProof/>
            <w:webHidden/>
          </w:rPr>
          <w:tab/>
        </w:r>
        <w:r w:rsidR="00BF1697">
          <w:rPr>
            <w:noProof/>
            <w:webHidden/>
          </w:rPr>
          <w:fldChar w:fldCharType="begin"/>
        </w:r>
        <w:r w:rsidR="00BF1697">
          <w:rPr>
            <w:noProof/>
            <w:webHidden/>
          </w:rPr>
          <w:instrText xml:space="preserve"> PAGEREF _Toc18581058 \h </w:instrText>
        </w:r>
        <w:r w:rsidR="00BF1697">
          <w:rPr>
            <w:noProof/>
            <w:webHidden/>
          </w:rPr>
        </w:r>
        <w:r w:rsidR="00BF1697">
          <w:rPr>
            <w:noProof/>
            <w:webHidden/>
          </w:rPr>
          <w:fldChar w:fldCharType="separate"/>
        </w:r>
        <w:r w:rsidR="00BF1697">
          <w:rPr>
            <w:noProof/>
            <w:webHidden/>
          </w:rPr>
          <w:t>50</w:t>
        </w:r>
        <w:r w:rsidR="00BF1697">
          <w:rPr>
            <w:noProof/>
            <w:webHidden/>
          </w:rPr>
          <w:fldChar w:fldCharType="end"/>
        </w:r>
      </w:hyperlink>
    </w:p>
    <w:p w14:paraId="7CC6E358" w14:textId="20BE4603" w:rsidR="00BF1697" w:rsidRDefault="00BC25A2">
      <w:pPr>
        <w:pStyle w:val="Sadraj1"/>
        <w:tabs>
          <w:tab w:val="left" w:pos="400"/>
          <w:tab w:val="right" w:leader="dot" w:pos="9062"/>
        </w:tabs>
        <w:rPr>
          <w:rFonts w:eastAsiaTheme="minorEastAsia"/>
          <w:b w:val="0"/>
          <w:bCs w:val="0"/>
          <w:caps w:val="0"/>
          <w:noProof/>
          <w:sz w:val="22"/>
          <w:szCs w:val="22"/>
          <w:lang w:val="en-US"/>
        </w:rPr>
      </w:pPr>
      <w:hyperlink w:anchor="_Toc18581059" w:history="1">
        <w:r w:rsidR="00BF1697" w:rsidRPr="00AC72AA">
          <w:rPr>
            <w:rStyle w:val="Hiperveza"/>
            <w:noProof/>
          </w:rPr>
          <w:t>8</w:t>
        </w:r>
        <w:r w:rsidR="00BF1697">
          <w:rPr>
            <w:rFonts w:eastAsiaTheme="minorEastAsia"/>
            <w:b w:val="0"/>
            <w:bCs w:val="0"/>
            <w:caps w:val="0"/>
            <w:noProof/>
            <w:sz w:val="22"/>
            <w:szCs w:val="22"/>
            <w:lang w:val="en-US"/>
          </w:rPr>
          <w:tab/>
        </w:r>
        <w:r w:rsidR="00BF1697" w:rsidRPr="00AC72AA">
          <w:rPr>
            <w:rStyle w:val="Hiperveza"/>
            <w:noProof/>
          </w:rPr>
          <w:t>OBRASCI</w:t>
        </w:r>
        <w:r w:rsidR="00BF1697">
          <w:rPr>
            <w:noProof/>
            <w:webHidden/>
          </w:rPr>
          <w:tab/>
        </w:r>
        <w:r w:rsidR="00BF1697">
          <w:rPr>
            <w:noProof/>
            <w:webHidden/>
          </w:rPr>
          <w:fldChar w:fldCharType="begin"/>
        </w:r>
        <w:r w:rsidR="00BF1697">
          <w:rPr>
            <w:noProof/>
            <w:webHidden/>
          </w:rPr>
          <w:instrText xml:space="preserve"> PAGEREF _Toc18581059 \h </w:instrText>
        </w:r>
        <w:r w:rsidR="00BF1697">
          <w:rPr>
            <w:noProof/>
            <w:webHidden/>
          </w:rPr>
        </w:r>
        <w:r w:rsidR="00BF1697">
          <w:rPr>
            <w:noProof/>
            <w:webHidden/>
          </w:rPr>
          <w:fldChar w:fldCharType="separate"/>
        </w:r>
        <w:r w:rsidR="00BF1697">
          <w:rPr>
            <w:noProof/>
            <w:webHidden/>
          </w:rPr>
          <w:t>55</w:t>
        </w:r>
        <w:r w:rsidR="00BF1697">
          <w:rPr>
            <w:noProof/>
            <w:webHidden/>
          </w:rPr>
          <w:fldChar w:fldCharType="end"/>
        </w:r>
      </w:hyperlink>
    </w:p>
    <w:p w14:paraId="750CA884" w14:textId="37F3BC38" w:rsidR="00BF1697" w:rsidRDefault="00BC25A2">
      <w:pPr>
        <w:pStyle w:val="Sadraj2"/>
        <w:tabs>
          <w:tab w:val="left" w:pos="800"/>
          <w:tab w:val="right" w:leader="dot" w:pos="9062"/>
        </w:tabs>
        <w:rPr>
          <w:rFonts w:eastAsiaTheme="minorEastAsia"/>
          <w:smallCaps w:val="0"/>
          <w:noProof/>
          <w:sz w:val="22"/>
          <w:szCs w:val="22"/>
          <w:lang w:val="en-US"/>
        </w:rPr>
      </w:pPr>
      <w:hyperlink w:anchor="_Toc18581060" w:history="1">
        <w:r w:rsidR="00BF1697" w:rsidRPr="00AC72AA">
          <w:rPr>
            <w:rStyle w:val="Hiperveza"/>
            <w:noProof/>
            <w:lang w:bidi="en-US"/>
          </w:rPr>
          <w:t>8.1</w:t>
        </w:r>
        <w:r w:rsidR="00BF1697">
          <w:rPr>
            <w:rFonts w:eastAsiaTheme="minorEastAsia"/>
            <w:smallCaps w:val="0"/>
            <w:noProof/>
            <w:sz w:val="22"/>
            <w:szCs w:val="22"/>
            <w:lang w:val="en-US"/>
          </w:rPr>
          <w:tab/>
        </w:r>
        <w:r w:rsidR="00BF1697" w:rsidRPr="00AC72AA">
          <w:rPr>
            <w:rStyle w:val="Hiperveza"/>
            <w:noProof/>
            <w:lang w:bidi="en-US"/>
          </w:rPr>
          <w:t>obrazac 1: dodatak ponudi</w:t>
        </w:r>
        <w:r w:rsidR="00BF1697">
          <w:rPr>
            <w:noProof/>
            <w:webHidden/>
          </w:rPr>
          <w:tab/>
        </w:r>
        <w:r w:rsidR="00BF1697">
          <w:rPr>
            <w:noProof/>
            <w:webHidden/>
          </w:rPr>
          <w:fldChar w:fldCharType="begin"/>
        </w:r>
        <w:r w:rsidR="00BF1697">
          <w:rPr>
            <w:noProof/>
            <w:webHidden/>
          </w:rPr>
          <w:instrText xml:space="preserve"> PAGEREF _Toc18581060 \h </w:instrText>
        </w:r>
        <w:r w:rsidR="00BF1697">
          <w:rPr>
            <w:noProof/>
            <w:webHidden/>
          </w:rPr>
        </w:r>
        <w:r w:rsidR="00BF1697">
          <w:rPr>
            <w:noProof/>
            <w:webHidden/>
          </w:rPr>
          <w:fldChar w:fldCharType="separate"/>
        </w:r>
        <w:r w:rsidR="00BF1697">
          <w:rPr>
            <w:noProof/>
            <w:webHidden/>
          </w:rPr>
          <w:t>56</w:t>
        </w:r>
        <w:r w:rsidR="00BF1697">
          <w:rPr>
            <w:noProof/>
            <w:webHidden/>
          </w:rPr>
          <w:fldChar w:fldCharType="end"/>
        </w:r>
      </w:hyperlink>
    </w:p>
    <w:p w14:paraId="01A9D268" w14:textId="513BEFA4" w:rsidR="00BF1697" w:rsidRDefault="00BC25A2">
      <w:pPr>
        <w:pStyle w:val="Sadraj2"/>
        <w:tabs>
          <w:tab w:val="left" w:pos="800"/>
          <w:tab w:val="right" w:leader="dot" w:pos="9062"/>
        </w:tabs>
        <w:rPr>
          <w:rFonts w:eastAsiaTheme="minorEastAsia"/>
          <w:smallCaps w:val="0"/>
          <w:noProof/>
          <w:sz w:val="22"/>
          <w:szCs w:val="22"/>
          <w:lang w:val="en-US"/>
        </w:rPr>
      </w:pPr>
      <w:hyperlink w:anchor="_Toc18581061" w:history="1">
        <w:r w:rsidR="00BF1697" w:rsidRPr="00AC72AA">
          <w:rPr>
            <w:rStyle w:val="Hiperveza"/>
            <w:noProof/>
            <w:lang w:bidi="en-US"/>
          </w:rPr>
          <w:t>8.2</w:t>
        </w:r>
        <w:r w:rsidR="00BF1697">
          <w:rPr>
            <w:rFonts w:eastAsiaTheme="minorEastAsia"/>
            <w:smallCaps w:val="0"/>
            <w:noProof/>
            <w:sz w:val="22"/>
            <w:szCs w:val="22"/>
            <w:lang w:val="en-US"/>
          </w:rPr>
          <w:tab/>
        </w:r>
        <w:r w:rsidR="00BF1697" w:rsidRPr="00AC72AA">
          <w:rPr>
            <w:rStyle w:val="Hiperveza"/>
            <w:noProof/>
            <w:lang w:bidi="en-US"/>
          </w:rPr>
          <w:t>obrazac 2: izjava ponuditelja o nekažnjavanju</w:t>
        </w:r>
        <w:r w:rsidR="00BF1697">
          <w:rPr>
            <w:noProof/>
            <w:webHidden/>
          </w:rPr>
          <w:tab/>
        </w:r>
        <w:r w:rsidR="00BF1697">
          <w:rPr>
            <w:noProof/>
            <w:webHidden/>
          </w:rPr>
          <w:fldChar w:fldCharType="begin"/>
        </w:r>
        <w:r w:rsidR="00BF1697">
          <w:rPr>
            <w:noProof/>
            <w:webHidden/>
          </w:rPr>
          <w:instrText xml:space="preserve"> PAGEREF _Toc18581061 \h </w:instrText>
        </w:r>
        <w:r w:rsidR="00BF1697">
          <w:rPr>
            <w:noProof/>
            <w:webHidden/>
          </w:rPr>
        </w:r>
        <w:r w:rsidR="00BF1697">
          <w:rPr>
            <w:noProof/>
            <w:webHidden/>
          </w:rPr>
          <w:fldChar w:fldCharType="separate"/>
        </w:r>
        <w:r w:rsidR="00BF1697">
          <w:rPr>
            <w:noProof/>
            <w:webHidden/>
          </w:rPr>
          <w:t>60</w:t>
        </w:r>
        <w:r w:rsidR="00BF1697">
          <w:rPr>
            <w:noProof/>
            <w:webHidden/>
          </w:rPr>
          <w:fldChar w:fldCharType="end"/>
        </w:r>
      </w:hyperlink>
    </w:p>
    <w:p w14:paraId="6AF99C65" w14:textId="7F514E51" w:rsidR="00BF1697" w:rsidRDefault="00BC25A2">
      <w:pPr>
        <w:pStyle w:val="Sadraj2"/>
        <w:tabs>
          <w:tab w:val="left" w:pos="800"/>
          <w:tab w:val="right" w:leader="dot" w:pos="9062"/>
        </w:tabs>
        <w:rPr>
          <w:rFonts w:eastAsiaTheme="minorEastAsia"/>
          <w:smallCaps w:val="0"/>
          <w:noProof/>
          <w:sz w:val="22"/>
          <w:szCs w:val="22"/>
          <w:lang w:val="en-US"/>
        </w:rPr>
      </w:pPr>
      <w:hyperlink w:anchor="_Toc18581062" w:history="1">
        <w:r w:rsidR="00BF1697" w:rsidRPr="00AC72AA">
          <w:rPr>
            <w:rStyle w:val="Hiperveza"/>
            <w:noProof/>
            <w:lang w:bidi="en-US"/>
          </w:rPr>
          <w:t>8.3</w:t>
        </w:r>
        <w:r w:rsidR="00BF1697">
          <w:rPr>
            <w:rFonts w:eastAsiaTheme="minorEastAsia"/>
            <w:smallCaps w:val="0"/>
            <w:noProof/>
            <w:sz w:val="22"/>
            <w:szCs w:val="22"/>
            <w:lang w:val="en-US"/>
          </w:rPr>
          <w:tab/>
        </w:r>
        <w:r w:rsidR="00BF1697" w:rsidRPr="00AC72AA">
          <w:rPr>
            <w:rStyle w:val="Hiperveza"/>
            <w:noProof/>
            <w:lang w:bidi="en-US"/>
          </w:rPr>
          <w:t>obrazac 3: izjava ponuditelja o nekažnjavanju</w:t>
        </w:r>
        <w:r w:rsidR="00BF1697">
          <w:rPr>
            <w:noProof/>
            <w:webHidden/>
          </w:rPr>
          <w:tab/>
        </w:r>
        <w:r w:rsidR="00BF1697">
          <w:rPr>
            <w:noProof/>
            <w:webHidden/>
          </w:rPr>
          <w:fldChar w:fldCharType="begin"/>
        </w:r>
        <w:r w:rsidR="00BF1697">
          <w:rPr>
            <w:noProof/>
            <w:webHidden/>
          </w:rPr>
          <w:instrText xml:space="preserve"> PAGEREF _Toc18581062 \h </w:instrText>
        </w:r>
        <w:r w:rsidR="00BF1697">
          <w:rPr>
            <w:noProof/>
            <w:webHidden/>
          </w:rPr>
        </w:r>
        <w:r w:rsidR="00BF1697">
          <w:rPr>
            <w:noProof/>
            <w:webHidden/>
          </w:rPr>
          <w:fldChar w:fldCharType="separate"/>
        </w:r>
        <w:r w:rsidR="00BF1697">
          <w:rPr>
            <w:noProof/>
            <w:webHidden/>
          </w:rPr>
          <w:t>62</w:t>
        </w:r>
        <w:r w:rsidR="00BF1697">
          <w:rPr>
            <w:noProof/>
            <w:webHidden/>
          </w:rPr>
          <w:fldChar w:fldCharType="end"/>
        </w:r>
      </w:hyperlink>
    </w:p>
    <w:p w14:paraId="04F1CCE0" w14:textId="1FA5CD8F" w:rsidR="00BF1697" w:rsidRDefault="00BC25A2">
      <w:pPr>
        <w:pStyle w:val="Sadraj2"/>
        <w:tabs>
          <w:tab w:val="left" w:pos="800"/>
          <w:tab w:val="right" w:leader="dot" w:pos="9062"/>
        </w:tabs>
        <w:rPr>
          <w:rFonts w:eastAsiaTheme="minorEastAsia"/>
          <w:smallCaps w:val="0"/>
          <w:noProof/>
          <w:sz w:val="22"/>
          <w:szCs w:val="22"/>
          <w:lang w:val="en-US"/>
        </w:rPr>
      </w:pPr>
      <w:hyperlink w:anchor="_Toc18581063" w:history="1">
        <w:r w:rsidR="00BF1697" w:rsidRPr="00AC72AA">
          <w:rPr>
            <w:rStyle w:val="Hiperveza"/>
            <w:noProof/>
            <w:lang w:bidi="en-US"/>
          </w:rPr>
          <w:t>8.4</w:t>
        </w:r>
        <w:r w:rsidR="00BF1697">
          <w:rPr>
            <w:rFonts w:eastAsiaTheme="minorEastAsia"/>
            <w:smallCaps w:val="0"/>
            <w:noProof/>
            <w:sz w:val="22"/>
            <w:szCs w:val="22"/>
            <w:lang w:val="en-US"/>
          </w:rPr>
          <w:tab/>
        </w:r>
        <w:r w:rsidR="00BF1697" w:rsidRPr="00AC72AA">
          <w:rPr>
            <w:rStyle w:val="Hiperveza"/>
            <w:noProof/>
            <w:lang w:bidi="en-US"/>
          </w:rPr>
          <w:t>obrazac 4: izjava ponuditelja o nepostojanju okolnosti iz članka 252. stavak 1. točka 2. poslovni nastan izvan republike hrvatske</w:t>
        </w:r>
        <w:r w:rsidR="00BF1697">
          <w:rPr>
            <w:noProof/>
            <w:webHidden/>
          </w:rPr>
          <w:tab/>
        </w:r>
        <w:r w:rsidR="00BF1697">
          <w:rPr>
            <w:noProof/>
            <w:webHidden/>
          </w:rPr>
          <w:fldChar w:fldCharType="begin"/>
        </w:r>
        <w:r w:rsidR="00BF1697">
          <w:rPr>
            <w:noProof/>
            <w:webHidden/>
          </w:rPr>
          <w:instrText xml:space="preserve"> PAGEREF _Toc18581063 \h </w:instrText>
        </w:r>
        <w:r w:rsidR="00BF1697">
          <w:rPr>
            <w:noProof/>
            <w:webHidden/>
          </w:rPr>
        </w:r>
        <w:r w:rsidR="00BF1697">
          <w:rPr>
            <w:noProof/>
            <w:webHidden/>
          </w:rPr>
          <w:fldChar w:fldCharType="separate"/>
        </w:r>
        <w:r w:rsidR="00BF1697">
          <w:rPr>
            <w:noProof/>
            <w:webHidden/>
          </w:rPr>
          <w:t>64</w:t>
        </w:r>
        <w:r w:rsidR="00BF1697">
          <w:rPr>
            <w:noProof/>
            <w:webHidden/>
          </w:rPr>
          <w:fldChar w:fldCharType="end"/>
        </w:r>
      </w:hyperlink>
    </w:p>
    <w:p w14:paraId="4B4D67E5" w14:textId="7220AF96" w:rsidR="00BF1697" w:rsidRDefault="00BC25A2">
      <w:pPr>
        <w:pStyle w:val="Sadraj2"/>
        <w:tabs>
          <w:tab w:val="left" w:pos="800"/>
          <w:tab w:val="right" w:leader="dot" w:pos="9062"/>
        </w:tabs>
        <w:rPr>
          <w:rFonts w:eastAsiaTheme="minorEastAsia"/>
          <w:smallCaps w:val="0"/>
          <w:noProof/>
          <w:sz w:val="22"/>
          <w:szCs w:val="22"/>
          <w:lang w:val="en-US"/>
        </w:rPr>
      </w:pPr>
      <w:hyperlink w:anchor="_Toc18581064" w:history="1">
        <w:r w:rsidR="00BF1697" w:rsidRPr="00AC72AA">
          <w:rPr>
            <w:rStyle w:val="Hiperveza"/>
            <w:noProof/>
            <w:lang w:bidi="en-US"/>
          </w:rPr>
          <w:t>8.5</w:t>
        </w:r>
        <w:r w:rsidR="00BF1697">
          <w:rPr>
            <w:rFonts w:eastAsiaTheme="minorEastAsia"/>
            <w:smallCaps w:val="0"/>
            <w:noProof/>
            <w:sz w:val="22"/>
            <w:szCs w:val="22"/>
            <w:lang w:val="en-US"/>
          </w:rPr>
          <w:tab/>
        </w:r>
        <w:r w:rsidR="00BF1697" w:rsidRPr="00AC72AA">
          <w:rPr>
            <w:rStyle w:val="Hiperveza"/>
            <w:noProof/>
            <w:lang w:bidi="en-US"/>
          </w:rPr>
          <w:t>obrazac 5: izjava ponuditelja o nepostojanju okolnosti iz članka 254. stavak 1. točka 2. – poslovni nastan u hrvatskoj ili u državi poslovnog nastana gospodarskog subjekta</w:t>
        </w:r>
        <w:r w:rsidR="00BF1697">
          <w:rPr>
            <w:noProof/>
            <w:webHidden/>
          </w:rPr>
          <w:tab/>
        </w:r>
        <w:r w:rsidR="00BF1697">
          <w:rPr>
            <w:noProof/>
            <w:webHidden/>
          </w:rPr>
          <w:fldChar w:fldCharType="begin"/>
        </w:r>
        <w:r w:rsidR="00BF1697">
          <w:rPr>
            <w:noProof/>
            <w:webHidden/>
          </w:rPr>
          <w:instrText xml:space="preserve"> PAGEREF _Toc18581064 \h </w:instrText>
        </w:r>
        <w:r w:rsidR="00BF1697">
          <w:rPr>
            <w:noProof/>
            <w:webHidden/>
          </w:rPr>
        </w:r>
        <w:r w:rsidR="00BF1697">
          <w:rPr>
            <w:noProof/>
            <w:webHidden/>
          </w:rPr>
          <w:fldChar w:fldCharType="separate"/>
        </w:r>
        <w:r w:rsidR="00BF1697">
          <w:rPr>
            <w:noProof/>
            <w:webHidden/>
          </w:rPr>
          <w:t>65</w:t>
        </w:r>
        <w:r w:rsidR="00BF1697">
          <w:rPr>
            <w:noProof/>
            <w:webHidden/>
          </w:rPr>
          <w:fldChar w:fldCharType="end"/>
        </w:r>
      </w:hyperlink>
    </w:p>
    <w:p w14:paraId="739790B5" w14:textId="31A56A70" w:rsidR="00BF1697" w:rsidRDefault="00BC25A2">
      <w:pPr>
        <w:pStyle w:val="Sadraj2"/>
        <w:tabs>
          <w:tab w:val="left" w:pos="800"/>
          <w:tab w:val="right" w:leader="dot" w:pos="9062"/>
        </w:tabs>
        <w:rPr>
          <w:rFonts w:eastAsiaTheme="minorEastAsia"/>
          <w:smallCaps w:val="0"/>
          <w:noProof/>
          <w:sz w:val="22"/>
          <w:szCs w:val="22"/>
          <w:lang w:val="en-US"/>
        </w:rPr>
      </w:pPr>
      <w:hyperlink w:anchor="_Toc18581065" w:history="1">
        <w:r w:rsidR="00BF1697" w:rsidRPr="00AC72AA">
          <w:rPr>
            <w:rStyle w:val="Hiperveza"/>
            <w:noProof/>
            <w:lang w:bidi="en-US"/>
          </w:rPr>
          <w:t>8.6</w:t>
        </w:r>
        <w:r w:rsidR="00BF1697">
          <w:rPr>
            <w:rFonts w:eastAsiaTheme="minorEastAsia"/>
            <w:smallCaps w:val="0"/>
            <w:noProof/>
            <w:sz w:val="22"/>
            <w:szCs w:val="22"/>
            <w:lang w:val="en-US"/>
          </w:rPr>
          <w:tab/>
        </w:r>
        <w:r w:rsidR="00BF1697" w:rsidRPr="00AC72AA">
          <w:rPr>
            <w:rStyle w:val="Hiperveza"/>
            <w:noProof/>
            <w:lang w:bidi="en-US"/>
          </w:rPr>
          <w:t>obrazac 6: izjava ponuditelja o ukupnom godišnjem prometu</w:t>
        </w:r>
        <w:r w:rsidR="00BF1697">
          <w:rPr>
            <w:noProof/>
            <w:webHidden/>
          </w:rPr>
          <w:tab/>
        </w:r>
        <w:r w:rsidR="00BF1697">
          <w:rPr>
            <w:noProof/>
            <w:webHidden/>
          </w:rPr>
          <w:fldChar w:fldCharType="begin"/>
        </w:r>
        <w:r w:rsidR="00BF1697">
          <w:rPr>
            <w:noProof/>
            <w:webHidden/>
          </w:rPr>
          <w:instrText xml:space="preserve"> PAGEREF _Toc18581065 \h </w:instrText>
        </w:r>
        <w:r w:rsidR="00BF1697">
          <w:rPr>
            <w:noProof/>
            <w:webHidden/>
          </w:rPr>
        </w:r>
        <w:r w:rsidR="00BF1697">
          <w:rPr>
            <w:noProof/>
            <w:webHidden/>
          </w:rPr>
          <w:fldChar w:fldCharType="separate"/>
        </w:r>
        <w:r w:rsidR="00BF1697">
          <w:rPr>
            <w:noProof/>
            <w:webHidden/>
          </w:rPr>
          <w:t>66</w:t>
        </w:r>
        <w:r w:rsidR="00BF1697">
          <w:rPr>
            <w:noProof/>
            <w:webHidden/>
          </w:rPr>
          <w:fldChar w:fldCharType="end"/>
        </w:r>
      </w:hyperlink>
    </w:p>
    <w:p w14:paraId="18976BC3" w14:textId="5A6F02C1" w:rsidR="00BF1697" w:rsidRDefault="00BC25A2">
      <w:pPr>
        <w:pStyle w:val="Sadraj2"/>
        <w:tabs>
          <w:tab w:val="left" w:pos="800"/>
          <w:tab w:val="right" w:leader="dot" w:pos="9062"/>
        </w:tabs>
        <w:rPr>
          <w:rFonts w:eastAsiaTheme="minorEastAsia"/>
          <w:smallCaps w:val="0"/>
          <w:noProof/>
          <w:sz w:val="22"/>
          <w:szCs w:val="22"/>
          <w:lang w:val="en-US"/>
        </w:rPr>
      </w:pPr>
      <w:hyperlink w:anchor="_Toc18581066" w:history="1">
        <w:r w:rsidR="00BF1697" w:rsidRPr="00AC72AA">
          <w:rPr>
            <w:rStyle w:val="Hiperveza"/>
            <w:noProof/>
            <w:lang w:bidi="en-US"/>
          </w:rPr>
          <w:t>8.7</w:t>
        </w:r>
        <w:r w:rsidR="00BF1697">
          <w:rPr>
            <w:rFonts w:eastAsiaTheme="minorEastAsia"/>
            <w:smallCaps w:val="0"/>
            <w:noProof/>
            <w:sz w:val="22"/>
            <w:szCs w:val="22"/>
            <w:lang w:val="en-US"/>
          </w:rPr>
          <w:tab/>
        </w:r>
        <w:r w:rsidR="00BF1697" w:rsidRPr="00AC72AA">
          <w:rPr>
            <w:rStyle w:val="Hiperveza"/>
            <w:noProof/>
            <w:lang w:bidi="en-US"/>
          </w:rPr>
          <w:t>obrazac 7: popis izvršenih radova</w:t>
        </w:r>
        <w:r w:rsidR="00BF1697">
          <w:rPr>
            <w:noProof/>
            <w:webHidden/>
          </w:rPr>
          <w:tab/>
        </w:r>
        <w:r w:rsidR="00BF1697">
          <w:rPr>
            <w:noProof/>
            <w:webHidden/>
          </w:rPr>
          <w:fldChar w:fldCharType="begin"/>
        </w:r>
        <w:r w:rsidR="00BF1697">
          <w:rPr>
            <w:noProof/>
            <w:webHidden/>
          </w:rPr>
          <w:instrText xml:space="preserve"> PAGEREF _Toc18581066 \h </w:instrText>
        </w:r>
        <w:r w:rsidR="00BF1697">
          <w:rPr>
            <w:noProof/>
            <w:webHidden/>
          </w:rPr>
        </w:r>
        <w:r w:rsidR="00BF1697">
          <w:rPr>
            <w:noProof/>
            <w:webHidden/>
          </w:rPr>
          <w:fldChar w:fldCharType="separate"/>
        </w:r>
        <w:r w:rsidR="00BF1697">
          <w:rPr>
            <w:noProof/>
            <w:webHidden/>
          </w:rPr>
          <w:t>67</w:t>
        </w:r>
        <w:r w:rsidR="00BF1697">
          <w:rPr>
            <w:noProof/>
            <w:webHidden/>
          </w:rPr>
          <w:fldChar w:fldCharType="end"/>
        </w:r>
      </w:hyperlink>
    </w:p>
    <w:p w14:paraId="040DE2FF" w14:textId="14C8972C" w:rsidR="00BF1697" w:rsidRDefault="00BC25A2">
      <w:pPr>
        <w:pStyle w:val="Sadraj2"/>
        <w:tabs>
          <w:tab w:val="left" w:pos="800"/>
          <w:tab w:val="right" w:leader="dot" w:pos="9062"/>
        </w:tabs>
        <w:rPr>
          <w:rFonts w:eastAsiaTheme="minorEastAsia"/>
          <w:smallCaps w:val="0"/>
          <w:noProof/>
          <w:sz w:val="22"/>
          <w:szCs w:val="22"/>
          <w:lang w:val="en-US"/>
        </w:rPr>
      </w:pPr>
      <w:hyperlink w:anchor="_Toc18581067" w:history="1">
        <w:r w:rsidR="00BF1697" w:rsidRPr="00AC72AA">
          <w:rPr>
            <w:rStyle w:val="Hiperveza"/>
            <w:noProof/>
            <w:lang w:bidi="en-US"/>
          </w:rPr>
          <w:t>8.8</w:t>
        </w:r>
        <w:r w:rsidR="00BF1697">
          <w:rPr>
            <w:rFonts w:eastAsiaTheme="minorEastAsia"/>
            <w:smallCaps w:val="0"/>
            <w:noProof/>
            <w:sz w:val="22"/>
            <w:szCs w:val="22"/>
            <w:lang w:val="en-US"/>
          </w:rPr>
          <w:tab/>
        </w:r>
        <w:r w:rsidR="00BF1697" w:rsidRPr="00AC72AA">
          <w:rPr>
            <w:rStyle w:val="Hiperveza"/>
            <w:noProof/>
            <w:lang w:bidi="en-US"/>
          </w:rPr>
          <w:t>Obrazac 8: Obrazac životopisa stručne osobe</w:t>
        </w:r>
        <w:r w:rsidR="00BF1697">
          <w:rPr>
            <w:noProof/>
            <w:webHidden/>
          </w:rPr>
          <w:tab/>
        </w:r>
        <w:r w:rsidR="00BF1697">
          <w:rPr>
            <w:noProof/>
            <w:webHidden/>
          </w:rPr>
          <w:fldChar w:fldCharType="begin"/>
        </w:r>
        <w:r w:rsidR="00BF1697">
          <w:rPr>
            <w:noProof/>
            <w:webHidden/>
          </w:rPr>
          <w:instrText xml:space="preserve"> PAGEREF _Toc18581067 \h </w:instrText>
        </w:r>
        <w:r w:rsidR="00BF1697">
          <w:rPr>
            <w:noProof/>
            <w:webHidden/>
          </w:rPr>
        </w:r>
        <w:r w:rsidR="00BF1697">
          <w:rPr>
            <w:noProof/>
            <w:webHidden/>
          </w:rPr>
          <w:fldChar w:fldCharType="separate"/>
        </w:r>
        <w:r w:rsidR="00BF1697">
          <w:rPr>
            <w:noProof/>
            <w:webHidden/>
          </w:rPr>
          <w:t>68</w:t>
        </w:r>
        <w:r w:rsidR="00BF1697">
          <w:rPr>
            <w:noProof/>
            <w:webHidden/>
          </w:rPr>
          <w:fldChar w:fldCharType="end"/>
        </w:r>
      </w:hyperlink>
    </w:p>
    <w:p w14:paraId="54F0B348" w14:textId="18317AF0" w:rsidR="009502ED" w:rsidRPr="00B26CA6" w:rsidRDefault="00EF2C61" w:rsidP="000E7948">
      <w:pPr>
        <w:pStyle w:val="Sadraj2"/>
        <w:tabs>
          <w:tab w:val="left" w:pos="800"/>
          <w:tab w:val="right" w:leader="dot" w:pos="9062"/>
        </w:tabs>
        <w:rPr>
          <w:rFonts w:cstheme="minorHAnsi"/>
          <w:b/>
          <w:bCs/>
          <w:sz w:val="24"/>
        </w:rPr>
      </w:pPr>
      <w:r w:rsidRPr="00B26CA6">
        <w:rPr>
          <w:rFonts w:cstheme="minorHAnsi"/>
          <w:b/>
          <w:bCs/>
          <w:sz w:val="24"/>
        </w:rPr>
        <w:fldChar w:fldCharType="end"/>
      </w:r>
      <w:r w:rsidR="009502ED" w:rsidRPr="00B26CA6">
        <w:rPr>
          <w:rFonts w:cstheme="minorHAnsi"/>
          <w:b/>
          <w:bCs/>
          <w:sz w:val="24"/>
        </w:rPr>
        <w:br w:type="page"/>
      </w:r>
    </w:p>
    <w:p w14:paraId="57E07996" w14:textId="6FD42BBE" w:rsidR="00063D08" w:rsidRPr="00B26CA6" w:rsidRDefault="00063D08" w:rsidP="00855AC8">
      <w:pPr>
        <w:pStyle w:val="Stil1"/>
      </w:pPr>
      <w:bookmarkStart w:id="3" w:name="_Ref513455936"/>
      <w:bookmarkStart w:id="4" w:name="_Toc18580996"/>
      <w:bookmarkStart w:id="5" w:name="_Ref356494004"/>
      <w:bookmarkStart w:id="6" w:name="_Toc377632652"/>
      <w:bookmarkStart w:id="7" w:name="_Toc422051939"/>
      <w:bookmarkStart w:id="8" w:name="_Toc422066944"/>
      <w:bookmarkEnd w:id="0"/>
      <w:r w:rsidRPr="00B26CA6">
        <w:lastRenderedPageBreak/>
        <w:t xml:space="preserve">OPĆI </w:t>
      </w:r>
      <w:r w:rsidR="00411829" w:rsidRPr="00B26CA6">
        <w:t>PODACI</w:t>
      </w:r>
      <w:bookmarkEnd w:id="3"/>
      <w:bookmarkEnd w:id="4"/>
    </w:p>
    <w:p w14:paraId="59A54A61" w14:textId="77777777" w:rsidR="005830A6" w:rsidRPr="00B26CA6" w:rsidRDefault="005830A6" w:rsidP="00746006">
      <w:pPr>
        <w:spacing w:after="240" w:line="276" w:lineRule="auto"/>
        <w:rPr>
          <w:rFonts w:asciiTheme="minorHAnsi" w:hAnsiTheme="minorHAnsi" w:cstheme="minorHAnsi"/>
          <w:b/>
          <w:szCs w:val="20"/>
        </w:rPr>
      </w:pPr>
      <w:r w:rsidRPr="00B26CA6">
        <w:rPr>
          <w:rFonts w:asciiTheme="minorHAnsi" w:hAnsiTheme="minorHAnsi" w:cstheme="minorHAnsi"/>
          <w:b/>
          <w:szCs w:val="20"/>
        </w:rPr>
        <w:t>Ponuda je izjava volje Ponuditelja u pisanom obliku da će isporučiti robu, pružiti usluge ili izvesti radove u skladu s uvjetima i zahtjevima iz Dokumentacije o nabavi.</w:t>
      </w:r>
    </w:p>
    <w:p w14:paraId="2703AC15" w14:textId="4C05040E" w:rsidR="00943C1D" w:rsidRPr="00B26CA6" w:rsidRDefault="005830A6" w:rsidP="00746006">
      <w:pPr>
        <w:spacing w:line="276" w:lineRule="auto"/>
        <w:rPr>
          <w:rFonts w:asciiTheme="minorHAnsi" w:hAnsiTheme="minorHAnsi" w:cstheme="minorHAnsi"/>
          <w:b/>
          <w:szCs w:val="20"/>
        </w:rPr>
      </w:pPr>
      <w:r w:rsidRPr="00B26CA6">
        <w:rPr>
          <w:rFonts w:asciiTheme="minorHAnsi" w:hAnsiTheme="minorHAnsi" w:cstheme="minorHAnsi"/>
          <w:b/>
          <w:szCs w:val="20"/>
        </w:rPr>
        <w:t>Pri izradi ponude Ponuditelj se mora pridržavati zahtjeva i uvjeta iz Dokumentacije o nabavi te ne smije mijenjati ni nadopunjavati tekst Dokumentacije o nabavi.</w:t>
      </w:r>
    </w:p>
    <w:p w14:paraId="6629F676" w14:textId="08FFC695" w:rsidR="00F67CF7" w:rsidRDefault="00063D08" w:rsidP="00746006">
      <w:pPr>
        <w:spacing w:line="276" w:lineRule="auto"/>
        <w:rPr>
          <w:rFonts w:asciiTheme="minorHAnsi" w:hAnsiTheme="minorHAnsi" w:cstheme="minorHAnsi"/>
        </w:rPr>
      </w:pPr>
      <w:r w:rsidRPr="00B26CA6">
        <w:rPr>
          <w:rFonts w:asciiTheme="minorHAnsi" w:hAnsiTheme="minorHAnsi" w:cstheme="minorHAnsi"/>
        </w:rPr>
        <w:t xml:space="preserve">Sukladno odredbama članka 3. Zakona o javnoj nabavi (NN 120/16 - </w:t>
      </w:r>
      <w:r w:rsidRPr="00B26CA6">
        <w:rPr>
          <w:rFonts w:asciiTheme="minorHAnsi" w:hAnsiTheme="minorHAnsi" w:cstheme="minorHAnsi"/>
          <w:i/>
        </w:rPr>
        <w:t xml:space="preserve">u daljnjem tekstu: </w:t>
      </w:r>
      <w:r w:rsidR="000E0AF0" w:rsidRPr="00B26CA6">
        <w:rPr>
          <w:rFonts w:asciiTheme="minorHAnsi" w:hAnsiTheme="minorHAnsi" w:cstheme="minorHAnsi"/>
        </w:rPr>
        <w:t>ZJN</w:t>
      </w:r>
      <w:r w:rsidR="000B5FDB" w:rsidRPr="00B26CA6">
        <w:rPr>
          <w:rFonts w:asciiTheme="minorHAnsi" w:hAnsiTheme="minorHAnsi" w:cstheme="minorHAnsi"/>
        </w:rPr>
        <w:t xml:space="preserve"> </w:t>
      </w:r>
      <w:r w:rsidR="000E0AF0" w:rsidRPr="00B26CA6">
        <w:rPr>
          <w:rFonts w:asciiTheme="minorHAnsi" w:hAnsiTheme="minorHAnsi" w:cstheme="minorHAnsi"/>
        </w:rPr>
        <w:t xml:space="preserve">2016) i članka </w:t>
      </w:r>
      <w:r w:rsidRPr="00B26CA6">
        <w:rPr>
          <w:rFonts w:asciiTheme="minorHAnsi" w:hAnsiTheme="minorHAnsi" w:cstheme="minorHAnsi"/>
        </w:rPr>
        <w:t xml:space="preserve">2. </w:t>
      </w:r>
      <w:r w:rsidR="00FC11C0" w:rsidRPr="00B26CA6">
        <w:rPr>
          <w:rFonts w:asciiTheme="minorHAnsi" w:hAnsiTheme="minorHAnsi" w:cstheme="minorHAnsi"/>
        </w:rPr>
        <w:t>Pravilnika o dokumentaciji o nabavi te ponudi u postupcima javne nabave</w:t>
      </w:r>
      <w:r w:rsidR="007D6D78" w:rsidRPr="00B26CA6">
        <w:rPr>
          <w:rFonts w:asciiTheme="minorHAnsi" w:hAnsiTheme="minorHAnsi" w:cstheme="minorHAnsi"/>
        </w:rPr>
        <w:t xml:space="preserve"> </w:t>
      </w:r>
      <w:r w:rsidR="007A0BBB" w:rsidRPr="00B26CA6">
        <w:rPr>
          <w:rFonts w:asciiTheme="minorHAnsi" w:hAnsiTheme="minorHAnsi" w:cstheme="minorHAnsi"/>
        </w:rPr>
        <w:t>(</w:t>
      </w:r>
      <w:r w:rsidR="00FC11C0" w:rsidRPr="00B26CA6">
        <w:rPr>
          <w:rFonts w:asciiTheme="minorHAnsi" w:hAnsiTheme="minorHAnsi" w:cstheme="minorHAnsi"/>
        </w:rPr>
        <w:t xml:space="preserve">NN </w:t>
      </w:r>
      <w:r w:rsidR="007A0BBB" w:rsidRPr="00B26CA6">
        <w:rPr>
          <w:rFonts w:asciiTheme="minorHAnsi" w:hAnsiTheme="minorHAnsi" w:cstheme="minorHAnsi"/>
        </w:rPr>
        <w:t xml:space="preserve">65/17), </w:t>
      </w:r>
      <w:r w:rsidRPr="00B26CA6">
        <w:rPr>
          <w:rFonts w:asciiTheme="minorHAnsi" w:hAnsiTheme="minorHAnsi" w:cstheme="minorHAnsi"/>
        </w:rPr>
        <w:t xml:space="preserve">ovaj dokument predstavlja Dokumentaciju o nabavi i služi kao podloga za izradu ponude. </w:t>
      </w:r>
    </w:p>
    <w:p w14:paraId="3008B981" w14:textId="77777777" w:rsidR="00F67CF7" w:rsidRPr="00DA4314" w:rsidRDefault="00F67CF7" w:rsidP="00F67CF7">
      <w:pPr>
        <w:spacing w:line="276" w:lineRule="auto"/>
        <w:rPr>
          <w:rFonts w:asciiTheme="minorHAnsi" w:hAnsiTheme="minorHAnsi" w:cstheme="minorHAnsi"/>
        </w:rPr>
      </w:pPr>
      <w:r w:rsidRPr="00DA4314">
        <w:rPr>
          <w:rFonts w:asciiTheme="minorHAnsi" w:hAnsiTheme="minorHAnsi" w:cstheme="minorHAnsi"/>
        </w:rPr>
        <w:t>Na ovaj postupak javne nabave primjenjuje se zakonodavstvo Republike Hrvatske, te sve odredbe Zakona o javnoj nabavi i pratećih podzakonskih propisa bez obzira na to da li su navedeni u ovoj Dokumentaciji odnosno da li je na iste izričito upućeno, izuzev dispozitivnih odredbi glede kojih je u ovoj Dokumentaciji drugačije određeno.</w:t>
      </w:r>
    </w:p>
    <w:p w14:paraId="3E99DEE4" w14:textId="59C15A2F" w:rsidR="00F67CF7" w:rsidRPr="00B26CA6" w:rsidRDefault="00F67CF7" w:rsidP="00F67CF7">
      <w:pPr>
        <w:spacing w:line="276" w:lineRule="auto"/>
        <w:rPr>
          <w:rFonts w:asciiTheme="minorHAnsi" w:hAnsiTheme="minorHAnsi" w:cstheme="minorHAnsi"/>
        </w:rPr>
      </w:pPr>
      <w:r w:rsidRPr="00DA4314">
        <w:rPr>
          <w:rFonts w:asciiTheme="minorHAnsi" w:hAnsiTheme="minorHAnsi" w:cstheme="minorHAnsi"/>
        </w:rPr>
        <w:t>Na sklapanje i izvršenje ugovora o javnoj nabavi se primjenjuju svi prisilni propisi, te se primjenjuju i svi dispozitivni propisi osim onih glede kojih je u ovoj Dokumentaciji ili Ugovoru drugačije određeno.</w:t>
      </w:r>
    </w:p>
    <w:p w14:paraId="1F98ED63" w14:textId="77777777" w:rsidR="000646AC" w:rsidRPr="00B26CA6" w:rsidRDefault="000646AC" w:rsidP="00746006">
      <w:pPr>
        <w:spacing w:line="276" w:lineRule="auto"/>
        <w:rPr>
          <w:rFonts w:asciiTheme="minorHAnsi" w:hAnsiTheme="minorHAnsi" w:cstheme="minorHAnsi"/>
        </w:rPr>
      </w:pPr>
      <w:r w:rsidRPr="00B26CA6">
        <w:rPr>
          <w:rFonts w:asciiTheme="minorHAnsi" w:hAnsiTheme="minorHAnsi" w:cstheme="minorHAnsi"/>
        </w:rPr>
        <w:t>Gospodarski subjekt je fizička ili pravna osoba, uključujući podružnicu, ili javno tijelo ili zajednica tih osoba ili tijela, uključujući svako njihovo privremeno udruženje, koja na tržištu nudi izvođenje radova ili posla, isporuku robe ili pružanje usluga</w:t>
      </w:r>
      <w:r w:rsidR="00694ACC" w:rsidRPr="00B26CA6">
        <w:rPr>
          <w:rFonts w:asciiTheme="minorHAnsi" w:hAnsiTheme="minorHAnsi" w:cstheme="minorHAnsi"/>
          <w:color w:val="231F20"/>
        </w:rPr>
        <w:t>.</w:t>
      </w:r>
    </w:p>
    <w:p w14:paraId="48D7C3B5" w14:textId="77777777" w:rsidR="00063D08" w:rsidRPr="00B26CA6" w:rsidRDefault="00063D08" w:rsidP="00746006">
      <w:pPr>
        <w:spacing w:line="276" w:lineRule="auto"/>
        <w:rPr>
          <w:rFonts w:asciiTheme="minorHAnsi" w:hAnsiTheme="minorHAnsi" w:cstheme="minorHAnsi"/>
        </w:rPr>
      </w:pPr>
      <w:r w:rsidRPr="00B26CA6">
        <w:rPr>
          <w:rFonts w:asciiTheme="minorHAnsi" w:hAnsiTheme="minorHAnsi" w:cstheme="minorHAnsi"/>
        </w:rPr>
        <w:t>Ponuditelj je gospodarski subjekt koji je pravodobno dostavio ponudu.</w:t>
      </w:r>
    </w:p>
    <w:p w14:paraId="187BE14E" w14:textId="77777777" w:rsidR="00063D08" w:rsidRPr="00B26CA6" w:rsidRDefault="00063D08" w:rsidP="00746006">
      <w:pPr>
        <w:spacing w:line="276" w:lineRule="auto"/>
        <w:rPr>
          <w:rFonts w:asciiTheme="minorHAnsi" w:hAnsiTheme="minorHAnsi" w:cstheme="minorHAnsi"/>
        </w:rPr>
      </w:pPr>
      <w:r w:rsidRPr="00B26CA6">
        <w:rPr>
          <w:rFonts w:asciiTheme="minorHAnsi" w:hAnsiTheme="minorHAnsi" w:cstheme="minorHAnsi"/>
        </w:rPr>
        <w:t xml:space="preserve">Prihvaćanjem ponude i potpisom Ugovora, odabrani Ponuditelj postaje Izvođač u smislu Ugovornih odredbi. </w:t>
      </w:r>
    </w:p>
    <w:p w14:paraId="637F2C0D" w14:textId="35C68B60" w:rsidR="00063D08" w:rsidRPr="00B26CA6" w:rsidRDefault="00063D08" w:rsidP="00746006">
      <w:pPr>
        <w:spacing w:line="276" w:lineRule="auto"/>
        <w:rPr>
          <w:rFonts w:asciiTheme="minorHAnsi" w:hAnsiTheme="minorHAnsi" w:cstheme="minorHAnsi"/>
        </w:rPr>
      </w:pPr>
      <w:r w:rsidRPr="00B26CA6">
        <w:rPr>
          <w:rFonts w:asciiTheme="minorHAnsi" w:hAnsiTheme="minorHAnsi" w:cstheme="minorHAnsi"/>
        </w:rPr>
        <w:t>Ponuditelj predajom svoje ponude u potpuno</w:t>
      </w:r>
      <w:r w:rsidR="00022B23" w:rsidRPr="00B26CA6">
        <w:rPr>
          <w:rFonts w:asciiTheme="minorHAnsi" w:hAnsiTheme="minorHAnsi" w:cstheme="minorHAnsi"/>
        </w:rPr>
        <w:t>sti i bez ograničenja prihvaća o</w:t>
      </w:r>
      <w:r w:rsidRPr="00B26CA6">
        <w:rPr>
          <w:rFonts w:asciiTheme="minorHAnsi" w:hAnsiTheme="minorHAnsi" w:cstheme="minorHAnsi"/>
        </w:rPr>
        <w:t>d</w:t>
      </w:r>
      <w:r w:rsidR="000E0AF0" w:rsidRPr="00B26CA6">
        <w:rPr>
          <w:rFonts w:asciiTheme="minorHAnsi" w:hAnsiTheme="minorHAnsi" w:cstheme="minorHAnsi"/>
        </w:rPr>
        <w:t>redbe iz Dokumentacije o nabavi te</w:t>
      </w:r>
      <w:r w:rsidR="000B5FDB" w:rsidRPr="00B26CA6">
        <w:rPr>
          <w:rFonts w:asciiTheme="minorHAnsi" w:hAnsiTheme="minorHAnsi" w:cstheme="minorHAnsi"/>
        </w:rPr>
        <w:t xml:space="preserve"> </w:t>
      </w:r>
      <w:r w:rsidRPr="00B26CA6">
        <w:rPr>
          <w:rFonts w:asciiTheme="minorHAnsi" w:hAnsiTheme="minorHAnsi" w:cstheme="minorHAnsi"/>
        </w:rPr>
        <w:t xml:space="preserve">Posebne i Opće uvjete Ugovora koji su sadržani u Dokumentaciji </w:t>
      </w:r>
      <w:r w:rsidR="00FC11C0" w:rsidRPr="00B26CA6">
        <w:rPr>
          <w:rFonts w:asciiTheme="minorHAnsi" w:hAnsiTheme="minorHAnsi" w:cstheme="minorHAnsi"/>
        </w:rPr>
        <w:t>o nabavi</w:t>
      </w:r>
      <w:r w:rsidRPr="00B26CA6">
        <w:rPr>
          <w:rFonts w:asciiTheme="minorHAnsi" w:hAnsiTheme="minorHAnsi" w:cstheme="minorHAnsi"/>
        </w:rPr>
        <w:t xml:space="preserve">, Knjiga 2. </w:t>
      </w:r>
    </w:p>
    <w:p w14:paraId="20C9C9D6" w14:textId="77777777" w:rsidR="00063D08" w:rsidRPr="00B26CA6" w:rsidRDefault="00063D08" w:rsidP="00746006">
      <w:pPr>
        <w:spacing w:line="276" w:lineRule="auto"/>
        <w:rPr>
          <w:rFonts w:asciiTheme="minorHAnsi" w:hAnsiTheme="minorHAnsi" w:cstheme="minorHAnsi"/>
        </w:rPr>
      </w:pPr>
      <w:r w:rsidRPr="00B26CA6">
        <w:rPr>
          <w:rFonts w:asciiTheme="minorHAnsi" w:hAnsiTheme="minorHAnsi" w:cstheme="minorHAnsi"/>
        </w:rPr>
        <w:t xml:space="preserve">Od </w:t>
      </w:r>
      <w:r w:rsidR="00D66435" w:rsidRPr="00B26CA6">
        <w:rPr>
          <w:rFonts w:asciiTheme="minorHAnsi" w:hAnsiTheme="minorHAnsi" w:cstheme="minorHAnsi"/>
        </w:rPr>
        <w:t xml:space="preserve">Ponuditelja </w:t>
      </w:r>
      <w:r w:rsidRPr="00B26CA6">
        <w:rPr>
          <w:rFonts w:asciiTheme="minorHAnsi" w:hAnsiTheme="minorHAnsi" w:cstheme="minorHAnsi"/>
        </w:rPr>
        <w:t>se očekuje da pažljivo prouče sve knjige ove Dokumentacije o nabavi i da se pridržavaju svih uputa, sadržaja danih predložaka, ugovornih uvjeta, svih tehničkih specifikacija i uvjeta iz projektne dokumentacije sadržanih u ovoj Dokumentaciji o nabavi.</w:t>
      </w:r>
    </w:p>
    <w:p w14:paraId="7850EBC8" w14:textId="77777777" w:rsidR="00063D08" w:rsidRPr="00B26CA6" w:rsidRDefault="00063D08" w:rsidP="00746006">
      <w:pPr>
        <w:spacing w:line="276" w:lineRule="auto"/>
        <w:rPr>
          <w:rFonts w:asciiTheme="minorHAnsi" w:hAnsiTheme="minorHAnsi" w:cstheme="minorHAnsi"/>
        </w:rPr>
      </w:pPr>
      <w:r w:rsidRPr="00B26CA6">
        <w:rPr>
          <w:rFonts w:asciiTheme="minorHAnsi" w:hAnsiTheme="minorHAnsi" w:cstheme="minorHAnsi"/>
        </w:rPr>
        <w:t xml:space="preserve">Propust </w:t>
      </w:r>
      <w:r w:rsidR="00D66435" w:rsidRPr="00B26CA6">
        <w:rPr>
          <w:rFonts w:asciiTheme="minorHAnsi" w:hAnsiTheme="minorHAnsi" w:cstheme="minorHAnsi"/>
        </w:rPr>
        <w:t xml:space="preserve">Ponuditelja </w:t>
      </w:r>
      <w:r w:rsidRPr="00B26CA6">
        <w:rPr>
          <w:rFonts w:asciiTheme="minorHAnsi" w:hAnsiTheme="minorHAnsi" w:cstheme="minorHAnsi"/>
        </w:rPr>
        <w:t>da izradi ponudu koja u svemu odgovara postavljenim uvjetima i sukladno traženom sadržaju</w:t>
      </w:r>
      <w:r w:rsidR="000E0AF0" w:rsidRPr="00B26CA6">
        <w:rPr>
          <w:rFonts w:asciiTheme="minorHAnsi" w:hAnsiTheme="minorHAnsi" w:cstheme="minorHAnsi"/>
        </w:rPr>
        <w:t>,</w:t>
      </w:r>
      <w:r w:rsidRPr="00B26CA6">
        <w:rPr>
          <w:rFonts w:asciiTheme="minorHAnsi" w:hAnsiTheme="minorHAnsi" w:cstheme="minorHAnsi"/>
        </w:rPr>
        <w:t xml:space="preserve"> kao i propust da ponudu dostavi u naznačenom roku su razlozi za odbijanje Ponuditeljeve ponude od strane Naručitelja.</w:t>
      </w:r>
    </w:p>
    <w:p w14:paraId="658FFA02" w14:textId="4ECD9059" w:rsidR="00943C1D" w:rsidRDefault="00D66435" w:rsidP="00746006">
      <w:pPr>
        <w:spacing w:line="276" w:lineRule="auto"/>
        <w:rPr>
          <w:rFonts w:asciiTheme="minorHAnsi" w:hAnsiTheme="minorHAnsi" w:cstheme="minorHAnsi"/>
        </w:rPr>
      </w:pPr>
      <w:r w:rsidRPr="00B26CA6">
        <w:rPr>
          <w:rFonts w:asciiTheme="minorHAnsi" w:hAnsiTheme="minorHAnsi" w:cstheme="minorHAnsi"/>
        </w:rPr>
        <w:t xml:space="preserve">Ponuditelj </w:t>
      </w:r>
      <w:r w:rsidR="00063D08" w:rsidRPr="00B26CA6">
        <w:rPr>
          <w:rFonts w:asciiTheme="minorHAnsi" w:hAnsiTheme="minorHAnsi" w:cstheme="minorHAnsi"/>
        </w:rPr>
        <w:t xml:space="preserve">se pri izradi svojih ponuda u svemu trebaju pridržavati sadržaja i uvjeta iz Dokumentacije o nabavi, uvjeta iz </w:t>
      </w:r>
      <w:r w:rsidR="002B5577" w:rsidRPr="00B26CA6">
        <w:rPr>
          <w:rFonts w:asciiTheme="minorHAnsi" w:hAnsiTheme="minorHAnsi" w:cstheme="minorHAnsi"/>
        </w:rPr>
        <w:t>ZJN 2016</w:t>
      </w:r>
      <w:r w:rsidR="00063D08" w:rsidRPr="00B26CA6">
        <w:rPr>
          <w:rFonts w:asciiTheme="minorHAnsi" w:hAnsiTheme="minorHAnsi" w:cstheme="minorHAnsi"/>
        </w:rPr>
        <w:t xml:space="preserve">, </w:t>
      </w:r>
      <w:r w:rsidR="00FC11C0" w:rsidRPr="00B26CA6">
        <w:rPr>
          <w:rFonts w:asciiTheme="minorHAnsi" w:hAnsiTheme="minorHAnsi" w:cstheme="minorHAnsi"/>
        </w:rPr>
        <w:t>Pravilnika o dokumentaciji o nabavi te ponudi u postupcima javne nabave</w:t>
      </w:r>
      <w:r w:rsidR="00063D08" w:rsidRPr="00B26CA6">
        <w:rPr>
          <w:rFonts w:asciiTheme="minorHAnsi" w:hAnsiTheme="minorHAnsi" w:cstheme="minorHAnsi"/>
        </w:rPr>
        <w:t>, te svim ostalim</w:t>
      </w:r>
      <w:r w:rsidR="000B5FDB" w:rsidRPr="00B26CA6">
        <w:rPr>
          <w:rFonts w:asciiTheme="minorHAnsi" w:hAnsiTheme="minorHAnsi" w:cstheme="minorHAnsi"/>
        </w:rPr>
        <w:t xml:space="preserve"> </w:t>
      </w:r>
      <w:r w:rsidR="00063D08" w:rsidRPr="00B26CA6">
        <w:rPr>
          <w:rFonts w:asciiTheme="minorHAnsi" w:hAnsiTheme="minorHAnsi" w:cstheme="minorHAnsi"/>
        </w:rPr>
        <w:t>primjenjivim zakonima i propisima koji reguliraju obvezne o</w:t>
      </w:r>
      <w:r w:rsidR="001D3F93" w:rsidRPr="00B26CA6">
        <w:rPr>
          <w:rFonts w:asciiTheme="minorHAnsi" w:hAnsiTheme="minorHAnsi" w:cstheme="minorHAnsi"/>
        </w:rPr>
        <w:t>dnose, gradnju, arhitektonske i</w:t>
      </w:r>
      <w:r w:rsidR="00063D08" w:rsidRPr="00B26CA6">
        <w:rPr>
          <w:rFonts w:asciiTheme="minorHAnsi" w:hAnsiTheme="minorHAnsi" w:cstheme="minorHAnsi"/>
        </w:rPr>
        <w:t>nženjerske djelatnosti, itd.</w:t>
      </w:r>
    </w:p>
    <w:p w14:paraId="3F278771" w14:textId="77777777" w:rsidR="000318AE" w:rsidRDefault="000318AE" w:rsidP="00746006">
      <w:pPr>
        <w:spacing w:line="276" w:lineRule="auto"/>
        <w:rPr>
          <w:rFonts w:asciiTheme="minorHAnsi" w:hAnsiTheme="minorHAnsi" w:cstheme="minorHAnsi"/>
        </w:rPr>
      </w:pPr>
    </w:p>
    <w:p w14:paraId="78460156" w14:textId="5CF2C876" w:rsidR="005830A6" w:rsidRPr="00B26CA6" w:rsidRDefault="004851B2" w:rsidP="008A75EA">
      <w:pPr>
        <w:pStyle w:val="Naslov2"/>
      </w:pPr>
      <w:bookmarkStart w:id="9" w:name="_Toc16163484"/>
      <w:bookmarkStart w:id="10" w:name="_Toc16163616"/>
      <w:bookmarkStart w:id="11" w:name="_Toc422146418"/>
      <w:bookmarkStart w:id="12" w:name="_Toc422146716"/>
      <w:bookmarkStart w:id="13" w:name="_Toc422146759"/>
      <w:bookmarkStart w:id="14" w:name="_Toc435198517"/>
      <w:bookmarkStart w:id="15" w:name="_Toc18580997"/>
      <w:bookmarkEnd w:id="9"/>
      <w:bookmarkEnd w:id="10"/>
      <w:r w:rsidRPr="00B26CA6">
        <w:t>Podaci o naručitelju</w:t>
      </w:r>
      <w:bookmarkEnd w:id="5"/>
      <w:bookmarkEnd w:id="6"/>
      <w:bookmarkEnd w:id="7"/>
      <w:bookmarkEnd w:id="8"/>
      <w:bookmarkEnd w:id="11"/>
      <w:bookmarkEnd w:id="12"/>
      <w:bookmarkEnd w:id="13"/>
      <w:bookmarkEnd w:id="14"/>
      <w:bookmarkEnd w:id="15"/>
    </w:p>
    <w:tbl>
      <w:tblPr>
        <w:tblW w:w="0" w:type="auto"/>
        <w:tblInd w:w="108" w:type="dxa"/>
        <w:tblLook w:val="04A0" w:firstRow="1" w:lastRow="0" w:firstColumn="1" w:lastColumn="0" w:noHBand="0" w:noVBand="1"/>
      </w:tblPr>
      <w:tblGrid>
        <w:gridCol w:w="1843"/>
        <w:gridCol w:w="7088"/>
      </w:tblGrid>
      <w:tr w:rsidR="008C3881" w:rsidRPr="00B26CA6" w14:paraId="5A619AE4" w14:textId="77777777" w:rsidTr="00970E1D">
        <w:tc>
          <w:tcPr>
            <w:tcW w:w="1843" w:type="dxa"/>
            <w:shd w:val="clear" w:color="auto" w:fill="auto"/>
          </w:tcPr>
          <w:p w14:paraId="01FEFDC6" w14:textId="77777777" w:rsidR="008C3881" w:rsidRPr="00B26CA6" w:rsidRDefault="008C3881" w:rsidP="00970E1D">
            <w:pPr>
              <w:pStyle w:val="Stil2"/>
            </w:pPr>
            <w:bookmarkStart w:id="16" w:name="_Ref362870464"/>
            <w:bookmarkStart w:id="17" w:name="_Toc377632653"/>
            <w:r w:rsidRPr="00B26CA6">
              <w:t>Naziv:</w:t>
            </w:r>
          </w:p>
        </w:tc>
        <w:tc>
          <w:tcPr>
            <w:tcW w:w="7088" w:type="dxa"/>
            <w:shd w:val="clear" w:color="auto" w:fill="auto"/>
          </w:tcPr>
          <w:p w14:paraId="2E5A5452" w14:textId="4E8364FE" w:rsidR="008C3881" w:rsidRPr="00B26CA6" w:rsidRDefault="008C3881" w:rsidP="00816481">
            <w:pPr>
              <w:pStyle w:val="Stil2"/>
              <w:tabs>
                <w:tab w:val="left" w:pos="5445"/>
              </w:tabs>
            </w:pPr>
            <w:r w:rsidRPr="00B26CA6">
              <w:t>FOND ZA ZAŠTITU OKOLIŠA I ENERGETSKU UČINKOVITOST</w:t>
            </w:r>
            <w:r w:rsidR="00816481">
              <w:tab/>
            </w:r>
          </w:p>
        </w:tc>
      </w:tr>
      <w:tr w:rsidR="008C3881" w:rsidRPr="00B26CA6" w14:paraId="288203DC" w14:textId="77777777" w:rsidTr="00970E1D">
        <w:tc>
          <w:tcPr>
            <w:tcW w:w="1843" w:type="dxa"/>
            <w:shd w:val="clear" w:color="auto" w:fill="auto"/>
          </w:tcPr>
          <w:p w14:paraId="6D800A25" w14:textId="77777777" w:rsidR="008C3881" w:rsidRPr="00B26CA6" w:rsidRDefault="008C3881" w:rsidP="00970E1D">
            <w:pPr>
              <w:pStyle w:val="Stil2"/>
            </w:pPr>
            <w:r w:rsidRPr="00B26CA6">
              <w:t>Adresa:</w:t>
            </w:r>
          </w:p>
        </w:tc>
        <w:tc>
          <w:tcPr>
            <w:tcW w:w="7088" w:type="dxa"/>
            <w:shd w:val="clear" w:color="auto" w:fill="auto"/>
          </w:tcPr>
          <w:p w14:paraId="64122E2B" w14:textId="77777777" w:rsidR="008C3881" w:rsidRPr="00B26CA6" w:rsidRDefault="008C3881" w:rsidP="00970E1D">
            <w:pPr>
              <w:pStyle w:val="Stil2"/>
            </w:pPr>
            <w:r w:rsidRPr="00B26CA6">
              <w:t>Radnička cesta 80, 10 000 Zagreb</w:t>
            </w:r>
          </w:p>
        </w:tc>
      </w:tr>
      <w:tr w:rsidR="008C3881" w:rsidRPr="00B26CA6" w14:paraId="57A77964" w14:textId="77777777" w:rsidTr="00970E1D">
        <w:tc>
          <w:tcPr>
            <w:tcW w:w="1843" w:type="dxa"/>
            <w:shd w:val="clear" w:color="auto" w:fill="auto"/>
          </w:tcPr>
          <w:p w14:paraId="1EDAD967" w14:textId="77777777" w:rsidR="008C3881" w:rsidRPr="00B26CA6" w:rsidRDefault="008C3881" w:rsidP="00970E1D">
            <w:pPr>
              <w:pStyle w:val="Stil2"/>
            </w:pPr>
            <w:r w:rsidRPr="00B26CA6">
              <w:t>OIB:</w:t>
            </w:r>
          </w:p>
        </w:tc>
        <w:tc>
          <w:tcPr>
            <w:tcW w:w="7088" w:type="dxa"/>
            <w:shd w:val="clear" w:color="auto" w:fill="auto"/>
          </w:tcPr>
          <w:p w14:paraId="4CD30D06" w14:textId="77777777" w:rsidR="008C3881" w:rsidRPr="00B26CA6" w:rsidRDefault="008C3881" w:rsidP="00970E1D">
            <w:pPr>
              <w:pStyle w:val="Stil2"/>
            </w:pPr>
            <w:r w:rsidRPr="00B26CA6">
              <w:t>85828625994</w:t>
            </w:r>
          </w:p>
        </w:tc>
      </w:tr>
      <w:tr w:rsidR="008C3881" w:rsidRPr="00B26CA6" w14:paraId="6E9B11B6" w14:textId="77777777" w:rsidTr="00970E1D">
        <w:tc>
          <w:tcPr>
            <w:tcW w:w="1843" w:type="dxa"/>
            <w:shd w:val="clear" w:color="auto" w:fill="auto"/>
          </w:tcPr>
          <w:p w14:paraId="4EE8E5D7" w14:textId="77777777" w:rsidR="008C3881" w:rsidRPr="00B26CA6" w:rsidRDefault="008C3881" w:rsidP="00970E1D">
            <w:pPr>
              <w:pStyle w:val="Stil2"/>
            </w:pPr>
            <w:r w:rsidRPr="00B26CA6">
              <w:t>Broj telefona:</w:t>
            </w:r>
          </w:p>
        </w:tc>
        <w:tc>
          <w:tcPr>
            <w:tcW w:w="7088" w:type="dxa"/>
            <w:shd w:val="clear" w:color="auto" w:fill="auto"/>
          </w:tcPr>
          <w:p w14:paraId="57C65440" w14:textId="77777777" w:rsidR="008C3881" w:rsidRPr="00B26CA6" w:rsidRDefault="008C3881" w:rsidP="00970E1D">
            <w:pPr>
              <w:pStyle w:val="Stil2"/>
            </w:pPr>
            <w:r w:rsidRPr="00B26CA6">
              <w:t>01 5391 800</w:t>
            </w:r>
          </w:p>
        </w:tc>
      </w:tr>
      <w:tr w:rsidR="008C3881" w:rsidRPr="00B26CA6" w14:paraId="1082AA82" w14:textId="77777777" w:rsidTr="00970E1D">
        <w:tc>
          <w:tcPr>
            <w:tcW w:w="1843" w:type="dxa"/>
            <w:shd w:val="clear" w:color="auto" w:fill="auto"/>
          </w:tcPr>
          <w:p w14:paraId="4E0353A0" w14:textId="77777777" w:rsidR="008C3881" w:rsidRPr="00B26CA6" w:rsidRDefault="008C3881" w:rsidP="00970E1D">
            <w:pPr>
              <w:pStyle w:val="Stil2"/>
            </w:pPr>
            <w:r w:rsidRPr="00B26CA6">
              <w:t>Broj telefaksa:</w:t>
            </w:r>
          </w:p>
        </w:tc>
        <w:tc>
          <w:tcPr>
            <w:tcW w:w="7088" w:type="dxa"/>
            <w:shd w:val="clear" w:color="auto" w:fill="auto"/>
          </w:tcPr>
          <w:p w14:paraId="70ABF92A" w14:textId="77777777" w:rsidR="008C3881" w:rsidRPr="00B26CA6" w:rsidRDefault="008C3881" w:rsidP="00970E1D">
            <w:pPr>
              <w:pStyle w:val="Stil2"/>
            </w:pPr>
            <w:r w:rsidRPr="00B26CA6">
              <w:t>01 5391 810</w:t>
            </w:r>
          </w:p>
        </w:tc>
      </w:tr>
      <w:tr w:rsidR="002B5577" w:rsidRPr="00B26CA6" w14:paraId="0E8E366E" w14:textId="77777777" w:rsidTr="00970E1D">
        <w:tc>
          <w:tcPr>
            <w:tcW w:w="1843" w:type="dxa"/>
            <w:shd w:val="clear" w:color="auto" w:fill="auto"/>
          </w:tcPr>
          <w:p w14:paraId="7FD40694" w14:textId="77777777" w:rsidR="002B5577" w:rsidRPr="00B26CA6" w:rsidRDefault="002B5577" w:rsidP="002B5577">
            <w:pPr>
              <w:pStyle w:val="Stil2"/>
            </w:pPr>
            <w:r w:rsidRPr="00B26CA6">
              <w:t>Poslovna banka:</w:t>
            </w:r>
          </w:p>
        </w:tc>
        <w:tc>
          <w:tcPr>
            <w:tcW w:w="7088" w:type="dxa"/>
            <w:shd w:val="clear" w:color="auto" w:fill="auto"/>
          </w:tcPr>
          <w:p w14:paraId="040D554E" w14:textId="3B94C4E8" w:rsidR="002B5577" w:rsidRPr="00B26CA6" w:rsidRDefault="002B5577" w:rsidP="002B5577">
            <w:pPr>
              <w:pStyle w:val="Stil2"/>
            </w:pPr>
            <w:r w:rsidRPr="00B26CA6">
              <w:t>OTP banka d.d.</w:t>
            </w:r>
            <w:r w:rsidR="00F7494C" w:rsidRPr="00B26CA6">
              <w:t xml:space="preserve"> Hrvatska</w:t>
            </w:r>
            <w:r w:rsidRPr="00B26CA6">
              <w:t>, Zadar, Ulica Domovinskog rata 3</w:t>
            </w:r>
          </w:p>
        </w:tc>
      </w:tr>
      <w:tr w:rsidR="002B5577" w:rsidRPr="00B26CA6" w14:paraId="42EAECBC" w14:textId="77777777" w:rsidTr="00970E1D">
        <w:tc>
          <w:tcPr>
            <w:tcW w:w="1843" w:type="dxa"/>
            <w:shd w:val="clear" w:color="auto" w:fill="auto"/>
          </w:tcPr>
          <w:p w14:paraId="00CACA12" w14:textId="77777777" w:rsidR="002B5577" w:rsidRPr="00B26CA6" w:rsidRDefault="002B5577" w:rsidP="002B5577">
            <w:pPr>
              <w:pStyle w:val="Stil2"/>
            </w:pPr>
            <w:r w:rsidRPr="00B26CA6">
              <w:t>IBAN:</w:t>
            </w:r>
          </w:p>
        </w:tc>
        <w:tc>
          <w:tcPr>
            <w:tcW w:w="7088" w:type="dxa"/>
            <w:shd w:val="clear" w:color="auto" w:fill="auto"/>
          </w:tcPr>
          <w:p w14:paraId="7EB6B92D" w14:textId="68164E39" w:rsidR="002B5577" w:rsidRPr="00B26CA6" w:rsidRDefault="002B5577" w:rsidP="002B5577">
            <w:pPr>
              <w:pStyle w:val="Stil2"/>
            </w:pPr>
            <w:r w:rsidRPr="00B26CA6">
              <w:t>HR9124070001100011492</w:t>
            </w:r>
          </w:p>
        </w:tc>
      </w:tr>
      <w:tr w:rsidR="002E26BC" w:rsidRPr="00B26CA6" w14:paraId="68A28CBA" w14:textId="77777777" w:rsidTr="00970E1D">
        <w:tc>
          <w:tcPr>
            <w:tcW w:w="1843" w:type="dxa"/>
            <w:shd w:val="clear" w:color="auto" w:fill="auto"/>
          </w:tcPr>
          <w:p w14:paraId="267AC8DF" w14:textId="28D44B99" w:rsidR="002E26BC" w:rsidRPr="00B26CA6" w:rsidRDefault="002E26BC" w:rsidP="002B5577">
            <w:pPr>
              <w:pStyle w:val="Stil2"/>
            </w:pPr>
            <w:r>
              <w:t>BIC (SWIFT) code</w:t>
            </w:r>
          </w:p>
        </w:tc>
        <w:tc>
          <w:tcPr>
            <w:tcW w:w="7088" w:type="dxa"/>
            <w:shd w:val="clear" w:color="auto" w:fill="auto"/>
          </w:tcPr>
          <w:p w14:paraId="4F78CECE" w14:textId="045B70C6" w:rsidR="002E26BC" w:rsidRPr="00B26CA6" w:rsidRDefault="002E26BC" w:rsidP="002B5577">
            <w:pPr>
              <w:pStyle w:val="Stil2"/>
            </w:pPr>
            <w:r>
              <w:t>OTPVHR2X</w:t>
            </w:r>
          </w:p>
        </w:tc>
      </w:tr>
      <w:tr w:rsidR="002B5577" w:rsidRPr="00B26CA6" w14:paraId="367C5611" w14:textId="77777777" w:rsidTr="00970E1D">
        <w:tc>
          <w:tcPr>
            <w:tcW w:w="1843" w:type="dxa"/>
            <w:shd w:val="clear" w:color="auto" w:fill="auto"/>
          </w:tcPr>
          <w:p w14:paraId="4988B134" w14:textId="77777777" w:rsidR="002B5577" w:rsidRPr="00B26CA6" w:rsidRDefault="002B5577" w:rsidP="002B5577">
            <w:pPr>
              <w:pStyle w:val="Stil2"/>
            </w:pPr>
            <w:r w:rsidRPr="00B26CA6">
              <w:lastRenderedPageBreak/>
              <w:t>Internetska adresa:</w:t>
            </w:r>
          </w:p>
        </w:tc>
        <w:tc>
          <w:tcPr>
            <w:tcW w:w="7088" w:type="dxa"/>
            <w:shd w:val="clear" w:color="auto" w:fill="auto"/>
          </w:tcPr>
          <w:p w14:paraId="1C02E79E" w14:textId="77777777" w:rsidR="002B5577" w:rsidRPr="00B26CA6" w:rsidRDefault="00BC25A2" w:rsidP="002B5577">
            <w:pPr>
              <w:pStyle w:val="Stil2"/>
            </w:pPr>
            <w:hyperlink r:id="rId15" w:history="1">
              <w:r w:rsidR="002B5577" w:rsidRPr="00B26CA6">
                <w:rPr>
                  <w:rStyle w:val="Hiperveza"/>
                </w:rPr>
                <w:t>www.fzoeu.hr</w:t>
              </w:r>
            </w:hyperlink>
          </w:p>
        </w:tc>
      </w:tr>
      <w:tr w:rsidR="002B5577" w:rsidRPr="00B26CA6" w14:paraId="4C0C528D" w14:textId="77777777" w:rsidTr="00970E1D">
        <w:tc>
          <w:tcPr>
            <w:tcW w:w="1843" w:type="dxa"/>
            <w:shd w:val="clear" w:color="auto" w:fill="auto"/>
          </w:tcPr>
          <w:p w14:paraId="5AFE9075" w14:textId="77777777" w:rsidR="002B5577" w:rsidRPr="00B26CA6" w:rsidRDefault="002B5577" w:rsidP="002B5577">
            <w:pPr>
              <w:pStyle w:val="Stil2"/>
            </w:pPr>
            <w:r w:rsidRPr="00B26CA6">
              <w:t>Adresa e-pošte:</w:t>
            </w:r>
          </w:p>
        </w:tc>
        <w:tc>
          <w:tcPr>
            <w:tcW w:w="7088" w:type="dxa"/>
            <w:shd w:val="clear" w:color="auto" w:fill="auto"/>
          </w:tcPr>
          <w:p w14:paraId="3EFEC4B8" w14:textId="77777777" w:rsidR="002B5577" w:rsidRDefault="00BC25A2" w:rsidP="002B5577">
            <w:pPr>
              <w:pStyle w:val="Stil2"/>
              <w:rPr>
                <w:rStyle w:val="Hiperveza"/>
              </w:rPr>
            </w:pPr>
            <w:hyperlink r:id="rId16" w:history="1">
              <w:r w:rsidR="002B5577" w:rsidRPr="00B26CA6">
                <w:rPr>
                  <w:rStyle w:val="Hiperveza"/>
                </w:rPr>
                <w:t>nabava@fzoeu.hr</w:t>
              </w:r>
            </w:hyperlink>
          </w:p>
          <w:p w14:paraId="72F8C0E0" w14:textId="282F7095" w:rsidR="000318AE" w:rsidRPr="00B26CA6" w:rsidRDefault="000318AE" w:rsidP="002B5577">
            <w:pPr>
              <w:pStyle w:val="Stil2"/>
            </w:pPr>
          </w:p>
        </w:tc>
      </w:tr>
    </w:tbl>
    <w:p w14:paraId="0566DD8F" w14:textId="02145CA4" w:rsidR="005830A6" w:rsidRPr="00B26CA6" w:rsidRDefault="004851B2" w:rsidP="008A75EA">
      <w:pPr>
        <w:pStyle w:val="Naslov2"/>
      </w:pPr>
      <w:bookmarkStart w:id="18" w:name="_Toc422066945"/>
      <w:bookmarkStart w:id="19" w:name="_Toc422146419"/>
      <w:bookmarkStart w:id="20" w:name="_Toc422146717"/>
      <w:bookmarkStart w:id="21" w:name="_Toc422146760"/>
      <w:bookmarkStart w:id="22" w:name="_Toc435198518"/>
      <w:bookmarkStart w:id="23" w:name="_Ref15999231"/>
      <w:bookmarkStart w:id="24" w:name="_Toc18580998"/>
      <w:r w:rsidRPr="00B26CA6">
        <w:t xml:space="preserve">Podaci o osobi zaduženoj za komunikaciju s </w:t>
      </w:r>
      <w:bookmarkEnd w:id="16"/>
      <w:bookmarkEnd w:id="17"/>
      <w:bookmarkEnd w:id="18"/>
      <w:bookmarkEnd w:id="19"/>
      <w:bookmarkEnd w:id="20"/>
      <w:bookmarkEnd w:id="21"/>
      <w:bookmarkEnd w:id="22"/>
      <w:r w:rsidRPr="00B26CA6">
        <w:t>ponuditeljima</w:t>
      </w:r>
      <w:bookmarkEnd w:id="23"/>
      <w:bookmarkEnd w:id="24"/>
    </w:p>
    <w:p w14:paraId="49FEC416" w14:textId="0F153A61" w:rsidR="00206F1B" w:rsidRPr="000318AE" w:rsidRDefault="00206F1B" w:rsidP="000318AE">
      <w:pPr>
        <w:spacing w:line="276" w:lineRule="auto"/>
        <w:rPr>
          <w:rFonts w:asciiTheme="minorHAnsi" w:hAnsiTheme="minorHAnsi" w:cstheme="minorHAnsi"/>
          <w:szCs w:val="20"/>
        </w:rPr>
      </w:pPr>
      <w:r w:rsidRPr="000318AE">
        <w:rPr>
          <w:rFonts w:asciiTheme="minorHAnsi" w:hAnsiTheme="minorHAnsi" w:cstheme="minorHAnsi"/>
          <w:szCs w:val="20"/>
        </w:rPr>
        <w:t>Služba ovlaštena za komunikaciju s ponuditeljima je Samostalna služba za nabavu</w:t>
      </w:r>
      <w:r w:rsidR="000318AE" w:rsidRPr="000318AE">
        <w:rPr>
          <w:rFonts w:asciiTheme="minorHAnsi" w:hAnsiTheme="minorHAnsi" w:cstheme="minorHAnsi"/>
          <w:szCs w:val="20"/>
        </w:rPr>
        <w:t>.</w:t>
      </w:r>
    </w:p>
    <w:p w14:paraId="70F2111D" w14:textId="6D69D795" w:rsidR="00541952" w:rsidRPr="000318AE" w:rsidRDefault="00541952" w:rsidP="000318AE">
      <w:pPr>
        <w:spacing w:line="276" w:lineRule="auto"/>
        <w:rPr>
          <w:rFonts w:asciiTheme="minorHAnsi" w:hAnsiTheme="minorHAnsi" w:cstheme="minorHAnsi"/>
          <w:szCs w:val="20"/>
        </w:rPr>
      </w:pPr>
      <w:r w:rsidRPr="000318AE">
        <w:rPr>
          <w:rFonts w:asciiTheme="minorHAnsi" w:hAnsiTheme="minorHAnsi" w:cstheme="minorHAnsi"/>
          <w:szCs w:val="20"/>
        </w:rPr>
        <w:t xml:space="preserve">Naručitelj i gospodarski subjekti komuniciraju i razmjenjuju podatke </w:t>
      </w:r>
      <w:r w:rsidR="002E26BC" w:rsidRPr="000318AE">
        <w:rPr>
          <w:rFonts w:asciiTheme="minorHAnsi" w:hAnsiTheme="minorHAnsi" w:cstheme="minorHAnsi"/>
          <w:szCs w:val="20"/>
        </w:rPr>
        <w:t xml:space="preserve">isključivo </w:t>
      </w:r>
      <w:r w:rsidRPr="000318AE">
        <w:rPr>
          <w:rFonts w:asciiTheme="minorHAnsi" w:hAnsiTheme="minorHAnsi" w:cstheme="minorHAnsi"/>
          <w:szCs w:val="20"/>
        </w:rPr>
        <w:t xml:space="preserve">na hrvatskom jeziku elektroničkim sredstvima komunikacije. Komunikacija i razmjena podataka elektroničkim sredstvima provode se putem Elektroničkog oglasnika javne nabave Republike Hrvatske (dalje u tekstu: EOJN RH) ili putem adrese elektroničke pošte: </w:t>
      </w:r>
      <w:hyperlink r:id="rId17" w:history="1">
        <w:r w:rsidR="000318AE" w:rsidRPr="00B76035">
          <w:rPr>
            <w:rStyle w:val="Hiperveza"/>
            <w:rFonts w:asciiTheme="minorHAnsi" w:hAnsiTheme="minorHAnsi" w:cstheme="minorHAnsi"/>
            <w:szCs w:val="20"/>
          </w:rPr>
          <w:t>nabava@fzoeu.hr.</w:t>
        </w:r>
      </w:hyperlink>
      <w:r w:rsidR="000318AE">
        <w:rPr>
          <w:rFonts w:asciiTheme="minorHAnsi" w:hAnsiTheme="minorHAnsi" w:cstheme="minorHAnsi"/>
          <w:szCs w:val="20"/>
        </w:rPr>
        <w:t xml:space="preserve"> </w:t>
      </w:r>
    </w:p>
    <w:p w14:paraId="1187848B" w14:textId="13EDB5D1" w:rsidR="00541952" w:rsidRPr="000318AE" w:rsidRDefault="00541952" w:rsidP="000318AE">
      <w:pPr>
        <w:spacing w:line="276" w:lineRule="auto"/>
        <w:rPr>
          <w:rFonts w:asciiTheme="minorHAnsi" w:hAnsiTheme="minorHAnsi" w:cstheme="minorHAnsi"/>
          <w:szCs w:val="20"/>
        </w:rPr>
      </w:pPr>
      <w:r w:rsidRPr="000318AE">
        <w:rPr>
          <w:rFonts w:asciiTheme="minorHAnsi" w:hAnsiTheme="minorHAnsi" w:cstheme="minorHAnsi"/>
          <w:szCs w:val="20"/>
        </w:rPr>
        <w:t xml:space="preserve">Zahtjeve za dodatnim informacijama, objašnjenjima ili izmjenama u vezi s dokumentacijom o nabavi moguće je poslati putem modula unutar sustava EOJN RH koji se veže na elektroničku objavu poziva na nadmetanje ili putem adrese elektroničke pošte: </w:t>
      </w:r>
      <w:hyperlink r:id="rId18" w:history="1">
        <w:r w:rsidR="000318AE" w:rsidRPr="00B76035">
          <w:rPr>
            <w:rStyle w:val="Hiperveza"/>
            <w:rFonts w:asciiTheme="minorHAnsi" w:hAnsiTheme="minorHAnsi" w:cstheme="minorHAnsi"/>
            <w:szCs w:val="20"/>
          </w:rPr>
          <w:t xml:space="preserve">nabava@fzoeu.hr. </w:t>
        </w:r>
      </w:hyperlink>
      <w:r w:rsidRPr="000318AE">
        <w:rPr>
          <w:rFonts w:asciiTheme="minorHAnsi" w:hAnsiTheme="minorHAnsi" w:cstheme="minorHAnsi"/>
          <w:szCs w:val="20"/>
        </w:rPr>
        <w:t>U tekstu elektroničke pošte potrebno je navesti predmet nabave i evidencijski broj nabave.</w:t>
      </w:r>
    </w:p>
    <w:p w14:paraId="26BDF674" w14:textId="2164DA7C" w:rsidR="00850133" w:rsidRPr="00B95B59" w:rsidRDefault="00850133" w:rsidP="00850133">
      <w:pPr>
        <w:spacing w:line="276" w:lineRule="auto"/>
        <w:rPr>
          <w:rFonts w:asciiTheme="minorHAnsi" w:hAnsiTheme="minorHAnsi" w:cstheme="minorHAnsi"/>
          <w:szCs w:val="20"/>
        </w:rPr>
      </w:pPr>
      <w:r w:rsidRPr="00B95B59">
        <w:rPr>
          <w:rFonts w:asciiTheme="minorHAnsi" w:hAnsiTheme="minorHAnsi" w:cstheme="minorHAnsi"/>
          <w:szCs w:val="20"/>
        </w:rPr>
        <w:t>Pod uvjetom da je zahtjev dostavljen pravodobno, javni naručitelj obvezan je odgovor, dodatne informacije i objašnjenja bez odgode, a najkasnije tijekom šestog dana prije roka određenog za dostavu ponuda staviti na raspolaganje na isti način i na istim internetskim stranicama kao i osnovnu dokumentaciju (</w:t>
      </w:r>
      <w:hyperlink r:id="rId19" w:history="1">
        <w:r w:rsidR="000318AE" w:rsidRPr="00B76035">
          <w:rPr>
            <w:rStyle w:val="Hiperveza"/>
            <w:rFonts w:asciiTheme="minorHAnsi" w:hAnsiTheme="minorHAnsi" w:cstheme="minorHAnsi"/>
            <w:szCs w:val="20"/>
          </w:rPr>
          <w:t>https://eojn.nn.hr/Oglasnik</w:t>
        </w:r>
      </w:hyperlink>
      <w:r w:rsidR="000318AE">
        <w:rPr>
          <w:rFonts w:asciiTheme="minorHAnsi" w:hAnsiTheme="minorHAnsi" w:cstheme="minorHAnsi"/>
          <w:szCs w:val="20"/>
        </w:rPr>
        <w:t>)</w:t>
      </w:r>
      <w:r w:rsidRPr="00B95B59">
        <w:rPr>
          <w:rFonts w:asciiTheme="minorHAnsi" w:hAnsiTheme="minorHAnsi" w:cstheme="minorHAnsi"/>
          <w:szCs w:val="20"/>
        </w:rPr>
        <w:t xml:space="preserve">, bez navođenja podataka o podnositelju zahtjeva. </w:t>
      </w:r>
    </w:p>
    <w:p w14:paraId="60A4794F" w14:textId="77777777" w:rsidR="00850133" w:rsidRPr="00B95B59" w:rsidRDefault="00850133" w:rsidP="00850133">
      <w:pPr>
        <w:spacing w:line="276" w:lineRule="auto"/>
        <w:rPr>
          <w:rFonts w:asciiTheme="minorHAnsi" w:hAnsiTheme="minorHAnsi" w:cstheme="minorHAnsi"/>
          <w:szCs w:val="20"/>
        </w:rPr>
      </w:pPr>
      <w:r w:rsidRPr="00B95B59">
        <w:rPr>
          <w:rFonts w:asciiTheme="minorHAnsi" w:hAnsiTheme="minorHAnsi" w:cstheme="minorHAnsi"/>
          <w:szCs w:val="20"/>
        </w:rPr>
        <w:t xml:space="preserve">Zahtjev je pravodoban ako je dostavljen najkasnije tijekom osmog dana prije roka određenog za dostavu ponuda. </w:t>
      </w:r>
    </w:p>
    <w:p w14:paraId="724A4820" w14:textId="3618699F" w:rsidR="00850133" w:rsidRPr="00B26CA6" w:rsidRDefault="00850133" w:rsidP="00850133">
      <w:pPr>
        <w:pStyle w:val="Stil2"/>
      </w:pPr>
      <w:r w:rsidRPr="00B95B59">
        <w:rPr>
          <w:rFonts w:asciiTheme="minorHAnsi" w:hAnsiTheme="minorHAnsi" w:cstheme="minorHAnsi"/>
        </w:rPr>
        <w:t>Naručitelj će Dokumentaciju o nabavi i svu moguću dodatnu dokumentaciju neograničeno i u cijelosti elektronički staviti na raspolaganje putem Elektroničkog oglasnika javne nabave</w:t>
      </w:r>
      <w:r>
        <w:rPr>
          <w:rFonts w:asciiTheme="minorHAnsi" w:hAnsiTheme="minorHAnsi" w:cstheme="minorHAnsi"/>
        </w:rPr>
        <w:t>.</w:t>
      </w:r>
    </w:p>
    <w:p w14:paraId="12FF6570" w14:textId="2E72CCD1" w:rsidR="000751BE" w:rsidRPr="00B26CA6" w:rsidRDefault="000751BE" w:rsidP="00746006">
      <w:pPr>
        <w:spacing w:line="276" w:lineRule="auto"/>
        <w:rPr>
          <w:rFonts w:asciiTheme="minorHAnsi" w:hAnsiTheme="minorHAnsi" w:cstheme="minorHAnsi"/>
          <w:szCs w:val="20"/>
        </w:rPr>
      </w:pPr>
      <w:r w:rsidRPr="00B26CA6">
        <w:rPr>
          <w:rFonts w:asciiTheme="minorHAnsi" w:hAnsiTheme="minorHAnsi" w:cstheme="minorHAnsi"/>
          <w:szCs w:val="20"/>
        </w:rPr>
        <w:t xml:space="preserve">Detaljne upute o načinu komunikacije između gospodarskih subjekata i naručitelja u roku za dostavu ponuda putem sustava EOJN RH-a dostupne su na stranicama Oglasnika, na adresi: </w:t>
      </w:r>
      <w:hyperlink r:id="rId20" w:history="1">
        <w:r w:rsidR="00CD404B" w:rsidRPr="00B26CA6">
          <w:rPr>
            <w:rStyle w:val="Hiperveza"/>
            <w:rFonts w:asciiTheme="minorHAnsi" w:hAnsiTheme="minorHAnsi" w:cstheme="minorHAnsi"/>
            <w:szCs w:val="20"/>
          </w:rPr>
          <w:t>https://eojn.nn.hr</w:t>
        </w:r>
      </w:hyperlink>
      <w:r w:rsidR="002E26BC">
        <w:rPr>
          <w:rStyle w:val="Hiperveza"/>
          <w:rFonts w:asciiTheme="minorHAnsi" w:hAnsiTheme="minorHAnsi" w:cstheme="minorHAnsi"/>
          <w:szCs w:val="20"/>
        </w:rPr>
        <w:t>/Oglasnik</w:t>
      </w:r>
      <w:r w:rsidRPr="00B26CA6">
        <w:rPr>
          <w:rFonts w:asciiTheme="minorHAnsi" w:hAnsiTheme="minorHAnsi" w:cstheme="minorHAnsi"/>
          <w:szCs w:val="20"/>
        </w:rPr>
        <w:t>.</w:t>
      </w:r>
    </w:p>
    <w:p w14:paraId="06D28C08" w14:textId="4C42E32B" w:rsidR="00CD404B" w:rsidRDefault="00CD404B" w:rsidP="00746006">
      <w:pPr>
        <w:spacing w:line="276" w:lineRule="auto"/>
        <w:rPr>
          <w:rFonts w:asciiTheme="minorHAnsi" w:hAnsiTheme="minorHAnsi" w:cstheme="minorHAnsi"/>
          <w:szCs w:val="20"/>
        </w:rPr>
      </w:pPr>
      <w:r w:rsidRPr="00B26CA6">
        <w:rPr>
          <w:rFonts w:asciiTheme="minorHAnsi" w:hAnsiTheme="minorHAnsi" w:cstheme="minorHAnsi"/>
          <w:szCs w:val="20"/>
        </w:rPr>
        <w:t>Iznimno, Naručitelj i gospodarski subjekti mogu komunicirati usmenim putem ako se ta komunikacija ne odnosi na ključne elemente postupka javne nabave, pod uvjetom da je njezin sadržaj u zadov</w:t>
      </w:r>
      <w:r w:rsidR="00282FEF" w:rsidRPr="00B26CA6">
        <w:rPr>
          <w:rFonts w:asciiTheme="minorHAnsi" w:hAnsiTheme="minorHAnsi" w:cstheme="minorHAnsi"/>
          <w:szCs w:val="20"/>
        </w:rPr>
        <w:t xml:space="preserve">oljavajućoj mjeri dokumentiran. </w:t>
      </w:r>
      <w:r w:rsidRPr="00B26CA6">
        <w:rPr>
          <w:rFonts w:asciiTheme="minorHAnsi" w:hAnsiTheme="minorHAnsi" w:cstheme="minorHAnsi"/>
          <w:szCs w:val="20"/>
        </w:rPr>
        <w:t>Ključni elementi postupka javne nabave uključuju dokumentaciju o nabavi i ponude.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14:paraId="3D11BE6A" w14:textId="01C94576" w:rsidR="00850133" w:rsidRDefault="00850133" w:rsidP="00746006">
      <w:pPr>
        <w:spacing w:line="276" w:lineRule="auto"/>
        <w:rPr>
          <w:rFonts w:asciiTheme="minorHAnsi" w:hAnsiTheme="minorHAnsi" w:cstheme="minorHAnsi"/>
          <w:szCs w:val="20"/>
        </w:rPr>
      </w:pPr>
      <w:r w:rsidRPr="00850133">
        <w:rPr>
          <w:rFonts w:asciiTheme="minorHAnsi" w:hAnsiTheme="minorHAnsi" w:cstheme="minorHAnsi"/>
          <w:szCs w:val="20"/>
        </w:rPr>
        <w:t>U slučaju nastupa okolnosti iz članka 60. stavak 1. ZJN 2016 komunikacija između Naručitelja i gospodarskih subjekta se odvija putem ovlaštenog pružatelja poštanskih usluga ili druge odgovarajuće kurirske službe, telefaksom ili njihovim kombiniranjem s elektroničkim sredstvima.</w:t>
      </w:r>
    </w:p>
    <w:p w14:paraId="203FF0B9" w14:textId="24F66653" w:rsidR="006B1C2B" w:rsidRPr="00B26CA6" w:rsidRDefault="006B1C2B" w:rsidP="008A75EA">
      <w:pPr>
        <w:pStyle w:val="Naslov2"/>
      </w:pPr>
      <w:bookmarkStart w:id="25" w:name="_Toc18580999"/>
      <w:r w:rsidRPr="00B26CA6">
        <w:t>Evidencijski broj nabave</w:t>
      </w:r>
      <w:bookmarkEnd w:id="25"/>
    </w:p>
    <w:p w14:paraId="5002B303" w14:textId="77777777" w:rsidR="006B1C2B" w:rsidRDefault="006B1C2B" w:rsidP="006B1C2B">
      <w:pPr>
        <w:spacing w:line="276" w:lineRule="auto"/>
        <w:rPr>
          <w:rFonts w:asciiTheme="minorHAnsi" w:hAnsiTheme="minorHAnsi" w:cstheme="minorHAnsi"/>
        </w:rPr>
      </w:pPr>
      <w:r w:rsidRPr="00B26CA6">
        <w:rPr>
          <w:rFonts w:asciiTheme="minorHAnsi" w:hAnsiTheme="minorHAnsi" w:cstheme="minorHAnsi"/>
        </w:rPr>
        <w:t>E-VV-</w:t>
      </w:r>
      <w:r>
        <w:rPr>
          <w:rFonts w:asciiTheme="minorHAnsi" w:hAnsiTheme="minorHAnsi" w:cstheme="minorHAnsi"/>
        </w:rPr>
        <w:t>9</w:t>
      </w:r>
      <w:r w:rsidRPr="00B26CA6">
        <w:rPr>
          <w:rFonts w:asciiTheme="minorHAnsi" w:hAnsiTheme="minorHAnsi" w:cstheme="minorHAnsi"/>
        </w:rPr>
        <w:t>/201</w:t>
      </w:r>
      <w:r>
        <w:rPr>
          <w:rFonts w:asciiTheme="minorHAnsi" w:hAnsiTheme="minorHAnsi" w:cstheme="minorHAnsi"/>
        </w:rPr>
        <w:t>9/R1</w:t>
      </w:r>
    </w:p>
    <w:p w14:paraId="6AE32585" w14:textId="5E8150AF" w:rsidR="005830A6" w:rsidRPr="00B26CA6" w:rsidRDefault="004851B2" w:rsidP="008A75EA">
      <w:pPr>
        <w:pStyle w:val="Naslov2"/>
      </w:pPr>
      <w:bookmarkStart w:id="26" w:name="_Toc422146421"/>
      <w:bookmarkStart w:id="27" w:name="_Toc422146719"/>
      <w:bookmarkStart w:id="28" w:name="_Toc422146762"/>
      <w:bookmarkStart w:id="29" w:name="_Toc424732409"/>
      <w:bookmarkStart w:id="30" w:name="_Toc422051942"/>
      <w:bookmarkStart w:id="31" w:name="_Toc422066947"/>
      <w:bookmarkStart w:id="32" w:name="_Toc18581000"/>
      <w:r w:rsidRPr="00B26CA6">
        <w:t>Popis gospodarskih subjekata s kojima je naručitelj u sukobu interesa</w:t>
      </w:r>
      <w:bookmarkEnd w:id="26"/>
      <w:bookmarkEnd w:id="27"/>
      <w:bookmarkEnd w:id="28"/>
      <w:bookmarkEnd w:id="29"/>
      <w:bookmarkEnd w:id="30"/>
      <w:bookmarkEnd w:id="31"/>
      <w:bookmarkEnd w:id="32"/>
    </w:p>
    <w:p w14:paraId="04340C9C" w14:textId="1D15E45E" w:rsidR="00541952" w:rsidRPr="007E690B" w:rsidRDefault="00541952" w:rsidP="007E690B">
      <w:pPr>
        <w:spacing w:line="276" w:lineRule="auto"/>
        <w:rPr>
          <w:rFonts w:asciiTheme="minorHAnsi" w:hAnsiTheme="minorHAnsi" w:cstheme="minorHAnsi"/>
          <w:szCs w:val="20"/>
        </w:rPr>
      </w:pPr>
      <w:bookmarkStart w:id="33" w:name="_Ref361315343"/>
      <w:bookmarkStart w:id="34" w:name="_Toc377632654"/>
      <w:bookmarkStart w:id="35" w:name="_Toc422051941"/>
      <w:bookmarkStart w:id="36" w:name="_Toc422066946"/>
      <w:bookmarkStart w:id="37" w:name="_Toc422146420"/>
      <w:bookmarkStart w:id="38" w:name="_Toc422146718"/>
      <w:bookmarkStart w:id="39" w:name="_Toc422146761"/>
      <w:bookmarkStart w:id="40" w:name="_Toc435198519"/>
      <w:bookmarkStart w:id="41" w:name="_Toc365993277"/>
      <w:bookmarkStart w:id="42" w:name="_Toc377632656"/>
      <w:r w:rsidRPr="007E690B">
        <w:rPr>
          <w:rFonts w:asciiTheme="minorHAnsi" w:hAnsiTheme="minorHAnsi" w:cstheme="minorHAnsi"/>
          <w:szCs w:val="20"/>
        </w:rPr>
        <w:t>Sukladno članku 80. stavak 2. točka 1. ZJN 2016 Fond za zaštitu okoliša i energetsku učinkovitost kao javni naručitelj ne smije sklapati okvirne sporazume, odnosno ugovore o javnoj nabavi u smislu odredbi članaka 76. i 77. ZJN 2016 sa sljedećim gospodarskim subjektima</w:t>
      </w:r>
      <w:r w:rsidR="007E690B">
        <w:rPr>
          <w:rFonts w:asciiTheme="minorHAnsi" w:hAnsiTheme="minorHAnsi" w:cstheme="minorHAnsi"/>
          <w:szCs w:val="20"/>
        </w:rPr>
        <w:t xml:space="preserve"> (u svojstvu ponuditelja, člana zajednice ponuditelja ili podugovaratelja odabranom ponuditelju)</w:t>
      </w:r>
      <w:r w:rsidRPr="007E690B">
        <w:rPr>
          <w:rFonts w:asciiTheme="minorHAnsi" w:hAnsiTheme="minorHAnsi" w:cstheme="minorHAnsi"/>
          <w:szCs w:val="20"/>
        </w:rPr>
        <w:t>:</w:t>
      </w:r>
    </w:p>
    <w:p w14:paraId="144AB1F4" w14:textId="77777777" w:rsidR="002361D1" w:rsidRPr="00F13DA8" w:rsidRDefault="002361D1" w:rsidP="00CA286A">
      <w:pPr>
        <w:numPr>
          <w:ilvl w:val="0"/>
          <w:numId w:val="81"/>
        </w:numPr>
        <w:shd w:val="clear" w:color="auto" w:fill="FFFFFF"/>
        <w:tabs>
          <w:tab w:val="num" w:pos="360"/>
        </w:tabs>
        <w:spacing w:before="0" w:after="0" w:line="240" w:lineRule="auto"/>
        <w:jc w:val="left"/>
        <w:rPr>
          <w:rFonts w:ascii="Calibri" w:hAnsi="Calibri" w:cs="Times New Roman"/>
          <w:lang w:eastAsia="hr-HR"/>
        </w:rPr>
      </w:pPr>
      <w:r w:rsidRPr="00F13DA8">
        <w:rPr>
          <w:rFonts w:ascii="Calibri" w:hAnsi="Calibri" w:cs="Times New Roman"/>
          <w:lang w:eastAsia="hr-HR"/>
        </w:rPr>
        <w:t>CALENDULA d.o.o., Josipa Hamma 25, Zagreb, OIB: 05256693259</w:t>
      </w:r>
    </w:p>
    <w:p w14:paraId="1099A580" w14:textId="77777777" w:rsidR="002361D1" w:rsidRPr="00F13DA8" w:rsidRDefault="002361D1" w:rsidP="00CA286A">
      <w:pPr>
        <w:numPr>
          <w:ilvl w:val="0"/>
          <w:numId w:val="81"/>
        </w:numPr>
        <w:shd w:val="clear" w:color="auto" w:fill="FFFFFF"/>
        <w:tabs>
          <w:tab w:val="num" w:pos="360"/>
        </w:tabs>
        <w:spacing w:before="0" w:after="0" w:line="240" w:lineRule="auto"/>
        <w:jc w:val="left"/>
        <w:rPr>
          <w:rFonts w:ascii="Calibri" w:hAnsi="Calibri" w:cs="Times New Roman"/>
          <w:lang w:eastAsia="hr-HR"/>
        </w:rPr>
      </w:pPr>
      <w:r w:rsidRPr="00F13DA8">
        <w:rPr>
          <w:rFonts w:ascii="Calibri" w:hAnsi="Calibri" w:cs="Times New Roman"/>
          <w:lang w:eastAsia="hr-HR"/>
        </w:rPr>
        <w:t>PROXIMA CENTAURI INSURANCE BROKERS d.o.o., Zavrtnica 36, OIB: 88278870696</w:t>
      </w:r>
    </w:p>
    <w:p w14:paraId="716EDA64" w14:textId="77777777" w:rsidR="002361D1" w:rsidRPr="00F13DA8" w:rsidRDefault="002361D1" w:rsidP="00CA286A">
      <w:pPr>
        <w:numPr>
          <w:ilvl w:val="0"/>
          <w:numId w:val="81"/>
        </w:numPr>
        <w:shd w:val="clear" w:color="auto" w:fill="FFFFFF"/>
        <w:tabs>
          <w:tab w:val="num" w:pos="360"/>
        </w:tabs>
        <w:spacing w:before="0" w:after="0" w:line="240" w:lineRule="auto"/>
        <w:jc w:val="left"/>
        <w:rPr>
          <w:rFonts w:ascii="Calibri" w:hAnsi="Calibri" w:cs="Times New Roman"/>
          <w:lang w:eastAsia="hr-HR"/>
        </w:rPr>
      </w:pPr>
      <w:r w:rsidRPr="00F13DA8">
        <w:rPr>
          <w:rFonts w:ascii="Calibri" w:hAnsi="Calibri" w:cs="Times New Roman"/>
          <w:lang w:eastAsia="hr-HR"/>
        </w:rPr>
        <w:lastRenderedPageBreak/>
        <w:t>DIGITAL PROGRES d.o.o., Ljudevita Gaja 18, Sveti Ivan Zelina, OIB: 94046305905</w:t>
      </w:r>
    </w:p>
    <w:p w14:paraId="44BD25B0" w14:textId="77777777" w:rsidR="002361D1" w:rsidRPr="00F13DA8" w:rsidRDefault="002361D1" w:rsidP="00CA286A">
      <w:pPr>
        <w:numPr>
          <w:ilvl w:val="0"/>
          <w:numId w:val="81"/>
        </w:numPr>
        <w:shd w:val="clear" w:color="auto" w:fill="FFFFFF"/>
        <w:tabs>
          <w:tab w:val="num" w:pos="360"/>
        </w:tabs>
        <w:spacing w:before="0" w:after="0" w:line="240" w:lineRule="auto"/>
        <w:jc w:val="left"/>
        <w:rPr>
          <w:rFonts w:ascii="Calibri" w:hAnsi="Calibri" w:cs="Times New Roman"/>
          <w:lang w:eastAsia="hr-HR"/>
        </w:rPr>
      </w:pPr>
      <w:r w:rsidRPr="00F13DA8">
        <w:rPr>
          <w:rFonts w:ascii="Calibri" w:hAnsi="Calibri" w:cs="Times New Roman"/>
          <w:lang w:eastAsia="hr-HR"/>
        </w:rPr>
        <w:t>PRIGORJE DANAS j.d.o.o., Ljudevita Gaja 18, Sveti Ivan Zelina, OIB: 69745546892</w:t>
      </w:r>
    </w:p>
    <w:p w14:paraId="275BB86A" w14:textId="77777777" w:rsidR="002361D1" w:rsidRPr="00F13DA8" w:rsidRDefault="002361D1" w:rsidP="00CA286A">
      <w:pPr>
        <w:numPr>
          <w:ilvl w:val="0"/>
          <w:numId w:val="81"/>
        </w:numPr>
        <w:shd w:val="clear" w:color="auto" w:fill="FFFFFF"/>
        <w:tabs>
          <w:tab w:val="num" w:pos="360"/>
        </w:tabs>
        <w:spacing w:before="0" w:after="0" w:line="240" w:lineRule="auto"/>
        <w:jc w:val="left"/>
        <w:rPr>
          <w:rFonts w:ascii="Calibri" w:hAnsi="Calibri" w:cs="Times New Roman"/>
          <w:lang w:eastAsia="hr-HR"/>
        </w:rPr>
      </w:pPr>
      <w:r w:rsidRPr="00F13DA8">
        <w:rPr>
          <w:rFonts w:ascii="Calibri" w:hAnsi="Calibri" w:cs="Times New Roman"/>
          <w:lang w:eastAsia="hr-HR"/>
        </w:rPr>
        <w:t>Odvjetnički ured Renata Pejanović, Gajeva 57, Zagreb, OIB: 68357295484</w:t>
      </w:r>
    </w:p>
    <w:p w14:paraId="04BE8E6E" w14:textId="77777777" w:rsidR="002361D1" w:rsidRPr="00F13DA8" w:rsidRDefault="002361D1" w:rsidP="00CA286A">
      <w:pPr>
        <w:numPr>
          <w:ilvl w:val="0"/>
          <w:numId w:val="81"/>
        </w:numPr>
        <w:shd w:val="clear" w:color="auto" w:fill="FFFFFF"/>
        <w:tabs>
          <w:tab w:val="num" w:pos="360"/>
        </w:tabs>
        <w:spacing w:before="0" w:after="0" w:line="240" w:lineRule="auto"/>
        <w:jc w:val="left"/>
        <w:rPr>
          <w:rFonts w:ascii="Calibri" w:hAnsi="Calibri" w:cs="Times New Roman"/>
          <w:lang w:eastAsia="hr-HR"/>
        </w:rPr>
      </w:pPr>
      <w:r w:rsidRPr="00F13DA8">
        <w:rPr>
          <w:rFonts w:ascii="Calibri" w:hAnsi="Calibri" w:cs="Times New Roman"/>
          <w:lang w:eastAsia="hr-HR"/>
        </w:rPr>
        <w:t>Bol luxury bar j.d.o.o., Put Oleandera 2, Bol, OIB: 03277972490</w:t>
      </w:r>
    </w:p>
    <w:p w14:paraId="1D6AD639" w14:textId="77777777" w:rsidR="002361D1" w:rsidRPr="00F13DA8" w:rsidRDefault="002361D1" w:rsidP="00CA286A">
      <w:pPr>
        <w:numPr>
          <w:ilvl w:val="0"/>
          <w:numId w:val="81"/>
        </w:numPr>
        <w:shd w:val="clear" w:color="auto" w:fill="FFFFFF"/>
        <w:tabs>
          <w:tab w:val="num" w:pos="360"/>
        </w:tabs>
        <w:spacing w:before="0" w:after="0" w:line="240" w:lineRule="auto"/>
        <w:jc w:val="left"/>
        <w:rPr>
          <w:rFonts w:ascii="Calibri" w:hAnsi="Calibri" w:cs="Times New Roman"/>
          <w:lang w:eastAsia="hr-HR"/>
        </w:rPr>
      </w:pPr>
      <w:r w:rsidRPr="00F13DA8">
        <w:rPr>
          <w:rFonts w:ascii="Calibri" w:hAnsi="Calibri" w:cs="Times New Roman"/>
          <w:lang w:eastAsia="hr-HR"/>
        </w:rPr>
        <w:t>Zajednički odvjetnički ured Bartolić i Bartolić, Palmotićeva 27, Zagreb,  OIB: 21407282089</w:t>
      </w:r>
    </w:p>
    <w:p w14:paraId="26A90E64" w14:textId="77777777" w:rsidR="002361D1" w:rsidRPr="00F13DA8" w:rsidRDefault="002361D1" w:rsidP="00CA286A">
      <w:pPr>
        <w:numPr>
          <w:ilvl w:val="0"/>
          <w:numId w:val="81"/>
        </w:numPr>
        <w:shd w:val="clear" w:color="auto" w:fill="FFFFFF"/>
        <w:tabs>
          <w:tab w:val="num" w:pos="360"/>
        </w:tabs>
        <w:spacing w:before="0" w:after="0" w:line="240" w:lineRule="auto"/>
        <w:jc w:val="left"/>
        <w:rPr>
          <w:rFonts w:ascii="Calibri" w:hAnsi="Calibri" w:cs="Times New Roman"/>
          <w:lang w:eastAsia="hr-HR"/>
        </w:rPr>
      </w:pPr>
      <w:r w:rsidRPr="00F13DA8">
        <w:rPr>
          <w:rFonts w:ascii="Calibri" w:hAnsi="Calibri" w:cs="Times New Roman"/>
          <w:lang w:eastAsia="hr-HR"/>
        </w:rPr>
        <w:t>Laščina consulting d.o.o., Heinzelova 66, Zagreb, OIB: 31855247434</w:t>
      </w:r>
    </w:p>
    <w:p w14:paraId="3E99E952" w14:textId="62B62B8D" w:rsidR="002361D1" w:rsidRDefault="002361D1" w:rsidP="00CA286A">
      <w:pPr>
        <w:numPr>
          <w:ilvl w:val="0"/>
          <w:numId w:val="81"/>
        </w:numPr>
        <w:shd w:val="clear" w:color="auto" w:fill="FFFFFF"/>
        <w:tabs>
          <w:tab w:val="num" w:pos="360"/>
        </w:tabs>
        <w:spacing w:before="0" w:after="0" w:line="240" w:lineRule="auto"/>
        <w:jc w:val="left"/>
        <w:rPr>
          <w:rFonts w:ascii="Calibri" w:hAnsi="Calibri" w:cs="Times New Roman"/>
          <w:lang w:eastAsia="hr-HR"/>
        </w:rPr>
      </w:pPr>
      <w:r w:rsidRPr="00F13DA8">
        <w:rPr>
          <w:rFonts w:ascii="Calibri" w:hAnsi="Calibri" w:cs="Times New Roman"/>
          <w:lang w:eastAsia="hr-HR"/>
        </w:rPr>
        <w:t xml:space="preserve">Odvjetnik Danijel Kardum,  </w:t>
      </w:r>
      <w:r w:rsidR="008A3EA0">
        <w:rPr>
          <w:rFonts w:ascii="Calibri" w:hAnsi="Calibri" w:cs="Times New Roman"/>
          <w:lang w:eastAsia="hr-HR"/>
        </w:rPr>
        <w:t>Jarnovićeva 17</w:t>
      </w:r>
      <w:r w:rsidR="00B42F33">
        <w:rPr>
          <w:rFonts w:ascii="Calibri" w:hAnsi="Calibri" w:cs="Times New Roman"/>
          <w:lang w:eastAsia="hr-HR"/>
        </w:rPr>
        <w:t>J</w:t>
      </w:r>
      <w:r w:rsidRPr="00F13DA8">
        <w:rPr>
          <w:rFonts w:ascii="Calibri" w:hAnsi="Calibri" w:cs="Times New Roman"/>
          <w:lang w:eastAsia="hr-HR"/>
        </w:rPr>
        <w:t>, Zagreb,</w:t>
      </w:r>
      <w:r>
        <w:rPr>
          <w:rFonts w:ascii="Calibri" w:hAnsi="Calibri" w:cs="Times New Roman"/>
          <w:lang w:eastAsia="hr-HR"/>
        </w:rPr>
        <w:t>OIB 00832697992</w:t>
      </w:r>
    </w:p>
    <w:p w14:paraId="510372C8" w14:textId="64AA0B1F" w:rsidR="002361D1" w:rsidRPr="00F13DA8" w:rsidRDefault="002361D1" w:rsidP="00CA286A">
      <w:pPr>
        <w:numPr>
          <w:ilvl w:val="0"/>
          <w:numId w:val="81"/>
        </w:numPr>
        <w:shd w:val="clear" w:color="auto" w:fill="FFFFFF"/>
        <w:tabs>
          <w:tab w:val="num" w:pos="360"/>
        </w:tabs>
        <w:spacing w:before="0" w:after="0" w:line="240" w:lineRule="auto"/>
        <w:jc w:val="left"/>
        <w:rPr>
          <w:rFonts w:ascii="Calibri" w:hAnsi="Calibri" w:cs="Times New Roman"/>
          <w:lang w:eastAsia="hr-HR"/>
        </w:rPr>
      </w:pPr>
      <w:r>
        <w:rPr>
          <w:rFonts w:ascii="Calibri" w:hAnsi="Calibri" w:cs="Times New Roman"/>
          <w:lang w:eastAsia="hr-HR"/>
        </w:rPr>
        <w:t>IPZ UNIPROJEKT MCF d.o.o., Ivana Banjavčića 22, 10 000 Zagreb (OIB449521016559</w:t>
      </w:r>
    </w:p>
    <w:p w14:paraId="3198C435" w14:textId="77777777" w:rsidR="002361D1" w:rsidRPr="00F13DA8" w:rsidRDefault="002361D1" w:rsidP="00CA286A">
      <w:pPr>
        <w:numPr>
          <w:ilvl w:val="0"/>
          <w:numId w:val="81"/>
        </w:numPr>
        <w:shd w:val="clear" w:color="auto" w:fill="FFFFFF"/>
        <w:tabs>
          <w:tab w:val="num" w:pos="360"/>
        </w:tabs>
        <w:spacing w:before="0" w:after="0" w:line="240" w:lineRule="auto"/>
        <w:jc w:val="left"/>
        <w:rPr>
          <w:rFonts w:ascii="Calibri" w:hAnsi="Calibri" w:cs="Times New Roman"/>
          <w:lang w:eastAsia="hr-HR"/>
        </w:rPr>
      </w:pPr>
      <w:r w:rsidRPr="00F13DA8">
        <w:rPr>
          <w:rFonts w:ascii="Calibri" w:hAnsi="Calibri" w:cs="Times New Roman"/>
          <w:lang w:eastAsia="hr-HR"/>
        </w:rPr>
        <w:t>EXSTRUCTA d.o.o., Sortina 1 a, Zagreb, OIB 30281373044</w:t>
      </w:r>
    </w:p>
    <w:p w14:paraId="4CAC01CA" w14:textId="77777777" w:rsidR="002361D1" w:rsidRPr="00F13DA8" w:rsidRDefault="002361D1" w:rsidP="00CA286A">
      <w:pPr>
        <w:numPr>
          <w:ilvl w:val="0"/>
          <w:numId w:val="81"/>
        </w:numPr>
        <w:shd w:val="clear" w:color="auto" w:fill="FFFFFF"/>
        <w:tabs>
          <w:tab w:val="num" w:pos="360"/>
        </w:tabs>
        <w:spacing w:before="0" w:after="0" w:line="240" w:lineRule="auto"/>
        <w:jc w:val="left"/>
        <w:rPr>
          <w:rFonts w:ascii="Calibri" w:hAnsi="Calibri" w:cs="Times New Roman"/>
          <w:lang w:eastAsia="hr-HR"/>
        </w:rPr>
      </w:pPr>
      <w:r w:rsidRPr="00F13DA8">
        <w:rPr>
          <w:rFonts w:ascii="Calibri" w:hAnsi="Calibri" w:cs="Times New Roman"/>
          <w:lang w:eastAsia="hr-HR"/>
        </w:rPr>
        <w:t>MAXICON d.o.o., Kružna 22, Zagreb, OIB: 68880298575</w:t>
      </w:r>
    </w:p>
    <w:p w14:paraId="1886927D" w14:textId="263C89AF" w:rsidR="000318AE" w:rsidRDefault="002361D1" w:rsidP="00580E00">
      <w:pPr>
        <w:numPr>
          <w:ilvl w:val="0"/>
          <w:numId w:val="81"/>
        </w:numPr>
        <w:shd w:val="clear" w:color="auto" w:fill="FFFFFF"/>
        <w:tabs>
          <w:tab w:val="num" w:pos="360"/>
        </w:tabs>
        <w:spacing w:before="0" w:after="0" w:line="240" w:lineRule="auto"/>
        <w:jc w:val="left"/>
        <w:rPr>
          <w:rFonts w:ascii="Calibri" w:hAnsi="Calibri" w:cs="Times New Roman"/>
          <w:lang w:eastAsia="hr-HR"/>
        </w:rPr>
      </w:pPr>
      <w:r w:rsidRPr="00F13DA8">
        <w:rPr>
          <w:rFonts w:ascii="Calibri" w:hAnsi="Calibri" w:cs="Times New Roman"/>
          <w:lang w:eastAsia="hr-HR"/>
        </w:rPr>
        <w:t>PANGEO PROJEKT d.o.o., Marijana Haberlea 6, Zagreb, OIB: 98047699480</w:t>
      </w:r>
      <w:bookmarkEnd w:id="33"/>
      <w:bookmarkEnd w:id="34"/>
      <w:bookmarkEnd w:id="35"/>
      <w:bookmarkEnd w:id="36"/>
      <w:bookmarkEnd w:id="37"/>
      <w:bookmarkEnd w:id="38"/>
      <w:bookmarkEnd w:id="39"/>
      <w:bookmarkEnd w:id="40"/>
    </w:p>
    <w:p w14:paraId="49D608DC" w14:textId="71255A97" w:rsidR="00D9792A" w:rsidRPr="00580E00" w:rsidRDefault="00D9792A" w:rsidP="00580E00">
      <w:pPr>
        <w:numPr>
          <w:ilvl w:val="0"/>
          <w:numId w:val="81"/>
        </w:numPr>
        <w:shd w:val="clear" w:color="auto" w:fill="FFFFFF"/>
        <w:tabs>
          <w:tab w:val="num" w:pos="360"/>
        </w:tabs>
        <w:spacing w:before="0" w:after="0" w:line="240" w:lineRule="auto"/>
        <w:jc w:val="left"/>
        <w:rPr>
          <w:rFonts w:ascii="Calibri" w:hAnsi="Calibri" w:cs="Times New Roman"/>
          <w:lang w:eastAsia="hr-HR"/>
        </w:rPr>
      </w:pPr>
      <w:r>
        <w:rPr>
          <w:rFonts w:ascii="Calibri" w:hAnsi="Calibri" w:cs="Times New Roman"/>
          <w:lang w:eastAsia="hr-HR"/>
        </w:rPr>
        <w:t>Kanjon d.o.o, Slunj (grad Slunj) Zečev varoš 211, OIB:29757570688</w:t>
      </w:r>
    </w:p>
    <w:p w14:paraId="491BF8BD" w14:textId="50C2D626" w:rsidR="005830A6" w:rsidRPr="00B26CA6" w:rsidRDefault="005830A6" w:rsidP="008A75EA">
      <w:pPr>
        <w:pStyle w:val="Naslov2"/>
      </w:pPr>
      <w:bookmarkStart w:id="43" w:name="_Toc18581001"/>
      <w:bookmarkStart w:id="44" w:name="_Toc377632657"/>
      <w:bookmarkStart w:id="45" w:name="_Toc422051944"/>
      <w:bookmarkStart w:id="46" w:name="_Toc422066949"/>
      <w:bookmarkStart w:id="47" w:name="_Toc422146422"/>
      <w:bookmarkStart w:id="48" w:name="_Toc422146720"/>
      <w:bookmarkStart w:id="49" w:name="_Toc422146763"/>
      <w:bookmarkStart w:id="50" w:name="_Toc424732410"/>
      <w:bookmarkEnd w:id="41"/>
      <w:bookmarkEnd w:id="42"/>
      <w:r w:rsidRPr="00B26CA6">
        <w:t>Vrsta postupka javne nabave</w:t>
      </w:r>
      <w:bookmarkEnd w:id="43"/>
      <w:r w:rsidRPr="00B26CA6">
        <w:t xml:space="preserve"> </w:t>
      </w:r>
    </w:p>
    <w:p w14:paraId="51224459" w14:textId="55754E98" w:rsidR="005830A6" w:rsidRDefault="005830A6" w:rsidP="008C3881">
      <w:pPr>
        <w:spacing w:line="276" w:lineRule="auto"/>
        <w:rPr>
          <w:rFonts w:asciiTheme="minorHAnsi" w:hAnsiTheme="minorHAnsi" w:cstheme="minorHAnsi"/>
          <w:szCs w:val="20"/>
        </w:rPr>
      </w:pPr>
      <w:r w:rsidRPr="00B26CA6">
        <w:rPr>
          <w:rFonts w:asciiTheme="minorHAnsi" w:hAnsiTheme="minorHAnsi" w:cstheme="minorHAnsi"/>
          <w:szCs w:val="20"/>
        </w:rPr>
        <w:t>Otvoreni postupak javne nabave velike vrijednosti.</w:t>
      </w:r>
    </w:p>
    <w:p w14:paraId="2AA4F46F" w14:textId="2F7E6A10" w:rsidR="005830A6" w:rsidRPr="00B26CA6" w:rsidRDefault="005830A6" w:rsidP="008A75EA">
      <w:pPr>
        <w:pStyle w:val="Naslov2"/>
      </w:pPr>
      <w:bookmarkStart w:id="51" w:name="_Toc18581002"/>
      <w:r w:rsidRPr="00B26CA6">
        <w:t>Procijenjena vrijednost nabave</w:t>
      </w:r>
      <w:bookmarkEnd w:id="51"/>
    </w:p>
    <w:p w14:paraId="31E9B810" w14:textId="75C1F78E" w:rsidR="007B12BD" w:rsidRDefault="005830A6" w:rsidP="00746006">
      <w:pPr>
        <w:autoSpaceDE w:val="0"/>
        <w:autoSpaceDN w:val="0"/>
        <w:adjustRightInd w:val="0"/>
        <w:spacing w:line="276" w:lineRule="auto"/>
        <w:ind w:right="380"/>
        <w:rPr>
          <w:rFonts w:asciiTheme="minorHAnsi" w:hAnsiTheme="minorHAnsi" w:cstheme="minorHAnsi"/>
          <w:szCs w:val="20"/>
        </w:rPr>
      </w:pPr>
      <w:r w:rsidRPr="00B26CA6">
        <w:rPr>
          <w:rFonts w:asciiTheme="minorHAnsi" w:hAnsiTheme="minorHAnsi" w:cstheme="minorHAnsi"/>
          <w:szCs w:val="20"/>
        </w:rPr>
        <w:t xml:space="preserve">Procijenjena vrijednost nabave iznosi ukupno </w:t>
      </w:r>
      <w:r w:rsidR="002B5577" w:rsidRPr="00B26CA6">
        <w:rPr>
          <w:rFonts w:asciiTheme="minorHAnsi" w:hAnsiTheme="minorHAnsi" w:cstheme="minorHAnsi"/>
          <w:b/>
          <w:szCs w:val="20"/>
        </w:rPr>
        <w:t>2</w:t>
      </w:r>
      <w:r w:rsidR="00003D83" w:rsidRPr="00B26CA6">
        <w:rPr>
          <w:rFonts w:asciiTheme="minorHAnsi" w:hAnsiTheme="minorHAnsi" w:cstheme="minorHAnsi"/>
          <w:b/>
          <w:szCs w:val="20"/>
        </w:rPr>
        <w:t>70</w:t>
      </w:r>
      <w:r w:rsidR="00541952" w:rsidRPr="00B26CA6">
        <w:rPr>
          <w:rFonts w:asciiTheme="minorHAnsi" w:hAnsiTheme="minorHAnsi" w:cstheme="minorHAnsi"/>
          <w:b/>
          <w:szCs w:val="20"/>
        </w:rPr>
        <w:t>.</w:t>
      </w:r>
      <w:r w:rsidR="002B5577" w:rsidRPr="00B26CA6">
        <w:rPr>
          <w:rFonts w:asciiTheme="minorHAnsi" w:hAnsiTheme="minorHAnsi" w:cstheme="minorHAnsi"/>
          <w:b/>
          <w:szCs w:val="20"/>
        </w:rPr>
        <w:t>1</w:t>
      </w:r>
      <w:r w:rsidR="00003D83" w:rsidRPr="00B26CA6">
        <w:rPr>
          <w:rFonts w:asciiTheme="minorHAnsi" w:hAnsiTheme="minorHAnsi" w:cstheme="minorHAnsi"/>
          <w:b/>
          <w:szCs w:val="20"/>
        </w:rPr>
        <w:t>31</w:t>
      </w:r>
      <w:r w:rsidR="00541952" w:rsidRPr="00B26CA6">
        <w:rPr>
          <w:rFonts w:asciiTheme="minorHAnsi" w:hAnsiTheme="minorHAnsi" w:cstheme="minorHAnsi"/>
          <w:b/>
          <w:szCs w:val="20"/>
        </w:rPr>
        <w:t>.</w:t>
      </w:r>
      <w:r w:rsidR="00003D83" w:rsidRPr="00B26CA6">
        <w:rPr>
          <w:rFonts w:asciiTheme="minorHAnsi" w:hAnsiTheme="minorHAnsi" w:cstheme="minorHAnsi"/>
          <w:b/>
          <w:szCs w:val="20"/>
        </w:rPr>
        <w:t>112</w:t>
      </w:r>
      <w:r w:rsidR="00541952" w:rsidRPr="00B26CA6">
        <w:rPr>
          <w:rFonts w:asciiTheme="minorHAnsi" w:hAnsiTheme="minorHAnsi" w:cstheme="minorHAnsi"/>
          <w:b/>
          <w:szCs w:val="20"/>
        </w:rPr>
        <w:t>,</w:t>
      </w:r>
      <w:r w:rsidR="00003D83" w:rsidRPr="00B26CA6">
        <w:rPr>
          <w:rFonts w:asciiTheme="minorHAnsi" w:hAnsiTheme="minorHAnsi" w:cstheme="minorHAnsi"/>
          <w:b/>
          <w:szCs w:val="20"/>
        </w:rPr>
        <w:t>00</w:t>
      </w:r>
      <w:r w:rsidR="00521DE5" w:rsidRPr="00B26CA6">
        <w:rPr>
          <w:rFonts w:asciiTheme="minorHAnsi" w:hAnsiTheme="minorHAnsi" w:cstheme="minorHAnsi"/>
          <w:b/>
          <w:szCs w:val="20"/>
        </w:rPr>
        <w:t xml:space="preserve"> </w:t>
      </w:r>
      <w:r w:rsidRPr="00B26CA6">
        <w:rPr>
          <w:rFonts w:asciiTheme="minorHAnsi" w:hAnsiTheme="minorHAnsi" w:cstheme="minorHAnsi"/>
          <w:b/>
          <w:szCs w:val="20"/>
        </w:rPr>
        <w:t>kn bez PDV-a</w:t>
      </w:r>
      <w:r w:rsidRPr="00B26CA6">
        <w:rPr>
          <w:rFonts w:asciiTheme="minorHAnsi" w:hAnsiTheme="minorHAnsi" w:cstheme="minorHAnsi"/>
          <w:szCs w:val="20"/>
        </w:rPr>
        <w:t>.</w:t>
      </w:r>
    </w:p>
    <w:p w14:paraId="2043F1B2" w14:textId="1F8D8FBD" w:rsidR="005830A6" w:rsidRPr="00B26CA6" w:rsidRDefault="005830A6" w:rsidP="008A75EA">
      <w:pPr>
        <w:pStyle w:val="Naslov2"/>
      </w:pPr>
      <w:bookmarkStart w:id="52" w:name="_Toc18581003"/>
      <w:r w:rsidRPr="00B26CA6">
        <w:t>Vrsta ugovora o javnoj nabavi</w:t>
      </w:r>
      <w:bookmarkEnd w:id="52"/>
    </w:p>
    <w:p w14:paraId="699C0C75" w14:textId="249E9A39" w:rsidR="005830A6" w:rsidRDefault="007A0BBB" w:rsidP="0084060F">
      <w:pPr>
        <w:autoSpaceDE w:val="0"/>
        <w:autoSpaceDN w:val="0"/>
        <w:adjustRightInd w:val="0"/>
        <w:spacing w:line="276" w:lineRule="auto"/>
        <w:ind w:right="380"/>
        <w:rPr>
          <w:rFonts w:asciiTheme="minorHAnsi" w:hAnsiTheme="minorHAnsi" w:cstheme="minorHAnsi"/>
          <w:szCs w:val="20"/>
        </w:rPr>
      </w:pPr>
      <w:r w:rsidRPr="00B26CA6">
        <w:rPr>
          <w:rFonts w:asciiTheme="minorHAnsi" w:hAnsiTheme="minorHAnsi" w:cstheme="minorHAnsi"/>
          <w:szCs w:val="20"/>
        </w:rPr>
        <w:t xml:space="preserve">Temeljem provedenog postupka nabave sklapa se ugovor o </w:t>
      </w:r>
      <w:r w:rsidR="005830A6" w:rsidRPr="00B26CA6">
        <w:rPr>
          <w:rFonts w:asciiTheme="minorHAnsi" w:hAnsiTheme="minorHAnsi" w:cstheme="minorHAnsi"/>
          <w:szCs w:val="20"/>
        </w:rPr>
        <w:t>javnoj nabavi radova.</w:t>
      </w:r>
    </w:p>
    <w:p w14:paraId="2296D9B2" w14:textId="56CBE185" w:rsidR="005830A6" w:rsidRPr="00B26CA6" w:rsidRDefault="005830A6" w:rsidP="008A75EA">
      <w:pPr>
        <w:pStyle w:val="Naslov2"/>
      </w:pPr>
      <w:bookmarkStart w:id="53" w:name="_Toc18581004"/>
      <w:r w:rsidRPr="00B26CA6">
        <w:t>Elektronička dražba</w:t>
      </w:r>
      <w:bookmarkEnd w:id="53"/>
    </w:p>
    <w:p w14:paraId="102A3871" w14:textId="34729CB1" w:rsidR="00411829" w:rsidRDefault="005830A6" w:rsidP="00746006">
      <w:pPr>
        <w:autoSpaceDE w:val="0"/>
        <w:autoSpaceDN w:val="0"/>
        <w:adjustRightInd w:val="0"/>
        <w:spacing w:line="276" w:lineRule="auto"/>
        <w:ind w:right="380"/>
        <w:rPr>
          <w:rFonts w:asciiTheme="minorHAnsi" w:hAnsiTheme="minorHAnsi" w:cstheme="minorHAnsi"/>
          <w:szCs w:val="20"/>
        </w:rPr>
      </w:pPr>
      <w:r w:rsidRPr="00B26CA6">
        <w:rPr>
          <w:rFonts w:asciiTheme="minorHAnsi" w:hAnsiTheme="minorHAnsi" w:cstheme="minorHAnsi"/>
          <w:szCs w:val="20"/>
        </w:rPr>
        <w:t>Elektr</w:t>
      </w:r>
      <w:r w:rsidR="00B52724" w:rsidRPr="00B26CA6">
        <w:rPr>
          <w:rFonts w:asciiTheme="minorHAnsi" w:hAnsiTheme="minorHAnsi" w:cstheme="minorHAnsi"/>
          <w:szCs w:val="20"/>
        </w:rPr>
        <w:t>onička dražba se neće provodit</w:t>
      </w:r>
      <w:r w:rsidR="00EF0F7E" w:rsidRPr="00B26CA6">
        <w:rPr>
          <w:rFonts w:asciiTheme="minorHAnsi" w:hAnsiTheme="minorHAnsi" w:cstheme="minorHAnsi"/>
          <w:szCs w:val="20"/>
        </w:rPr>
        <w:t>i</w:t>
      </w:r>
      <w:r w:rsidR="00B52724" w:rsidRPr="00B26CA6">
        <w:rPr>
          <w:rFonts w:asciiTheme="minorHAnsi" w:hAnsiTheme="minorHAnsi" w:cstheme="minorHAnsi"/>
          <w:szCs w:val="20"/>
        </w:rPr>
        <w:t>.</w:t>
      </w:r>
      <w:bookmarkEnd w:id="44"/>
      <w:bookmarkEnd w:id="45"/>
      <w:bookmarkEnd w:id="46"/>
      <w:bookmarkEnd w:id="47"/>
      <w:bookmarkEnd w:id="48"/>
      <w:bookmarkEnd w:id="49"/>
      <w:bookmarkEnd w:id="50"/>
    </w:p>
    <w:p w14:paraId="3EC3F20F" w14:textId="65D1B414" w:rsidR="00411829" w:rsidRPr="00B26CA6" w:rsidRDefault="004851B2" w:rsidP="008A75EA">
      <w:pPr>
        <w:pStyle w:val="Naslov2"/>
      </w:pPr>
      <w:bookmarkStart w:id="54" w:name="_Toc18581005"/>
      <w:r w:rsidRPr="00B26CA6">
        <w:t>D</w:t>
      </w:r>
      <w:r w:rsidR="00411829" w:rsidRPr="00B26CA6">
        <w:t>inamički sustav nabave</w:t>
      </w:r>
      <w:bookmarkEnd w:id="54"/>
    </w:p>
    <w:p w14:paraId="7E2A0D53" w14:textId="72E02329" w:rsidR="00411829" w:rsidRDefault="00411829" w:rsidP="00746006">
      <w:pPr>
        <w:autoSpaceDE w:val="0"/>
        <w:autoSpaceDN w:val="0"/>
        <w:adjustRightInd w:val="0"/>
        <w:spacing w:line="276" w:lineRule="auto"/>
        <w:ind w:right="380"/>
        <w:rPr>
          <w:rFonts w:asciiTheme="minorHAnsi" w:hAnsiTheme="minorHAnsi" w:cstheme="minorHAnsi"/>
          <w:szCs w:val="20"/>
        </w:rPr>
      </w:pPr>
      <w:r w:rsidRPr="00B26CA6">
        <w:rPr>
          <w:rFonts w:asciiTheme="minorHAnsi" w:hAnsiTheme="minorHAnsi" w:cstheme="minorHAnsi"/>
          <w:szCs w:val="20"/>
        </w:rPr>
        <w:t>Dinamički sustav nabave se ne uspostavlja.</w:t>
      </w:r>
    </w:p>
    <w:p w14:paraId="2E4E2E3A" w14:textId="7E94279E" w:rsidR="00411829" w:rsidRPr="00B26CA6" w:rsidRDefault="004851B2" w:rsidP="008A75EA">
      <w:pPr>
        <w:pStyle w:val="Naslov2"/>
      </w:pPr>
      <w:bookmarkStart w:id="55" w:name="_Toc18581006"/>
      <w:r w:rsidRPr="00B26CA6">
        <w:t>Podaci o provedenom savjetovanju sa gospodarskim subjektima</w:t>
      </w:r>
      <w:bookmarkEnd w:id="55"/>
    </w:p>
    <w:p w14:paraId="030405B7" w14:textId="0C84083D" w:rsidR="00541952" w:rsidRPr="003B0467" w:rsidRDefault="00541952" w:rsidP="00541952">
      <w:pPr>
        <w:pStyle w:val="Stil2"/>
      </w:pPr>
      <w:r w:rsidRPr="003B0467">
        <w:t xml:space="preserve">Prethodno savjetovanje sa zainteresiranim gospodarskim subjektima u skladu s člankom 198. stavkom 3. ZJN 2016 provedeno je u razdoblju </w:t>
      </w:r>
      <w:r w:rsidR="00DA4314" w:rsidRPr="000318AE">
        <w:rPr>
          <w:rFonts w:cs="Calibri"/>
          <w:color w:val="FF0000"/>
        </w:rPr>
        <w:t>[</w:t>
      </w:r>
      <w:r w:rsidR="00A57219" w:rsidRPr="000318AE">
        <w:rPr>
          <w:color w:val="FF0000"/>
        </w:rPr>
        <w:t>upisati</w:t>
      </w:r>
      <w:r w:rsidR="00DA4314" w:rsidRPr="000318AE">
        <w:rPr>
          <w:rFonts w:cs="Calibri"/>
          <w:color w:val="FF0000"/>
        </w:rPr>
        <w:t>]</w:t>
      </w:r>
      <w:r w:rsidRPr="000318AE">
        <w:rPr>
          <w:color w:val="FF0000"/>
        </w:rPr>
        <w:t xml:space="preserve">. </w:t>
      </w:r>
      <w:r w:rsidRPr="003B0467">
        <w:t xml:space="preserve">putem EOJN RH. Izvješće o provedenom savjetovanju objavljeno je </w:t>
      </w:r>
      <w:r w:rsidR="00DA4314" w:rsidRPr="000318AE">
        <w:rPr>
          <w:rFonts w:cs="Calibri"/>
          <w:color w:val="FF0000"/>
        </w:rPr>
        <w:t>[</w:t>
      </w:r>
      <w:r w:rsidR="00A57219" w:rsidRPr="000318AE">
        <w:rPr>
          <w:color w:val="FF0000"/>
        </w:rPr>
        <w:t>upisati</w:t>
      </w:r>
      <w:r w:rsidR="00DA4314" w:rsidRPr="000318AE">
        <w:rPr>
          <w:rFonts w:cs="Calibri"/>
          <w:color w:val="FF0000"/>
        </w:rPr>
        <w:t>]</w:t>
      </w:r>
      <w:r w:rsidRPr="000318AE">
        <w:rPr>
          <w:color w:val="FF0000"/>
        </w:rPr>
        <w:t xml:space="preserve">. </w:t>
      </w:r>
      <w:r w:rsidRPr="003B0467">
        <w:t>u EOJN RH.</w:t>
      </w:r>
    </w:p>
    <w:p w14:paraId="62AC412A" w14:textId="2CFAEF9E" w:rsidR="0018408C" w:rsidRPr="00B26CA6" w:rsidRDefault="0018408C" w:rsidP="0018408C">
      <w:pPr>
        <w:spacing w:before="0" w:after="0" w:line="240" w:lineRule="auto"/>
        <w:rPr>
          <w:rFonts w:asciiTheme="minorHAnsi" w:hAnsiTheme="minorHAnsi" w:cstheme="minorHAnsi"/>
          <w:lang w:eastAsia="en-GB" w:bidi="en-US"/>
        </w:rPr>
      </w:pPr>
      <w:r w:rsidRPr="00B26CA6">
        <w:rPr>
          <w:rFonts w:asciiTheme="minorHAnsi" w:hAnsiTheme="minorHAnsi" w:cstheme="minorHAnsi"/>
          <w:lang w:eastAsia="en-GB" w:bidi="en-US"/>
        </w:rPr>
        <w:br w:type="page"/>
      </w:r>
    </w:p>
    <w:p w14:paraId="4C2177DE" w14:textId="7951B568" w:rsidR="007B12BD" w:rsidRPr="00B26CA6" w:rsidRDefault="00E23358" w:rsidP="00855AC8">
      <w:pPr>
        <w:pStyle w:val="Stil1"/>
      </w:pPr>
      <w:bookmarkStart w:id="56" w:name="_Toc422146427"/>
      <w:bookmarkStart w:id="57" w:name="_Toc422146725"/>
      <w:bookmarkStart w:id="58" w:name="_Toc422146768"/>
      <w:bookmarkStart w:id="59" w:name="_Toc424732416"/>
      <w:bookmarkStart w:id="60" w:name="_Toc18581007"/>
      <w:r w:rsidRPr="00B26CA6">
        <w:lastRenderedPageBreak/>
        <w:t>PODACI O PREDMETU NABAVE</w:t>
      </w:r>
      <w:bookmarkStart w:id="61" w:name="_Toc377632662"/>
      <w:bookmarkStart w:id="62" w:name="_Ref378590868"/>
      <w:bookmarkStart w:id="63" w:name="_Ref378592091"/>
      <w:bookmarkStart w:id="64" w:name="_Toc422051949"/>
      <w:bookmarkStart w:id="65" w:name="_Toc422066954"/>
      <w:bookmarkStart w:id="66" w:name="_Toc422146428"/>
      <w:bookmarkStart w:id="67" w:name="_Toc422146726"/>
      <w:bookmarkStart w:id="68" w:name="_Toc422146769"/>
      <w:bookmarkStart w:id="69" w:name="_Toc424732417"/>
      <w:bookmarkEnd w:id="56"/>
      <w:bookmarkEnd w:id="57"/>
      <w:bookmarkEnd w:id="58"/>
      <w:bookmarkEnd w:id="59"/>
      <w:bookmarkEnd w:id="60"/>
    </w:p>
    <w:p w14:paraId="4079B07F" w14:textId="5C267E28" w:rsidR="007B12BD" w:rsidRPr="00B26CA6" w:rsidRDefault="00F70C54" w:rsidP="008A75EA">
      <w:pPr>
        <w:pStyle w:val="Naslov2"/>
      </w:pPr>
      <w:bookmarkStart w:id="70" w:name="_Ref513455777"/>
      <w:bookmarkStart w:id="71" w:name="_Ref513455779"/>
      <w:bookmarkStart w:id="72" w:name="_Ref513455905"/>
      <w:bookmarkStart w:id="73" w:name="_Ref513455943"/>
      <w:bookmarkStart w:id="74" w:name="_Ref513456049"/>
      <w:bookmarkStart w:id="75" w:name="_Ref513456058"/>
      <w:bookmarkStart w:id="76" w:name="_Toc18581008"/>
      <w:r>
        <w:t>O</w:t>
      </w:r>
      <w:r w:rsidRPr="00B26CA6">
        <w:t xml:space="preserve">pis </w:t>
      </w:r>
      <w:r w:rsidR="00624019" w:rsidRPr="00B26CA6">
        <w:t>predmeta nabave</w:t>
      </w:r>
      <w:bookmarkEnd w:id="70"/>
      <w:bookmarkEnd w:id="71"/>
      <w:bookmarkEnd w:id="72"/>
      <w:bookmarkEnd w:id="73"/>
      <w:bookmarkEnd w:id="74"/>
      <w:bookmarkEnd w:id="75"/>
      <w:bookmarkEnd w:id="76"/>
    </w:p>
    <w:bookmarkEnd w:id="61"/>
    <w:bookmarkEnd w:id="62"/>
    <w:bookmarkEnd w:id="63"/>
    <w:bookmarkEnd w:id="64"/>
    <w:bookmarkEnd w:id="65"/>
    <w:bookmarkEnd w:id="66"/>
    <w:bookmarkEnd w:id="67"/>
    <w:bookmarkEnd w:id="68"/>
    <w:bookmarkEnd w:id="69"/>
    <w:p w14:paraId="3AE80F2C" w14:textId="619C77FE" w:rsidR="00BC451E" w:rsidRDefault="00E23358" w:rsidP="00746006">
      <w:pPr>
        <w:spacing w:line="276" w:lineRule="auto"/>
        <w:rPr>
          <w:rFonts w:asciiTheme="minorHAnsi" w:hAnsiTheme="minorHAnsi" w:cstheme="minorHAnsi"/>
        </w:rPr>
      </w:pPr>
      <w:r w:rsidRPr="00B26CA6">
        <w:rPr>
          <w:rFonts w:asciiTheme="minorHAnsi" w:hAnsiTheme="minorHAnsi" w:cstheme="minorHAnsi"/>
        </w:rPr>
        <w:t xml:space="preserve">Predmet nabave su usluge projektiranja, izvođenja radova, te ishođenja </w:t>
      </w:r>
      <w:r w:rsidR="000A3F6C">
        <w:rPr>
          <w:rFonts w:asciiTheme="minorHAnsi" w:hAnsiTheme="minorHAnsi" w:cstheme="minorHAnsi"/>
        </w:rPr>
        <w:t xml:space="preserve">svih potrebnih </w:t>
      </w:r>
      <w:r w:rsidRPr="00B26CA6">
        <w:rPr>
          <w:rFonts w:asciiTheme="minorHAnsi" w:hAnsiTheme="minorHAnsi" w:cstheme="minorHAnsi"/>
        </w:rPr>
        <w:t xml:space="preserve">dozvola na projektu </w:t>
      </w:r>
      <w:r w:rsidR="00A12252" w:rsidRPr="00B26CA6">
        <w:rPr>
          <w:rFonts w:asciiTheme="minorHAnsi" w:hAnsiTheme="minorHAnsi" w:cstheme="minorHAnsi"/>
        </w:rPr>
        <w:t>sanacije jame Sovjak</w:t>
      </w:r>
      <w:r w:rsidRPr="00B26CA6">
        <w:rPr>
          <w:rFonts w:asciiTheme="minorHAnsi" w:hAnsiTheme="minorHAnsi" w:cstheme="minorHAnsi"/>
        </w:rPr>
        <w:t>, u svemu prema uvjetima ugovora za Postrojenja i projektiranje i građenje za elektrotehničke i strojarske građevine i radove po projektima Izvođača (FIDIC Žuta knjiga, prvo izdanje 1999., hrvatski prijevod u izdanju Hrvatske udruge konzultanata, Hrvatske komore inženjera građevinarstva i Udruge konzultantskih društava u graditeljstvu objavljen 2014. godine)</w:t>
      </w:r>
      <w:r w:rsidR="00BC451E" w:rsidRPr="00B26CA6">
        <w:rPr>
          <w:rFonts w:asciiTheme="minorHAnsi" w:hAnsiTheme="minorHAnsi" w:cstheme="minorHAnsi"/>
        </w:rPr>
        <w:t>.</w:t>
      </w:r>
    </w:p>
    <w:p w14:paraId="09060463" w14:textId="422A5643" w:rsidR="002F0626" w:rsidRDefault="002F0626" w:rsidP="002F0626">
      <w:pPr>
        <w:rPr>
          <w:rFonts w:asciiTheme="minorHAnsi" w:hAnsiTheme="minorHAnsi" w:cstheme="minorHAnsi"/>
        </w:rPr>
      </w:pPr>
      <w:r>
        <w:rPr>
          <w:rFonts w:asciiTheme="minorHAnsi" w:hAnsiTheme="minorHAnsi" w:cstheme="minorHAnsi"/>
        </w:rPr>
        <w:t>U postupku</w:t>
      </w:r>
      <w:r w:rsidRPr="00953EA5">
        <w:rPr>
          <w:rFonts w:asciiTheme="minorHAnsi" w:hAnsiTheme="minorHAnsi" w:cstheme="minorHAnsi"/>
        </w:rPr>
        <w:t xml:space="preserve"> izravne dodjele bespovratnih sredstava Sanacija lokacije visokoonečićene opasnim otpadom –</w:t>
      </w:r>
      <w:r w:rsidR="00DF5702">
        <w:rPr>
          <w:rFonts w:asciiTheme="minorHAnsi" w:hAnsiTheme="minorHAnsi" w:cstheme="minorHAnsi"/>
        </w:rPr>
        <w:t xml:space="preserve"> </w:t>
      </w:r>
      <w:r w:rsidRPr="00953EA5">
        <w:rPr>
          <w:rFonts w:asciiTheme="minorHAnsi" w:hAnsiTheme="minorHAnsi" w:cstheme="minorHAnsi"/>
        </w:rPr>
        <w:t>jama Sovjak (KK.06.3.1.06) u sklopu Operativnog programa Konkurentnost i kohezija 2014</w:t>
      </w:r>
      <w:r w:rsidR="00DF5702">
        <w:rPr>
          <w:rFonts w:asciiTheme="minorHAnsi" w:hAnsiTheme="minorHAnsi" w:cstheme="minorHAnsi"/>
        </w:rPr>
        <w:t>.</w:t>
      </w:r>
      <w:r w:rsidRPr="00953EA5">
        <w:rPr>
          <w:rFonts w:asciiTheme="minorHAnsi" w:hAnsiTheme="minorHAnsi" w:cstheme="minorHAnsi"/>
        </w:rPr>
        <w:t>-2020</w:t>
      </w:r>
      <w:r w:rsidR="00DF5702">
        <w:rPr>
          <w:rFonts w:asciiTheme="minorHAnsi" w:hAnsiTheme="minorHAnsi" w:cstheme="minorHAnsi"/>
        </w:rPr>
        <w:t>.</w:t>
      </w:r>
      <w:r>
        <w:rPr>
          <w:rFonts w:asciiTheme="minorHAnsi" w:hAnsiTheme="minorHAnsi" w:cstheme="minorHAnsi"/>
        </w:rPr>
        <w:t xml:space="preserve"> (OPKK 2014</w:t>
      </w:r>
      <w:r w:rsidR="00DF5702">
        <w:rPr>
          <w:rFonts w:asciiTheme="minorHAnsi" w:hAnsiTheme="minorHAnsi" w:cstheme="minorHAnsi"/>
        </w:rPr>
        <w:t>.</w:t>
      </w:r>
      <w:r>
        <w:rPr>
          <w:rFonts w:asciiTheme="minorHAnsi" w:hAnsiTheme="minorHAnsi" w:cstheme="minorHAnsi"/>
        </w:rPr>
        <w:t>-2020</w:t>
      </w:r>
      <w:r w:rsidR="00DF5702">
        <w:rPr>
          <w:rFonts w:asciiTheme="minorHAnsi" w:hAnsiTheme="minorHAnsi" w:cstheme="minorHAnsi"/>
        </w:rPr>
        <w:t>.</w:t>
      </w:r>
      <w:r>
        <w:rPr>
          <w:rFonts w:asciiTheme="minorHAnsi" w:hAnsiTheme="minorHAnsi" w:cstheme="minorHAnsi"/>
        </w:rPr>
        <w:t>)</w:t>
      </w:r>
      <w:r w:rsidRPr="00953EA5">
        <w:rPr>
          <w:rFonts w:asciiTheme="minorHAnsi" w:hAnsiTheme="minorHAnsi" w:cstheme="minorHAnsi"/>
        </w:rPr>
        <w:t xml:space="preserve">, Ministarstvo zaštite okoliša i energetike donijelo </w:t>
      </w:r>
      <w:r>
        <w:rPr>
          <w:rFonts w:asciiTheme="minorHAnsi" w:hAnsiTheme="minorHAnsi" w:cstheme="minorHAnsi"/>
        </w:rPr>
        <w:t xml:space="preserve">je </w:t>
      </w:r>
      <w:r w:rsidRPr="00953EA5">
        <w:rPr>
          <w:rFonts w:asciiTheme="minorHAnsi" w:hAnsiTheme="minorHAnsi" w:cstheme="minorHAnsi"/>
        </w:rPr>
        <w:t>Odluku o financiranju</w:t>
      </w:r>
      <w:r>
        <w:rPr>
          <w:rFonts w:asciiTheme="minorHAnsi" w:hAnsiTheme="minorHAnsi" w:cstheme="minorHAnsi"/>
        </w:rPr>
        <w:t xml:space="preserve"> </w:t>
      </w:r>
      <w:r w:rsidRPr="00953EA5">
        <w:rPr>
          <w:rFonts w:asciiTheme="minorHAnsi" w:hAnsiTheme="minorHAnsi" w:cstheme="minorHAnsi"/>
        </w:rPr>
        <w:t>29. lipnja 2018.</w:t>
      </w:r>
      <w:r>
        <w:rPr>
          <w:rFonts w:asciiTheme="minorHAnsi" w:hAnsiTheme="minorHAnsi" w:cstheme="minorHAnsi"/>
        </w:rPr>
        <w:t xml:space="preserve"> godine, kojom </w:t>
      </w:r>
      <w:r w:rsidRPr="00953EA5">
        <w:rPr>
          <w:rFonts w:asciiTheme="minorHAnsi" w:hAnsiTheme="minorHAnsi" w:cstheme="minorHAnsi"/>
        </w:rPr>
        <w:t>se projektu dodjeljuju EU sredstva</w:t>
      </w:r>
      <w:r>
        <w:rPr>
          <w:rFonts w:asciiTheme="minorHAnsi" w:hAnsiTheme="minorHAnsi" w:cstheme="minorHAnsi"/>
        </w:rPr>
        <w:t>.</w:t>
      </w:r>
      <w:r w:rsidRPr="00953EA5">
        <w:rPr>
          <w:rFonts w:asciiTheme="minorHAnsi" w:hAnsiTheme="minorHAnsi" w:cstheme="minorHAnsi"/>
        </w:rPr>
        <w:t xml:space="preserve"> </w:t>
      </w:r>
      <w:r>
        <w:rPr>
          <w:rFonts w:asciiTheme="minorHAnsi" w:hAnsiTheme="minorHAnsi" w:cstheme="minorHAnsi"/>
        </w:rPr>
        <w:t>Ugovor</w:t>
      </w:r>
      <w:r w:rsidRPr="00953EA5">
        <w:rPr>
          <w:rFonts w:asciiTheme="minorHAnsi" w:hAnsiTheme="minorHAnsi" w:cstheme="minorHAnsi"/>
        </w:rPr>
        <w:t xml:space="preserve"> o dodjeli bespovratnih sredstava </w:t>
      </w:r>
      <w:r>
        <w:rPr>
          <w:rFonts w:asciiTheme="minorHAnsi" w:hAnsiTheme="minorHAnsi" w:cstheme="minorHAnsi"/>
        </w:rPr>
        <w:t>potpisan</w:t>
      </w:r>
      <w:r w:rsidRPr="00953EA5">
        <w:rPr>
          <w:rFonts w:asciiTheme="minorHAnsi" w:hAnsiTheme="minorHAnsi" w:cstheme="minorHAnsi"/>
        </w:rPr>
        <w:t xml:space="preserve"> je 13. srpnja 2018.</w:t>
      </w:r>
      <w:r>
        <w:rPr>
          <w:rFonts w:asciiTheme="minorHAnsi" w:hAnsiTheme="minorHAnsi" w:cstheme="minorHAnsi"/>
        </w:rPr>
        <w:t xml:space="preserve"> godine. Sredstva za financiranje realizacije cjelokupnog projekta sanacije jame Sovjak osigurana su kroz EU fondove i sredstva FZOEU (korisnika). </w:t>
      </w:r>
    </w:p>
    <w:p w14:paraId="7011CDD2" w14:textId="4B6A43F0" w:rsidR="006B0E1B" w:rsidRPr="00B26CA6" w:rsidRDefault="006B0E1B" w:rsidP="009C2E80">
      <w:pPr>
        <w:spacing w:line="276" w:lineRule="auto"/>
        <w:rPr>
          <w:rFonts w:asciiTheme="minorHAnsi" w:hAnsiTheme="minorHAnsi" w:cstheme="minorHAnsi"/>
          <w:szCs w:val="20"/>
        </w:rPr>
      </w:pPr>
      <w:r w:rsidRPr="00B26CA6">
        <w:rPr>
          <w:rFonts w:asciiTheme="minorHAnsi" w:hAnsiTheme="minorHAnsi" w:cstheme="minorHAnsi"/>
          <w:szCs w:val="20"/>
        </w:rPr>
        <w:t xml:space="preserve">Predmet nabave je detaljno opisan u Knjizi 3 – </w:t>
      </w:r>
      <w:r w:rsidR="009B5B94" w:rsidRPr="00B26CA6">
        <w:rPr>
          <w:rFonts w:asciiTheme="minorHAnsi" w:hAnsiTheme="minorHAnsi" w:cstheme="minorHAnsi"/>
          <w:szCs w:val="20"/>
        </w:rPr>
        <w:t>ZAHTJEVI NARUČITELJA</w:t>
      </w:r>
      <w:r w:rsidRPr="00B26CA6">
        <w:rPr>
          <w:rFonts w:asciiTheme="minorHAnsi" w:hAnsiTheme="minorHAnsi" w:cstheme="minorHAnsi"/>
          <w:szCs w:val="20"/>
        </w:rPr>
        <w:t xml:space="preserve"> i Knjizi 4 </w:t>
      </w:r>
      <w:r w:rsidR="00F33BD7" w:rsidRPr="00B26CA6">
        <w:rPr>
          <w:rFonts w:asciiTheme="minorHAnsi" w:hAnsiTheme="minorHAnsi" w:cstheme="minorHAnsi"/>
          <w:szCs w:val="20"/>
        </w:rPr>
        <w:t>–</w:t>
      </w:r>
      <w:r w:rsidR="00DF5702">
        <w:rPr>
          <w:rFonts w:asciiTheme="minorHAnsi" w:hAnsiTheme="minorHAnsi" w:cstheme="minorHAnsi"/>
          <w:szCs w:val="20"/>
        </w:rPr>
        <w:t xml:space="preserve"> </w:t>
      </w:r>
      <w:r w:rsidR="00F300F8" w:rsidRPr="00B26CA6">
        <w:rPr>
          <w:rFonts w:asciiTheme="minorHAnsi" w:hAnsiTheme="minorHAnsi" w:cstheme="minorHAnsi"/>
          <w:szCs w:val="20"/>
        </w:rPr>
        <w:t>LISTA CIJENA</w:t>
      </w:r>
      <w:r w:rsidRPr="00B26CA6">
        <w:rPr>
          <w:rFonts w:asciiTheme="minorHAnsi" w:hAnsiTheme="minorHAnsi" w:cstheme="minorHAnsi"/>
          <w:szCs w:val="20"/>
        </w:rPr>
        <w:t>,</w:t>
      </w:r>
      <w:r w:rsidR="00470F10" w:rsidRPr="00B26CA6">
        <w:rPr>
          <w:rFonts w:asciiTheme="minorHAnsi" w:hAnsiTheme="minorHAnsi" w:cstheme="minorHAnsi"/>
          <w:szCs w:val="20"/>
        </w:rPr>
        <w:t xml:space="preserve"> </w:t>
      </w:r>
      <w:r w:rsidRPr="00B26CA6">
        <w:rPr>
          <w:rFonts w:asciiTheme="minorHAnsi" w:hAnsiTheme="minorHAnsi" w:cstheme="minorHAnsi"/>
          <w:szCs w:val="20"/>
        </w:rPr>
        <w:t>koji su sastavni dio ove Do</w:t>
      </w:r>
      <w:r w:rsidR="009C51E5" w:rsidRPr="00B26CA6">
        <w:rPr>
          <w:rFonts w:asciiTheme="minorHAnsi" w:hAnsiTheme="minorHAnsi" w:cstheme="minorHAnsi"/>
          <w:szCs w:val="20"/>
        </w:rPr>
        <w:t>kumentacije o nabavi.</w:t>
      </w:r>
      <w:r w:rsidR="009B5B94" w:rsidRPr="00B26CA6">
        <w:rPr>
          <w:rFonts w:asciiTheme="minorHAnsi" w:hAnsiTheme="minorHAnsi" w:cstheme="minorHAnsi"/>
          <w:szCs w:val="20"/>
        </w:rPr>
        <w:t xml:space="preserve"> Izrađena dokumentacija sadržana je u Knjizi 5</w:t>
      </w:r>
      <w:r w:rsidR="00324B19" w:rsidRPr="00B26CA6">
        <w:rPr>
          <w:rFonts w:asciiTheme="minorHAnsi" w:hAnsiTheme="minorHAnsi" w:cstheme="minorHAnsi"/>
          <w:szCs w:val="20"/>
        </w:rPr>
        <w:t xml:space="preserve"> – </w:t>
      </w:r>
      <w:r w:rsidR="00765840" w:rsidRPr="00B26CA6">
        <w:rPr>
          <w:rFonts w:asciiTheme="minorHAnsi" w:hAnsiTheme="minorHAnsi" w:cstheme="minorHAnsi"/>
          <w:szCs w:val="20"/>
        </w:rPr>
        <w:t>P</w:t>
      </w:r>
      <w:r w:rsidR="00765840">
        <w:rPr>
          <w:rFonts w:asciiTheme="minorHAnsi" w:hAnsiTheme="minorHAnsi" w:cstheme="minorHAnsi"/>
          <w:szCs w:val="20"/>
        </w:rPr>
        <w:t>RILOZI</w:t>
      </w:r>
      <w:r w:rsidR="00324B19" w:rsidRPr="00B26CA6">
        <w:rPr>
          <w:rFonts w:asciiTheme="minorHAnsi" w:hAnsiTheme="minorHAnsi" w:cstheme="minorHAnsi"/>
          <w:szCs w:val="20"/>
        </w:rPr>
        <w:t>.</w:t>
      </w:r>
    </w:p>
    <w:p w14:paraId="29BABCE7" w14:textId="77777777" w:rsidR="00C732FD" w:rsidRPr="00B26CA6" w:rsidRDefault="00C732FD" w:rsidP="00746006">
      <w:pPr>
        <w:spacing w:line="276" w:lineRule="auto"/>
        <w:rPr>
          <w:rFonts w:asciiTheme="minorHAnsi" w:hAnsiTheme="minorHAnsi" w:cstheme="minorHAnsi"/>
          <w:szCs w:val="20"/>
        </w:rPr>
      </w:pPr>
      <w:bookmarkStart w:id="77" w:name="_Toc405460899"/>
      <w:bookmarkStart w:id="78" w:name="_Toc424732418"/>
      <w:r w:rsidRPr="00B26CA6">
        <w:rPr>
          <w:rFonts w:asciiTheme="minorHAnsi" w:hAnsiTheme="minorHAnsi" w:cstheme="minorHAnsi"/>
          <w:szCs w:val="20"/>
        </w:rPr>
        <w:t>CPV oznaka predmeta nabave:</w:t>
      </w:r>
    </w:p>
    <w:p w14:paraId="70174758" w14:textId="77777777" w:rsidR="00C732FD" w:rsidRPr="00B26CA6" w:rsidRDefault="00C732FD" w:rsidP="00073ABA">
      <w:pPr>
        <w:pStyle w:val="Body-Bullet"/>
        <w:rPr>
          <w:rFonts w:asciiTheme="minorHAnsi" w:hAnsiTheme="minorHAnsi" w:cstheme="minorHAnsi"/>
        </w:rPr>
      </w:pPr>
      <w:r w:rsidRPr="00B26CA6">
        <w:rPr>
          <w:rFonts w:asciiTheme="minorHAnsi" w:hAnsiTheme="minorHAnsi" w:cstheme="minorHAnsi"/>
        </w:rPr>
        <w:t>71250000-5 Arhitektonske, tehničke i geodetske usluge</w:t>
      </w:r>
    </w:p>
    <w:p w14:paraId="5DC51D40" w14:textId="5DDC21CF" w:rsidR="006D6255" w:rsidRPr="00B26CA6" w:rsidRDefault="006D6255" w:rsidP="006D6255">
      <w:pPr>
        <w:pStyle w:val="Body-Bullet"/>
        <w:ind w:left="714" w:hanging="357"/>
        <w:rPr>
          <w:rFonts w:asciiTheme="minorHAnsi" w:hAnsiTheme="minorHAnsi" w:cstheme="minorHAnsi"/>
        </w:rPr>
      </w:pPr>
      <w:r w:rsidRPr="00B26CA6">
        <w:rPr>
          <w:rFonts w:asciiTheme="minorHAnsi" w:hAnsiTheme="minorHAnsi" w:cstheme="minorHAnsi"/>
        </w:rPr>
        <w:t>90722000-4 Sanacija okoliša</w:t>
      </w:r>
    </w:p>
    <w:p w14:paraId="7F163D1A" w14:textId="1B307497" w:rsidR="006D7D5B" w:rsidRPr="00B26CA6" w:rsidRDefault="006D7D5B" w:rsidP="006D7D5B">
      <w:pPr>
        <w:pStyle w:val="Body-Bullet"/>
        <w:ind w:left="714" w:hanging="357"/>
        <w:rPr>
          <w:rFonts w:asciiTheme="minorHAnsi" w:hAnsiTheme="minorHAnsi" w:cstheme="minorHAnsi"/>
        </w:rPr>
      </w:pPr>
      <w:r w:rsidRPr="00B26CA6">
        <w:rPr>
          <w:rFonts w:asciiTheme="minorHAnsi" w:hAnsiTheme="minorHAnsi" w:cstheme="minorHAnsi"/>
        </w:rPr>
        <w:t>90510000-5 Zbrinjavanje i obrada otpada</w:t>
      </w:r>
    </w:p>
    <w:p w14:paraId="7FB96C20" w14:textId="76B5E9D1" w:rsidR="00C732FD" w:rsidRPr="00B26CA6" w:rsidRDefault="00C732FD" w:rsidP="00073ABA">
      <w:pPr>
        <w:pStyle w:val="Body-Bullet"/>
        <w:rPr>
          <w:rFonts w:asciiTheme="minorHAnsi" w:hAnsiTheme="minorHAnsi" w:cstheme="minorHAnsi"/>
        </w:rPr>
      </w:pPr>
      <w:r w:rsidRPr="00B26CA6">
        <w:rPr>
          <w:rFonts w:asciiTheme="minorHAnsi" w:hAnsiTheme="minorHAnsi" w:cstheme="minorHAnsi"/>
        </w:rPr>
        <w:t>45112500-0 Zemljani radovi</w:t>
      </w:r>
    </w:p>
    <w:p w14:paraId="1CCE196A" w14:textId="78C8250A" w:rsidR="009E195B" w:rsidRDefault="00C732FD" w:rsidP="00073ABA">
      <w:pPr>
        <w:pStyle w:val="Body-Bullet"/>
        <w:rPr>
          <w:rFonts w:asciiTheme="minorHAnsi" w:hAnsiTheme="minorHAnsi" w:cstheme="minorHAnsi"/>
        </w:rPr>
      </w:pPr>
      <w:r w:rsidRPr="00B26CA6">
        <w:rPr>
          <w:rFonts w:asciiTheme="minorHAnsi" w:hAnsiTheme="minorHAnsi" w:cstheme="minorHAnsi"/>
        </w:rPr>
        <w:t>45112600-1 Iskopavanje i zatrpavanje</w:t>
      </w:r>
    </w:p>
    <w:p w14:paraId="3141DE08" w14:textId="549FD3B3" w:rsidR="002B43DD" w:rsidRPr="00B26CA6" w:rsidRDefault="002B43DD" w:rsidP="00073ABA">
      <w:pPr>
        <w:pStyle w:val="Body-Bullet"/>
        <w:rPr>
          <w:rFonts w:asciiTheme="minorHAnsi" w:hAnsiTheme="minorHAnsi" w:cstheme="minorHAnsi"/>
        </w:rPr>
      </w:pPr>
      <w:r>
        <w:rPr>
          <w:rFonts w:asciiTheme="minorHAnsi" w:hAnsiTheme="minorHAnsi" w:cstheme="minorHAnsi"/>
        </w:rPr>
        <w:t>71320000-7 Usluge tehničkog projektiranja</w:t>
      </w:r>
    </w:p>
    <w:p w14:paraId="57B7EEEF" w14:textId="725B45CF" w:rsidR="00E23358" w:rsidRPr="00B26CA6" w:rsidRDefault="005D0E82" w:rsidP="008A75EA">
      <w:pPr>
        <w:pStyle w:val="Naslov2"/>
      </w:pPr>
      <w:bookmarkStart w:id="79" w:name="_Toc18581009"/>
      <w:r w:rsidRPr="00B26CA6">
        <w:t>Opis i oznaka grupa predmeta nabave, ako je predmet nabave podijeljen na grupe</w:t>
      </w:r>
      <w:bookmarkEnd w:id="77"/>
      <w:bookmarkEnd w:id="78"/>
      <w:bookmarkEnd w:id="79"/>
    </w:p>
    <w:p w14:paraId="46563079" w14:textId="77777777" w:rsidR="00E23358" w:rsidRPr="00B26CA6" w:rsidRDefault="00E23358" w:rsidP="00746006">
      <w:pPr>
        <w:spacing w:line="276" w:lineRule="auto"/>
        <w:rPr>
          <w:rFonts w:asciiTheme="minorHAnsi" w:hAnsiTheme="minorHAnsi" w:cstheme="minorHAnsi"/>
          <w:szCs w:val="20"/>
        </w:rPr>
      </w:pPr>
      <w:r w:rsidRPr="00B26CA6">
        <w:rPr>
          <w:rFonts w:asciiTheme="minorHAnsi" w:hAnsiTheme="minorHAnsi" w:cstheme="minorHAnsi"/>
          <w:szCs w:val="20"/>
        </w:rPr>
        <w:t xml:space="preserve">Predmet nabave nije podijeljen na grupe. </w:t>
      </w:r>
    </w:p>
    <w:p w14:paraId="738E7024" w14:textId="0F40B643" w:rsidR="006B0E1B" w:rsidRPr="00B26CA6" w:rsidRDefault="006D283A" w:rsidP="00746006">
      <w:pPr>
        <w:spacing w:line="276" w:lineRule="auto"/>
        <w:rPr>
          <w:rFonts w:asciiTheme="minorHAnsi" w:hAnsiTheme="minorHAnsi" w:cstheme="minorHAnsi"/>
        </w:rPr>
      </w:pPr>
      <w:r w:rsidRPr="00B26CA6">
        <w:rPr>
          <w:rFonts w:asciiTheme="minorHAnsi" w:hAnsiTheme="minorHAnsi" w:cstheme="minorHAnsi"/>
        </w:rPr>
        <w:t xml:space="preserve">S obzirom da se ovaj otvoreni postupak javne nabave provodi radi nabave predmeta nabave velike vrijednosti, a Naručitelj isti nije podijelio na grupe predmeta nabave, sukladno članku 204. stavku 2. ZJN 2016 u ovoj točki Dokumentacije o nabavi </w:t>
      </w:r>
      <w:r w:rsidR="006E43AF" w:rsidRPr="00B26CA6">
        <w:rPr>
          <w:rFonts w:asciiTheme="minorHAnsi" w:hAnsiTheme="minorHAnsi" w:cstheme="minorHAnsi"/>
        </w:rPr>
        <w:t xml:space="preserve">Naručitelj </w:t>
      </w:r>
      <w:r w:rsidRPr="00B26CA6">
        <w:rPr>
          <w:rFonts w:asciiTheme="minorHAnsi" w:hAnsiTheme="minorHAnsi" w:cstheme="minorHAnsi"/>
        </w:rPr>
        <w:t>navodi glavne razloge za takvu odluku:</w:t>
      </w:r>
    </w:p>
    <w:p w14:paraId="3A70FB48" w14:textId="4E32E5D6" w:rsidR="006B0E1B" w:rsidRPr="00B26CA6" w:rsidRDefault="006D283A" w:rsidP="00073ABA">
      <w:pPr>
        <w:pStyle w:val="Body-Bullet"/>
        <w:rPr>
          <w:rFonts w:asciiTheme="minorHAnsi" w:hAnsiTheme="minorHAnsi" w:cstheme="minorHAnsi"/>
        </w:rPr>
      </w:pPr>
      <w:r w:rsidRPr="00B26CA6">
        <w:rPr>
          <w:rFonts w:asciiTheme="minorHAnsi" w:hAnsiTheme="minorHAnsi" w:cstheme="minorHAnsi"/>
        </w:rPr>
        <w:t>Naručitelj ovaj predmet nabave, na temelju objektivnih kriterija za podjelu predmeta nabave na grupe iz članka 204. stavka 2. ZJN 2016 (primjerice: vrsta, svojstva, namjena, mjesto ili vrijeme ispunjenja), nije u mogućnosti podijeliti na grupe jer isti predstavlja jednu tehničku, tehnološku, oblikovnu, funkcionalnu i drugu objektivno odredivu cjelinu za Naručitelja,</w:t>
      </w:r>
    </w:p>
    <w:p w14:paraId="1B64C9B5" w14:textId="48C19EF2" w:rsidR="009C2E80" w:rsidRPr="00B26CA6" w:rsidRDefault="006D283A" w:rsidP="00073ABA">
      <w:pPr>
        <w:pStyle w:val="Body-Bullet"/>
        <w:rPr>
          <w:rFonts w:asciiTheme="minorHAnsi" w:hAnsiTheme="minorHAnsi" w:cstheme="minorHAnsi"/>
        </w:rPr>
      </w:pPr>
      <w:r w:rsidRPr="00B26CA6">
        <w:rPr>
          <w:rFonts w:asciiTheme="minorHAnsi" w:hAnsiTheme="minorHAnsi" w:cstheme="minorHAnsi"/>
        </w:rPr>
        <w:t>Predmet nabave je složen, te je za Naručitelja jedino rješenje da sklopi ugovor za cjeloviti predmet nabave jer bi sklapanje više ugovora za više grupa (posebno za projektiranje, ishođenja dozvola, izgradnju, dobavu i ugradn</w:t>
      </w:r>
      <w:r w:rsidR="002F23E2" w:rsidRPr="00B26CA6">
        <w:rPr>
          <w:rFonts w:asciiTheme="minorHAnsi" w:hAnsiTheme="minorHAnsi" w:cstheme="minorHAnsi"/>
        </w:rPr>
        <w:t>ju</w:t>
      </w:r>
      <w:r w:rsidRPr="00B26CA6">
        <w:rPr>
          <w:rFonts w:asciiTheme="minorHAnsi" w:hAnsiTheme="minorHAnsi" w:cstheme="minorHAnsi"/>
        </w:rPr>
        <w:t xml:space="preserve"> opreme, </w:t>
      </w:r>
      <w:r w:rsidR="00E95A6C" w:rsidRPr="00B26CA6">
        <w:rPr>
          <w:rFonts w:asciiTheme="minorHAnsi" w:hAnsiTheme="minorHAnsi" w:cstheme="minorHAnsi"/>
        </w:rPr>
        <w:t>provođenje tehničkog dijela sanacije/zbrinjavanje otpada i zatvaranje jame</w:t>
      </w:r>
      <w:r w:rsidRPr="00B26CA6">
        <w:rPr>
          <w:rFonts w:asciiTheme="minorHAnsi" w:hAnsiTheme="minorHAnsi" w:cstheme="minorHAnsi"/>
        </w:rPr>
        <w:t>) za Naručitelja bilo teško provedivo, rizično, budući se radi o detaljnoj razradi oblikovno</w:t>
      </w:r>
      <w:r w:rsidR="00366855" w:rsidRPr="00B26CA6">
        <w:rPr>
          <w:rFonts w:asciiTheme="minorHAnsi" w:hAnsiTheme="minorHAnsi" w:cstheme="minorHAnsi"/>
        </w:rPr>
        <w:t>-</w:t>
      </w:r>
      <w:r w:rsidRPr="00B26CA6">
        <w:rPr>
          <w:rFonts w:asciiTheme="minorHAnsi" w:hAnsiTheme="minorHAnsi" w:cstheme="minorHAnsi"/>
        </w:rPr>
        <w:t>funkcionalnog i tehničkog rješenja zahvata u prostoru danog idejnim projektom i određenog lokacijskom dozvolom te bi iziskivalo značajne dodatne troškove – istovremeno upravljanje s više ugovora koji bi se istovremeno odvijali, opasnost da se ugovori koji se trebaju realizirati ne sklope pravovremeno, koordinacija više izvršitelja usluga i/ili izvođača radova, teškoća pri utvrđivanju odgovornosti pojedinog izvršitelja usluga i/ili izvođača radova u izvršenju ugovora i mogućnost prebacivanje odgovornosti između pojedinih izvršitelja usluga i/ili izvođača radova i slično, kašnjenja u izvršenju pojedinog ugovora.</w:t>
      </w:r>
    </w:p>
    <w:p w14:paraId="40EEEB15" w14:textId="6B411052" w:rsidR="009C2E80" w:rsidRPr="00B26CA6" w:rsidRDefault="009C2E80">
      <w:pPr>
        <w:spacing w:before="0" w:after="0" w:line="240" w:lineRule="auto"/>
        <w:rPr>
          <w:rFonts w:asciiTheme="minorHAnsi" w:eastAsia="Times New Roman" w:hAnsiTheme="minorHAnsi" w:cstheme="minorHAnsi"/>
          <w:szCs w:val="20"/>
        </w:rPr>
      </w:pPr>
    </w:p>
    <w:p w14:paraId="049AE259" w14:textId="73361279" w:rsidR="00356BEC" w:rsidRPr="00B26CA6" w:rsidRDefault="005D0E82" w:rsidP="008A75EA">
      <w:pPr>
        <w:pStyle w:val="Naslov2"/>
      </w:pPr>
      <w:bookmarkStart w:id="80" w:name="_Toc377632664"/>
      <w:bookmarkStart w:id="81" w:name="_Toc422066956"/>
      <w:bookmarkStart w:id="82" w:name="_Toc422146429"/>
      <w:bookmarkStart w:id="83" w:name="_Toc422146727"/>
      <w:bookmarkStart w:id="84" w:name="_Toc422146770"/>
      <w:bookmarkStart w:id="85" w:name="_Toc424732419"/>
      <w:bookmarkStart w:id="86" w:name="_Toc18581010"/>
      <w:r w:rsidRPr="00B26CA6">
        <w:lastRenderedPageBreak/>
        <w:t>Količina predmeta naba</w:t>
      </w:r>
      <w:bookmarkEnd w:id="80"/>
      <w:bookmarkEnd w:id="81"/>
      <w:bookmarkEnd w:id="82"/>
      <w:bookmarkEnd w:id="83"/>
      <w:bookmarkEnd w:id="84"/>
      <w:bookmarkEnd w:id="85"/>
      <w:r w:rsidRPr="00B26CA6">
        <w:t>ve</w:t>
      </w:r>
      <w:bookmarkEnd w:id="86"/>
    </w:p>
    <w:p w14:paraId="79E24A03" w14:textId="60A5D5CD" w:rsidR="00381082" w:rsidRPr="00B26CA6" w:rsidRDefault="000A3F6C" w:rsidP="00EB73FF">
      <w:pPr>
        <w:rPr>
          <w:rFonts w:asciiTheme="minorHAnsi" w:hAnsiTheme="minorHAnsi" w:cstheme="minorHAnsi"/>
        </w:rPr>
      </w:pPr>
      <w:r w:rsidRPr="007903BB">
        <w:rPr>
          <w:rFonts w:asciiTheme="minorHAnsi" w:hAnsiTheme="minorHAnsi" w:cstheme="minorHAnsi"/>
          <w:bCs/>
          <w:szCs w:val="20"/>
        </w:rPr>
        <w:t xml:space="preserve">Naručitelj je odredio točnu količinu predmeta nabave. Količina predmeta </w:t>
      </w:r>
      <w:r w:rsidR="009044D0" w:rsidRPr="007903BB">
        <w:rPr>
          <w:rFonts w:asciiTheme="minorHAnsi" w:hAnsiTheme="minorHAnsi" w:cstheme="minorHAnsi"/>
          <w:bCs/>
          <w:szCs w:val="20"/>
        </w:rPr>
        <w:t>nabave je jedna sanacija jednog odlagališta opasnog otpada – jame Sovjak</w:t>
      </w:r>
      <w:r w:rsidR="00020AE2" w:rsidRPr="007903BB">
        <w:rPr>
          <w:rFonts w:asciiTheme="minorHAnsi" w:hAnsiTheme="minorHAnsi" w:cstheme="minorHAnsi"/>
          <w:bCs/>
          <w:szCs w:val="20"/>
        </w:rPr>
        <w:t>.</w:t>
      </w:r>
    </w:p>
    <w:p w14:paraId="01F72AE5" w14:textId="23CB6F83" w:rsidR="00E23358" w:rsidRPr="00B26CA6" w:rsidRDefault="005D0E82" w:rsidP="008A75EA">
      <w:pPr>
        <w:pStyle w:val="Naslov2"/>
      </w:pPr>
      <w:bookmarkStart w:id="87" w:name="_Toc424732420"/>
      <w:bookmarkStart w:id="88" w:name="_Toc18581011"/>
      <w:r w:rsidRPr="00B26CA6">
        <w:t>Tehničk</w:t>
      </w:r>
      <w:bookmarkEnd w:id="87"/>
      <w:r w:rsidRPr="00B26CA6">
        <w:t>e specifikacije</w:t>
      </w:r>
      <w:bookmarkEnd w:id="88"/>
    </w:p>
    <w:p w14:paraId="023544DF" w14:textId="2674A63A" w:rsidR="00E23358" w:rsidRPr="00B26CA6" w:rsidRDefault="00E23358" w:rsidP="00746006">
      <w:pPr>
        <w:autoSpaceDE w:val="0"/>
        <w:autoSpaceDN w:val="0"/>
        <w:adjustRightInd w:val="0"/>
        <w:spacing w:line="276" w:lineRule="auto"/>
        <w:rPr>
          <w:rFonts w:asciiTheme="minorHAnsi" w:hAnsiTheme="minorHAnsi" w:cstheme="minorHAnsi"/>
          <w:szCs w:val="20"/>
        </w:rPr>
      </w:pPr>
      <w:bookmarkStart w:id="89" w:name="_Toc377632666"/>
      <w:bookmarkStart w:id="90" w:name="_Toc422066958"/>
      <w:r w:rsidRPr="00B26CA6">
        <w:rPr>
          <w:rFonts w:asciiTheme="minorHAnsi" w:hAnsiTheme="minorHAnsi" w:cstheme="minorHAnsi"/>
          <w:szCs w:val="20"/>
        </w:rPr>
        <w:t xml:space="preserve">Tehnički uvjeti za izvođenje radova koji su predmet nabave i </w:t>
      </w:r>
      <w:r w:rsidR="00727420">
        <w:rPr>
          <w:rFonts w:asciiTheme="minorHAnsi" w:hAnsiTheme="minorHAnsi" w:cstheme="minorHAnsi"/>
          <w:szCs w:val="20"/>
        </w:rPr>
        <w:t xml:space="preserve">Lista cijena (koja predstavlja </w:t>
      </w:r>
      <w:r w:rsidRPr="00B26CA6">
        <w:rPr>
          <w:rFonts w:asciiTheme="minorHAnsi" w:hAnsiTheme="minorHAnsi" w:cstheme="minorHAnsi"/>
          <w:szCs w:val="20"/>
        </w:rPr>
        <w:t xml:space="preserve">Troškovnik </w:t>
      </w:r>
      <w:r w:rsidR="00727420">
        <w:rPr>
          <w:rFonts w:asciiTheme="minorHAnsi" w:hAnsiTheme="minorHAnsi" w:cstheme="minorHAnsi"/>
          <w:szCs w:val="20"/>
        </w:rPr>
        <w:t>u nestandardiziranom obliku</w:t>
      </w:r>
      <w:r w:rsidR="008821D9">
        <w:rPr>
          <w:rFonts w:asciiTheme="minorHAnsi" w:hAnsiTheme="minorHAnsi" w:cstheme="minorHAnsi"/>
          <w:szCs w:val="20"/>
        </w:rPr>
        <w:t xml:space="preserve">) </w:t>
      </w:r>
      <w:r w:rsidRPr="00B26CA6">
        <w:rPr>
          <w:rFonts w:asciiTheme="minorHAnsi" w:hAnsiTheme="minorHAnsi" w:cstheme="minorHAnsi"/>
          <w:szCs w:val="20"/>
        </w:rPr>
        <w:t xml:space="preserve">sadržani su </w:t>
      </w:r>
      <w:r w:rsidR="004F561E" w:rsidRPr="00B26CA6">
        <w:rPr>
          <w:rFonts w:asciiTheme="minorHAnsi" w:hAnsiTheme="minorHAnsi" w:cstheme="minorHAnsi"/>
          <w:szCs w:val="20"/>
        </w:rPr>
        <w:t>u ostalim Knjigama ove Dokumentacije o nabavi</w:t>
      </w:r>
      <w:r w:rsidR="000223BF" w:rsidRPr="00B26CA6">
        <w:rPr>
          <w:rFonts w:asciiTheme="minorHAnsi" w:hAnsiTheme="minorHAnsi" w:cstheme="minorHAnsi"/>
          <w:szCs w:val="20"/>
        </w:rPr>
        <w:t xml:space="preserve"> (Knjiga 3 i Knjiga 4)</w:t>
      </w:r>
      <w:r w:rsidR="003D7230" w:rsidRPr="00B26CA6">
        <w:rPr>
          <w:rFonts w:asciiTheme="minorHAnsi" w:hAnsiTheme="minorHAnsi" w:cstheme="minorHAnsi"/>
          <w:szCs w:val="20"/>
        </w:rPr>
        <w:t>.</w:t>
      </w:r>
    </w:p>
    <w:p w14:paraId="1F530956" w14:textId="6A604A22" w:rsidR="00BA4F7C" w:rsidRPr="00B26CA6" w:rsidRDefault="00BA4F7C" w:rsidP="008A75EA">
      <w:pPr>
        <w:pStyle w:val="Naslov2"/>
      </w:pPr>
      <w:bookmarkStart w:id="91" w:name="_Toc18581012"/>
      <w:bookmarkStart w:id="92" w:name="_Hlk513453962"/>
      <w:r w:rsidRPr="00B26CA6">
        <w:t>Kriteriji za ocjenu jednakovrijednosti predmeta nabave, ako se upućuje na marku, izvor, patent itd.</w:t>
      </w:r>
      <w:bookmarkEnd w:id="91"/>
    </w:p>
    <w:p w14:paraId="2AEC7F06" w14:textId="77777777" w:rsidR="00212410" w:rsidRDefault="00C064EE" w:rsidP="00C064EE">
      <w:pPr>
        <w:rPr>
          <w:rFonts w:asciiTheme="minorHAnsi" w:hAnsiTheme="minorHAnsi" w:cstheme="minorHAnsi"/>
          <w:lang w:eastAsia="en-GB" w:bidi="en-US"/>
        </w:rPr>
      </w:pPr>
      <w:r w:rsidRPr="0032337A">
        <w:rPr>
          <w:rFonts w:asciiTheme="minorHAnsi" w:hAnsiTheme="minorHAnsi" w:cstheme="minorHAnsi"/>
          <w:lang w:eastAsia="en-GB" w:bidi="en-US"/>
        </w:rPr>
        <w:t>U ovom predmetu nabave ne upućuje se na marku, izvor, patent i sl.</w:t>
      </w:r>
    </w:p>
    <w:p w14:paraId="51680DF1" w14:textId="396D61FE" w:rsidR="00212410" w:rsidRDefault="00212410" w:rsidP="00C064EE">
      <w:pPr>
        <w:rPr>
          <w:rFonts w:asciiTheme="minorHAnsi" w:hAnsiTheme="minorHAnsi" w:cstheme="minorHAnsi"/>
          <w:lang w:eastAsia="en-GB" w:bidi="en-US"/>
        </w:rPr>
      </w:pPr>
      <w:r>
        <w:rPr>
          <w:rFonts w:asciiTheme="minorHAnsi" w:hAnsiTheme="minorHAnsi" w:cstheme="minorHAnsi"/>
          <w:lang w:eastAsia="en-GB" w:bidi="en-US"/>
        </w:rPr>
        <w:t>U</w:t>
      </w:r>
      <w:r w:rsidR="00C064EE" w:rsidRPr="0032337A">
        <w:rPr>
          <w:rFonts w:asciiTheme="minorHAnsi" w:hAnsiTheme="minorHAnsi" w:cstheme="minorHAnsi"/>
          <w:lang w:eastAsia="en-GB" w:bidi="en-US"/>
        </w:rPr>
        <w:t xml:space="preserve"> dokumentaciji o nabavi ovog postupka nabave navedena su tehnička pravila </w:t>
      </w:r>
      <w:r>
        <w:rPr>
          <w:rFonts w:asciiTheme="minorHAnsi" w:hAnsiTheme="minorHAnsi" w:cstheme="minorHAnsi"/>
          <w:lang w:eastAsia="en-GB" w:bidi="en-US"/>
        </w:rPr>
        <w:t xml:space="preserve">i osnovna obilježja (karakteristke) </w:t>
      </w:r>
      <w:r w:rsidR="00C064EE" w:rsidRPr="0032337A">
        <w:rPr>
          <w:rFonts w:asciiTheme="minorHAnsi" w:hAnsiTheme="minorHAnsi" w:cstheme="minorHAnsi"/>
          <w:lang w:eastAsia="en-GB" w:bidi="en-US"/>
        </w:rPr>
        <w:t>koja opisuju predmet nabave pomoću hrvatskih</w:t>
      </w:r>
      <w:r>
        <w:rPr>
          <w:rFonts w:asciiTheme="minorHAnsi" w:hAnsiTheme="minorHAnsi" w:cstheme="minorHAnsi"/>
          <w:lang w:eastAsia="en-GB" w:bidi="en-US"/>
        </w:rPr>
        <w:t xml:space="preserve"> odnosno </w:t>
      </w:r>
      <w:r w:rsidR="00C064EE" w:rsidRPr="0032337A">
        <w:rPr>
          <w:rFonts w:asciiTheme="minorHAnsi" w:hAnsiTheme="minorHAnsi" w:cstheme="minorHAnsi"/>
          <w:lang w:eastAsia="en-GB" w:bidi="en-US"/>
        </w:rPr>
        <w:t>europskih</w:t>
      </w:r>
      <w:r>
        <w:rPr>
          <w:rFonts w:asciiTheme="minorHAnsi" w:hAnsiTheme="minorHAnsi" w:cstheme="minorHAnsi"/>
          <w:lang w:eastAsia="en-GB" w:bidi="en-US"/>
        </w:rPr>
        <w:t xml:space="preserve"> i </w:t>
      </w:r>
      <w:r w:rsidR="00C064EE" w:rsidRPr="0032337A">
        <w:rPr>
          <w:rFonts w:asciiTheme="minorHAnsi" w:hAnsiTheme="minorHAnsi" w:cstheme="minorHAnsi"/>
          <w:lang w:eastAsia="en-GB" w:bidi="en-US"/>
        </w:rPr>
        <w:t xml:space="preserve">međunarodnih normi. </w:t>
      </w:r>
    </w:p>
    <w:p w14:paraId="79430D9B" w14:textId="13E17D59" w:rsidR="00212410" w:rsidRDefault="00212410" w:rsidP="00C064EE">
      <w:pPr>
        <w:rPr>
          <w:rFonts w:asciiTheme="minorHAnsi" w:hAnsiTheme="minorHAnsi" w:cstheme="minorHAnsi"/>
          <w:lang w:eastAsia="en-GB" w:bidi="en-US"/>
        </w:rPr>
      </w:pPr>
      <w:r w:rsidRPr="00212410">
        <w:rPr>
          <w:rFonts w:asciiTheme="minorHAnsi" w:hAnsiTheme="minorHAnsi" w:cstheme="minorHAnsi"/>
          <w:lang w:eastAsia="en-GB" w:bidi="en-US"/>
        </w:rPr>
        <w:t xml:space="preserve">Za sve dijelove predmeta nabave u kojima se upućuje na norme, ponuditelji su slobodni </w:t>
      </w:r>
      <w:r>
        <w:rPr>
          <w:rFonts w:asciiTheme="minorHAnsi" w:hAnsiTheme="minorHAnsi" w:cstheme="minorHAnsi"/>
          <w:lang w:eastAsia="en-GB" w:bidi="en-US"/>
        </w:rPr>
        <w:t xml:space="preserve">nuditi rješenja </w:t>
      </w:r>
      <w:r w:rsidRPr="00212410">
        <w:rPr>
          <w:rFonts w:asciiTheme="minorHAnsi" w:hAnsiTheme="minorHAnsi" w:cstheme="minorHAnsi"/>
          <w:lang w:eastAsia="en-GB" w:bidi="en-US"/>
        </w:rPr>
        <w:t>koja na jednakovrijedan način zadovoljavaju zahtjeve definirane tehničkim specifikacijama</w:t>
      </w:r>
      <w:r w:rsidR="00387C60">
        <w:rPr>
          <w:rFonts w:asciiTheme="minorHAnsi" w:hAnsiTheme="minorHAnsi" w:cstheme="minorHAnsi"/>
          <w:lang w:eastAsia="en-GB" w:bidi="en-US"/>
        </w:rPr>
        <w:t xml:space="preserve"> (Knjiga 3)</w:t>
      </w:r>
      <w:r w:rsidRPr="00212410">
        <w:rPr>
          <w:rFonts w:asciiTheme="minorHAnsi" w:hAnsiTheme="minorHAnsi" w:cstheme="minorHAnsi"/>
          <w:lang w:eastAsia="en-GB" w:bidi="en-US"/>
        </w:rPr>
        <w:t xml:space="preserve">, te se navođenje normi u Dokumentaciji o nabavi smatra da je popraćeno izrazom „ili jednakovrijedno“. U slučaju da ponuditelj nudi jednakovrijedna rješenja, ponuditelj u ponudi mora dokazati, bilo kojim prikladnim sredstvom, što uključuje i sredstva dokazivanja iz članka 213. ZJN 2016, da rješenja koja predlaže na jednakovrijedan način zadovoljavaju zahtjeve definirane tehničkim specifikacijama. </w:t>
      </w:r>
    </w:p>
    <w:p w14:paraId="509FE2E6" w14:textId="49C7AAE9" w:rsidR="001A2028" w:rsidRPr="00D0430B" w:rsidRDefault="005D0E82" w:rsidP="008A75EA">
      <w:pPr>
        <w:pStyle w:val="Naslov2"/>
      </w:pPr>
      <w:bookmarkStart w:id="93" w:name="_Toc18581013"/>
      <w:bookmarkEnd w:id="92"/>
      <w:r w:rsidRPr="00D0430B">
        <w:t>Troškovnik</w:t>
      </w:r>
      <w:bookmarkEnd w:id="93"/>
    </w:p>
    <w:p w14:paraId="00B125FC" w14:textId="5A482CD9" w:rsidR="00D0430B" w:rsidRDefault="00D0430B" w:rsidP="00746006">
      <w:pPr>
        <w:spacing w:line="276" w:lineRule="auto"/>
        <w:rPr>
          <w:rFonts w:asciiTheme="minorHAnsi" w:hAnsiTheme="minorHAnsi" w:cstheme="minorHAnsi"/>
        </w:rPr>
      </w:pPr>
      <w:r w:rsidRPr="00D0430B">
        <w:rPr>
          <w:rFonts w:asciiTheme="minorHAnsi" w:hAnsiTheme="minorHAnsi" w:cstheme="minorHAnsi"/>
        </w:rPr>
        <w:t xml:space="preserve">Troškovnik </w:t>
      </w:r>
      <w:r>
        <w:rPr>
          <w:rFonts w:asciiTheme="minorHAnsi" w:hAnsiTheme="minorHAnsi" w:cstheme="minorHAnsi"/>
        </w:rPr>
        <w:t xml:space="preserve">(Lista cijena) </w:t>
      </w:r>
      <w:r w:rsidRPr="00D0430B">
        <w:rPr>
          <w:rFonts w:asciiTheme="minorHAnsi" w:hAnsiTheme="minorHAnsi" w:cstheme="minorHAnsi"/>
        </w:rPr>
        <w:t>u nestandardiziranom formatu (MS Excel</w:t>
      </w:r>
      <w:r w:rsidR="000B73C5">
        <w:rPr>
          <w:rFonts w:asciiTheme="minorHAnsi" w:hAnsiTheme="minorHAnsi" w:cstheme="minorHAnsi"/>
        </w:rPr>
        <w:t xml:space="preserve"> format</w:t>
      </w:r>
      <w:r w:rsidRPr="00D0430B">
        <w:rPr>
          <w:rFonts w:asciiTheme="minorHAnsi" w:hAnsiTheme="minorHAnsi" w:cstheme="minorHAnsi"/>
        </w:rPr>
        <w:t xml:space="preserve">) sastavni je dio Dokumentacije o nabavi i priložen je kao zasebni dokument u EOJN RH. </w:t>
      </w:r>
    </w:p>
    <w:p w14:paraId="5DEF2D9D" w14:textId="78D8188E" w:rsidR="00D0430B" w:rsidRDefault="00D0430B" w:rsidP="00746006">
      <w:pPr>
        <w:spacing w:line="276" w:lineRule="auto"/>
        <w:rPr>
          <w:rFonts w:asciiTheme="minorHAnsi" w:hAnsiTheme="minorHAnsi" w:cstheme="minorHAnsi"/>
        </w:rPr>
      </w:pPr>
      <w:r>
        <w:rPr>
          <w:rFonts w:asciiTheme="minorHAnsi" w:hAnsiTheme="minorHAnsi" w:cstheme="minorHAnsi"/>
        </w:rPr>
        <w:t>Uz Troškovnik (Listu cijena) Naručitelj u sklopu dokumentacije o nabavi dostavlja i dokument Lista cijena u MS Word formatu, koji predstavlja uputu ponuditeljima za ispunjavanje Troškovnika.</w:t>
      </w:r>
    </w:p>
    <w:p w14:paraId="1532ED22" w14:textId="7A1E2ECF" w:rsidR="00D0430B" w:rsidRDefault="00D0430B" w:rsidP="00746006">
      <w:pPr>
        <w:spacing w:line="276" w:lineRule="auto"/>
        <w:rPr>
          <w:rFonts w:asciiTheme="minorHAnsi" w:hAnsiTheme="minorHAnsi" w:cstheme="minorHAnsi"/>
        </w:rPr>
      </w:pPr>
      <w:r>
        <w:rPr>
          <w:rFonts w:asciiTheme="minorHAnsi" w:hAnsiTheme="minorHAnsi" w:cstheme="minorHAnsi"/>
        </w:rPr>
        <w:t>Oba navedena dokumenta zajedno čine Knjigu 4</w:t>
      </w:r>
      <w:r w:rsidR="000B73C5">
        <w:rPr>
          <w:rFonts w:asciiTheme="minorHAnsi" w:hAnsiTheme="minorHAnsi" w:cstheme="minorHAnsi"/>
        </w:rPr>
        <w:t>. Lista cijena</w:t>
      </w:r>
      <w:r>
        <w:rPr>
          <w:rFonts w:asciiTheme="minorHAnsi" w:hAnsiTheme="minorHAnsi" w:cstheme="minorHAnsi"/>
        </w:rPr>
        <w:t>.</w:t>
      </w:r>
    </w:p>
    <w:p w14:paraId="3CDF7F9B" w14:textId="77777777" w:rsidR="00D0430B" w:rsidRPr="009A7C49" w:rsidRDefault="00D0430B" w:rsidP="00D0430B">
      <w:pPr>
        <w:spacing w:line="276" w:lineRule="auto"/>
        <w:rPr>
          <w:rFonts w:asciiTheme="minorHAnsi" w:hAnsiTheme="minorHAnsi" w:cstheme="minorHAnsi"/>
          <w:b/>
          <w:bCs/>
        </w:rPr>
      </w:pPr>
      <w:r w:rsidRPr="009A7C49">
        <w:rPr>
          <w:rFonts w:asciiTheme="minorHAnsi" w:hAnsiTheme="minorHAnsi" w:cstheme="minorHAnsi"/>
          <w:b/>
          <w:bCs/>
        </w:rPr>
        <w:t>Ponuditelj popunjava Troškovnik (Listu cijena) na predlošku u MS Excel formatu koji je dostavio Naručitelj.</w:t>
      </w:r>
    </w:p>
    <w:p w14:paraId="22C899E6" w14:textId="4799B871" w:rsidR="00D0430B" w:rsidRPr="00D0430B" w:rsidRDefault="00D0430B" w:rsidP="00D0430B">
      <w:pPr>
        <w:spacing w:line="276" w:lineRule="auto"/>
        <w:rPr>
          <w:rFonts w:asciiTheme="minorHAnsi" w:hAnsiTheme="minorHAnsi" w:cstheme="minorHAnsi"/>
        </w:rPr>
      </w:pPr>
      <w:r w:rsidRPr="00D0430B">
        <w:rPr>
          <w:rFonts w:asciiTheme="minorHAnsi" w:hAnsiTheme="minorHAnsi" w:cstheme="minorHAnsi"/>
        </w:rPr>
        <w:t>Troškovnik (Lista cijena) mora biti popunjen na izvornom predlošku</w:t>
      </w:r>
      <w:r w:rsidR="003B4B8A">
        <w:rPr>
          <w:rFonts w:asciiTheme="minorHAnsi" w:hAnsiTheme="minorHAnsi" w:cstheme="minorHAnsi"/>
        </w:rPr>
        <w:t xml:space="preserve"> u MS Excel formatu </w:t>
      </w:r>
      <w:r w:rsidRPr="00D0430B">
        <w:rPr>
          <w:rFonts w:asciiTheme="minorHAnsi" w:hAnsiTheme="minorHAnsi" w:cstheme="minorHAnsi"/>
        </w:rPr>
        <w:t>bez mijenjanja, ispravljanja i prepisivanja izvornog teksta.</w:t>
      </w:r>
      <w:r>
        <w:rPr>
          <w:rFonts w:asciiTheme="minorHAnsi" w:hAnsiTheme="minorHAnsi" w:cstheme="minorHAnsi"/>
        </w:rPr>
        <w:t xml:space="preserve"> </w:t>
      </w:r>
      <w:r w:rsidRPr="00D0430B">
        <w:rPr>
          <w:rFonts w:asciiTheme="minorHAnsi" w:hAnsiTheme="minorHAnsi" w:cstheme="minorHAnsi"/>
        </w:rPr>
        <w:t xml:space="preserve">Popust i svi troškovi potrebni za izvođenje predmetnih radova moraju biti uračunati u ponuđenoj jediničnoj cijeni. </w:t>
      </w:r>
      <w:r w:rsidR="003B4B8A" w:rsidRPr="003B4B8A">
        <w:rPr>
          <w:rFonts w:asciiTheme="minorHAnsi" w:hAnsiTheme="minorHAnsi" w:cstheme="minorHAnsi"/>
        </w:rPr>
        <w:t>Cijena ponude izražava se za cjelokupni predmet nabave</w:t>
      </w:r>
      <w:r w:rsidR="003B4B8A">
        <w:rPr>
          <w:rFonts w:asciiTheme="minorHAnsi" w:hAnsiTheme="minorHAnsi" w:cstheme="minorHAnsi"/>
        </w:rPr>
        <w:t>.</w:t>
      </w:r>
    </w:p>
    <w:p w14:paraId="316D9F87" w14:textId="30500581" w:rsidR="00D0430B" w:rsidRDefault="00D0430B" w:rsidP="00D0430B">
      <w:pPr>
        <w:spacing w:line="276" w:lineRule="auto"/>
        <w:rPr>
          <w:rFonts w:asciiTheme="minorHAnsi" w:hAnsiTheme="minorHAnsi" w:cstheme="minorHAnsi"/>
        </w:rPr>
      </w:pPr>
      <w:r w:rsidRPr="00D0430B">
        <w:rPr>
          <w:rFonts w:asciiTheme="minorHAnsi" w:hAnsiTheme="minorHAnsi" w:cstheme="minorHAnsi"/>
        </w:rPr>
        <w:t>Prilikom popunjavanja Troškovnika ponuditelj upisuje cijenu stavke, pri čemu se ukupna cijena stavke</w:t>
      </w:r>
      <w:r w:rsidR="003B4B8A">
        <w:rPr>
          <w:rFonts w:asciiTheme="minorHAnsi" w:hAnsiTheme="minorHAnsi" w:cstheme="minorHAnsi"/>
        </w:rPr>
        <w:t xml:space="preserve"> automatski</w:t>
      </w:r>
      <w:r w:rsidRPr="00D0430B">
        <w:rPr>
          <w:rFonts w:asciiTheme="minorHAnsi" w:hAnsiTheme="minorHAnsi" w:cstheme="minorHAnsi"/>
        </w:rPr>
        <w:t xml:space="preserve"> izračunava kao umnožak količine stavke i jedinične cijene stavke. Jedinične cijene svake stavke Troškovnika i ukupna cijena moraju biti zaokružene na dvije decimale.</w:t>
      </w:r>
    </w:p>
    <w:p w14:paraId="226D186C" w14:textId="77777777" w:rsidR="003B4B8A" w:rsidRPr="003B4B8A" w:rsidRDefault="003B4B8A" w:rsidP="003B4B8A">
      <w:pPr>
        <w:spacing w:line="276" w:lineRule="auto"/>
        <w:rPr>
          <w:rFonts w:asciiTheme="minorHAnsi" w:hAnsiTheme="minorHAnsi" w:cstheme="minorHAnsi"/>
        </w:rPr>
      </w:pPr>
      <w:r w:rsidRPr="003B4B8A">
        <w:rPr>
          <w:rFonts w:asciiTheme="minorHAnsi" w:hAnsiTheme="minorHAnsi" w:cstheme="minorHAnsi"/>
        </w:rPr>
        <w:t>Jedinična cijena stavke upisuje se u kunama, bez PDV-a. Zbroj svih ukupnih cijena stavki čini cijenu ponude. Cijena ponude izražava se bez PDV-a, a iznos poreza na dodanu vrijednost i ukupna cijena ponude s PDV-om zasebno se iskazuju.</w:t>
      </w:r>
    </w:p>
    <w:p w14:paraId="0C82ED10" w14:textId="77777777" w:rsidR="003B4B8A" w:rsidRDefault="003B4B8A" w:rsidP="003B4B8A">
      <w:pPr>
        <w:spacing w:line="276" w:lineRule="auto"/>
        <w:rPr>
          <w:rFonts w:asciiTheme="minorHAnsi" w:hAnsiTheme="minorHAnsi" w:cstheme="minorHAnsi"/>
        </w:rPr>
      </w:pPr>
      <w:r w:rsidRPr="003B4B8A">
        <w:rPr>
          <w:rFonts w:asciiTheme="minorHAnsi" w:hAnsiTheme="minorHAnsi" w:cstheme="minorHAnsi"/>
        </w:rPr>
        <w:t xml:space="preserve">Gospodarski subjekt je obvezan ispuniti sve stavke u troškovniku. </w:t>
      </w:r>
    </w:p>
    <w:p w14:paraId="4CFEEAE4" w14:textId="58F0B1BB" w:rsidR="008D5310" w:rsidRPr="00D0430B" w:rsidRDefault="001A2028" w:rsidP="00746006">
      <w:pPr>
        <w:spacing w:line="276" w:lineRule="auto"/>
        <w:rPr>
          <w:rFonts w:asciiTheme="minorHAnsi" w:hAnsiTheme="minorHAnsi" w:cstheme="minorHAnsi"/>
        </w:rPr>
      </w:pPr>
      <w:r w:rsidRPr="00D0430B">
        <w:rPr>
          <w:rFonts w:asciiTheme="minorHAnsi" w:hAnsiTheme="minorHAnsi" w:cstheme="minorHAnsi"/>
        </w:rPr>
        <w:t>Ponuditelji nisu obvezni, popunjen</w:t>
      </w:r>
      <w:r w:rsidR="00BD7F43" w:rsidRPr="00D0430B">
        <w:rPr>
          <w:rFonts w:asciiTheme="minorHAnsi" w:hAnsiTheme="minorHAnsi" w:cstheme="minorHAnsi"/>
        </w:rPr>
        <w:t>u</w:t>
      </w:r>
      <w:r w:rsidRPr="00D0430B">
        <w:rPr>
          <w:rFonts w:asciiTheme="minorHAnsi" w:hAnsiTheme="minorHAnsi" w:cstheme="minorHAnsi"/>
        </w:rPr>
        <w:t xml:space="preserve"> i u ponudi </w:t>
      </w:r>
      <w:r w:rsidR="00F1136D" w:rsidRPr="00D0430B">
        <w:rPr>
          <w:rFonts w:asciiTheme="minorHAnsi" w:hAnsiTheme="minorHAnsi" w:cstheme="minorHAnsi"/>
        </w:rPr>
        <w:t>priložen</w:t>
      </w:r>
      <w:r w:rsidR="00B669CE">
        <w:rPr>
          <w:rFonts w:asciiTheme="minorHAnsi" w:hAnsiTheme="minorHAnsi" w:cstheme="minorHAnsi"/>
        </w:rPr>
        <w:t>i Troškovnik</w:t>
      </w:r>
      <w:r w:rsidR="00F1136D" w:rsidRPr="00D0430B">
        <w:rPr>
          <w:rFonts w:asciiTheme="minorHAnsi" w:hAnsiTheme="minorHAnsi" w:cstheme="minorHAnsi"/>
        </w:rPr>
        <w:t xml:space="preserve"> </w:t>
      </w:r>
      <w:r w:rsidR="00B669CE">
        <w:rPr>
          <w:rFonts w:asciiTheme="minorHAnsi" w:hAnsiTheme="minorHAnsi" w:cstheme="minorHAnsi"/>
        </w:rPr>
        <w:t>(</w:t>
      </w:r>
      <w:r w:rsidR="00E54613" w:rsidRPr="00D0430B">
        <w:rPr>
          <w:rFonts w:asciiTheme="minorHAnsi" w:hAnsiTheme="minorHAnsi" w:cstheme="minorHAnsi"/>
        </w:rPr>
        <w:t>Listu cijena</w:t>
      </w:r>
      <w:r w:rsidR="00B669CE">
        <w:rPr>
          <w:rFonts w:asciiTheme="minorHAnsi" w:hAnsiTheme="minorHAnsi" w:cstheme="minorHAnsi"/>
        </w:rPr>
        <w:t>)</w:t>
      </w:r>
      <w:r w:rsidRPr="00D0430B">
        <w:rPr>
          <w:rFonts w:asciiTheme="minorHAnsi" w:hAnsiTheme="minorHAnsi" w:cstheme="minorHAnsi"/>
        </w:rPr>
        <w:t xml:space="preserve"> ovjeravati i/ili potpisivati na bilo koji način i od bilo koga.</w:t>
      </w:r>
    </w:p>
    <w:p w14:paraId="150337FF" w14:textId="61D5C5EF" w:rsidR="00694ACC" w:rsidRPr="00B26CA6" w:rsidRDefault="00D0430B" w:rsidP="00746006">
      <w:pPr>
        <w:spacing w:line="276" w:lineRule="auto"/>
        <w:rPr>
          <w:rFonts w:asciiTheme="minorHAnsi" w:hAnsiTheme="minorHAnsi" w:cstheme="minorHAnsi"/>
        </w:rPr>
      </w:pPr>
      <w:r w:rsidRPr="00D0430B">
        <w:rPr>
          <w:rFonts w:asciiTheme="minorHAnsi" w:hAnsiTheme="minorHAnsi" w:cstheme="minorHAnsi"/>
        </w:rPr>
        <w:t xml:space="preserve">Napomena: </w:t>
      </w:r>
      <w:r w:rsidR="00BB283C" w:rsidRPr="00D0430B">
        <w:rPr>
          <w:rFonts w:asciiTheme="minorHAnsi" w:hAnsiTheme="minorHAnsi" w:cstheme="minorHAnsi"/>
        </w:rPr>
        <w:t>I</w:t>
      </w:r>
      <w:r w:rsidR="001D70EB" w:rsidRPr="00D0430B">
        <w:rPr>
          <w:rFonts w:asciiTheme="minorHAnsi" w:hAnsiTheme="minorHAnsi" w:cstheme="minorHAnsi"/>
        </w:rPr>
        <w:t>zraz</w:t>
      </w:r>
      <w:r w:rsidR="00677EC5" w:rsidRPr="00D0430B">
        <w:rPr>
          <w:rFonts w:asciiTheme="minorHAnsi" w:hAnsiTheme="minorHAnsi" w:cstheme="minorHAnsi"/>
        </w:rPr>
        <w:t>i</w:t>
      </w:r>
      <w:r w:rsidR="001D70EB" w:rsidRPr="00D0430B">
        <w:rPr>
          <w:rFonts w:asciiTheme="minorHAnsi" w:hAnsiTheme="minorHAnsi" w:cstheme="minorHAnsi"/>
        </w:rPr>
        <w:t xml:space="preserve"> „Lista cijena“ </w:t>
      </w:r>
      <w:r w:rsidR="00677EC5" w:rsidRPr="00D0430B">
        <w:rPr>
          <w:rFonts w:asciiTheme="minorHAnsi" w:hAnsiTheme="minorHAnsi" w:cstheme="minorHAnsi"/>
        </w:rPr>
        <w:t xml:space="preserve">i „Troškovnik“ </w:t>
      </w:r>
      <w:r w:rsidR="001D70EB" w:rsidRPr="00D0430B">
        <w:rPr>
          <w:rFonts w:asciiTheme="minorHAnsi" w:hAnsiTheme="minorHAnsi" w:cstheme="minorHAnsi"/>
        </w:rPr>
        <w:t>ima</w:t>
      </w:r>
      <w:r w:rsidR="00677EC5" w:rsidRPr="00D0430B">
        <w:rPr>
          <w:rFonts w:asciiTheme="minorHAnsi" w:hAnsiTheme="minorHAnsi" w:cstheme="minorHAnsi"/>
        </w:rPr>
        <w:t>ju</w:t>
      </w:r>
      <w:r w:rsidR="001D70EB" w:rsidRPr="00D0430B">
        <w:rPr>
          <w:rFonts w:asciiTheme="minorHAnsi" w:hAnsiTheme="minorHAnsi" w:cstheme="minorHAnsi"/>
        </w:rPr>
        <w:t xml:space="preserve"> identičn</w:t>
      </w:r>
      <w:r w:rsidR="00677EC5" w:rsidRPr="00D0430B">
        <w:rPr>
          <w:rFonts w:asciiTheme="minorHAnsi" w:hAnsiTheme="minorHAnsi" w:cstheme="minorHAnsi"/>
        </w:rPr>
        <w:t>a</w:t>
      </w:r>
      <w:r w:rsidR="001D70EB" w:rsidRPr="00D0430B">
        <w:rPr>
          <w:rFonts w:asciiTheme="minorHAnsi" w:hAnsiTheme="minorHAnsi" w:cstheme="minorHAnsi"/>
        </w:rPr>
        <w:t xml:space="preserve"> </w:t>
      </w:r>
      <w:r w:rsidR="00575E50" w:rsidRPr="00D0430B">
        <w:rPr>
          <w:rFonts w:asciiTheme="minorHAnsi" w:hAnsiTheme="minorHAnsi" w:cstheme="minorHAnsi"/>
        </w:rPr>
        <w:t>značenja.</w:t>
      </w:r>
    </w:p>
    <w:p w14:paraId="3787E9AF" w14:textId="56EEBB58" w:rsidR="00E23358" w:rsidRPr="00B26CA6" w:rsidRDefault="005D0E82" w:rsidP="008A75EA">
      <w:pPr>
        <w:pStyle w:val="Naslov2"/>
      </w:pPr>
      <w:bookmarkStart w:id="94" w:name="_Toc377632667"/>
      <w:bookmarkStart w:id="95" w:name="_Toc422066959"/>
      <w:bookmarkStart w:id="96" w:name="_Toc422146431"/>
      <w:bookmarkStart w:id="97" w:name="_Toc422146729"/>
      <w:bookmarkStart w:id="98" w:name="_Toc422146772"/>
      <w:bookmarkStart w:id="99" w:name="_Toc424732421"/>
      <w:bookmarkStart w:id="100" w:name="_Toc18581014"/>
      <w:bookmarkEnd w:id="89"/>
      <w:bookmarkEnd w:id="90"/>
      <w:r w:rsidRPr="00B26CA6">
        <w:lastRenderedPageBreak/>
        <w:t xml:space="preserve">Mjesto </w:t>
      </w:r>
      <w:bookmarkEnd w:id="94"/>
      <w:bookmarkEnd w:id="95"/>
      <w:r w:rsidRPr="00B26CA6">
        <w:t xml:space="preserve">izvršenja </w:t>
      </w:r>
      <w:bookmarkEnd w:id="96"/>
      <w:bookmarkEnd w:id="97"/>
      <w:bookmarkEnd w:id="98"/>
      <w:bookmarkEnd w:id="99"/>
      <w:r w:rsidR="006472B2">
        <w:t>ugovora</w:t>
      </w:r>
      <w:bookmarkEnd w:id="100"/>
    </w:p>
    <w:p w14:paraId="741CB351" w14:textId="724C07D2" w:rsidR="001B14C9" w:rsidRPr="00B26CA6" w:rsidRDefault="001B14C9" w:rsidP="00746006">
      <w:pPr>
        <w:spacing w:line="276" w:lineRule="auto"/>
        <w:rPr>
          <w:rFonts w:asciiTheme="minorHAnsi" w:hAnsiTheme="minorHAnsi" w:cstheme="minorHAnsi"/>
          <w:lang w:eastAsia="en-GB"/>
        </w:rPr>
      </w:pPr>
      <w:r w:rsidRPr="00B26CA6">
        <w:rPr>
          <w:rFonts w:asciiTheme="minorHAnsi" w:hAnsiTheme="minorHAnsi" w:cstheme="minorHAnsi"/>
          <w:lang w:eastAsia="en-GB"/>
        </w:rPr>
        <w:t>Mjesta izvršenja :</w:t>
      </w:r>
    </w:p>
    <w:p w14:paraId="0C1814FA" w14:textId="6CC6E393" w:rsidR="001B14C9" w:rsidRPr="00B26CA6" w:rsidRDefault="005215EE" w:rsidP="00073ABA">
      <w:pPr>
        <w:pStyle w:val="Body-Bullet"/>
        <w:rPr>
          <w:rFonts w:asciiTheme="minorHAnsi" w:hAnsiTheme="minorHAnsi" w:cstheme="minorHAnsi"/>
          <w:lang w:eastAsia="en-GB"/>
        </w:rPr>
      </w:pPr>
      <w:r w:rsidRPr="00B26CA6">
        <w:rPr>
          <w:rFonts w:asciiTheme="minorHAnsi" w:hAnsiTheme="minorHAnsi" w:cstheme="minorHAnsi"/>
          <w:lang w:eastAsia="en-GB"/>
        </w:rPr>
        <w:t>Sjedište</w:t>
      </w:r>
      <w:r w:rsidR="00E63245" w:rsidRPr="00B26CA6">
        <w:rPr>
          <w:rFonts w:asciiTheme="minorHAnsi" w:hAnsiTheme="minorHAnsi" w:cstheme="minorHAnsi"/>
          <w:lang w:eastAsia="en-GB"/>
        </w:rPr>
        <w:t xml:space="preserve"> Fonda za zaštitu okoliša i energetsku učinkovitost</w:t>
      </w:r>
      <w:r w:rsidR="002E493C">
        <w:rPr>
          <w:rFonts w:asciiTheme="minorHAnsi" w:hAnsiTheme="minorHAnsi" w:cstheme="minorHAnsi"/>
          <w:lang w:eastAsia="en-GB"/>
        </w:rPr>
        <w:t>,</w:t>
      </w:r>
      <w:r w:rsidR="0022506A">
        <w:rPr>
          <w:rFonts w:asciiTheme="minorHAnsi" w:hAnsiTheme="minorHAnsi" w:cstheme="minorHAnsi"/>
          <w:lang w:eastAsia="en-GB"/>
        </w:rPr>
        <w:t xml:space="preserve"> Radnička cesta 80, 10000 Zagreb</w:t>
      </w:r>
    </w:p>
    <w:p w14:paraId="12E979B0" w14:textId="634E2BD2" w:rsidR="00E23358" w:rsidRPr="00B26CA6" w:rsidRDefault="001B14C9" w:rsidP="00073ABA">
      <w:pPr>
        <w:pStyle w:val="Body-Bullet"/>
        <w:rPr>
          <w:rFonts w:asciiTheme="minorHAnsi" w:hAnsiTheme="minorHAnsi" w:cstheme="minorHAnsi"/>
          <w:lang w:eastAsia="en-GB"/>
        </w:rPr>
      </w:pPr>
      <w:r w:rsidRPr="00B26CA6">
        <w:rPr>
          <w:rFonts w:asciiTheme="minorHAnsi" w:hAnsiTheme="minorHAnsi" w:cstheme="minorHAnsi"/>
          <w:lang w:eastAsia="en-GB"/>
        </w:rPr>
        <w:t xml:space="preserve">Lokacija </w:t>
      </w:r>
      <w:r w:rsidR="00E63245" w:rsidRPr="00B26CA6">
        <w:rPr>
          <w:rFonts w:asciiTheme="minorHAnsi" w:hAnsiTheme="minorHAnsi" w:cstheme="minorHAnsi"/>
          <w:lang w:eastAsia="en-GB"/>
        </w:rPr>
        <w:t>jame „Sovjak</w:t>
      </w:r>
      <w:r w:rsidRPr="00B26CA6">
        <w:rPr>
          <w:rFonts w:asciiTheme="minorHAnsi" w:hAnsiTheme="minorHAnsi" w:cstheme="minorHAnsi"/>
          <w:lang w:eastAsia="en-GB"/>
        </w:rPr>
        <w:t>“</w:t>
      </w:r>
      <w:bookmarkStart w:id="101" w:name="_Ref371503060"/>
      <w:bookmarkStart w:id="102" w:name="_Toc377632668"/>
      <w:bookmarkStart w:id="103" w:name="_Toc422066960"/>
      <w:bookmarkStart w:id="104" w:name="_Toc422146432"/>
      <w:bookmarkStart w:id="105" w:name="_Toc422146730"/>
      <w:bookmarkStart w:id="106" w:name="_Toc422146773"/>
      <w:r w:rsidR="00E63245" w:rsidRPr="00B26CA6">
        <w:rPr>
          <w:rFonts w:asciiTheme="minorHAnsi" w:hAnsiTheme="minorHAnsi" w:cstheme="minorHAnsi"/>
          <w:lang w:eastAsia="en-GB"/>
        </w:rPr>
        <w:t xml:space="preserve"> </w:t>
      </w:r>
      <w:r w:rsidRPr="00B26CA6">
        <w:rPr>
          <w:rFonts w:asciiTheme="minorHAnsi" w:hAnsiTheme="minorHAnsi" w:cstheme="minorHAnsi"/>
          <w:lang w:eastAsia="en-GB"/>
        </w:rPr>
        <w:t>-</w:t>
      </w:r>
      <w:r w:rsidR="00E63245" w:rsidRPr="00B26CA6">
        <w:rPr>
          <w:rFonts w:asciiTheme="minorHAnsi" w:hAnsiTheme="minorHAnsi" w:cstheme="minorHAnsi"/>
          <w:lang w:eastAsia="en-GB"/>
        </w:rPr>
        <w:t xml:space="preserve"> </w:t>
      </w:r>
      <w:r w:rsidR="0022506A" w:rsidRPr="0022506A">
        <w:rPr>
          <w:rFonts w:asciiTheme="minorHAnsi" w:hAnsiTheme="minorHAnsi" w:cstheme="minorHAnsi"/>
        </w:rPr>
        <w:t>Jama ''Sovjak'' nalazi se na katastarskoj čestici 4457 k.o. Viškovo koja je u vlasništvu Općine Viškovo. Aktivnosti sanacije jame Sovjak provodit će se i na katastarskim česticama 4456/1, 4458/1, 4458/2 k.o. Viškovo</w:t>
      </w:r>
    </w:p>
    <w:p w14:paraId="21EE17A0" w14:textId="67EF7340" w:rsidR="001B14C9" w:rsidRPr="00B26CA6" w:rsidRDefault="00015E38" w:rsidP="00073ABA">
      <w:pPr>
        <w:pStyle w:val="Body-Bullet"/>
        <w:rPr>
          <w:rFonts w:asciiTheme="minorHAnsi" w:hAnsiTheme="minorHAnsi" w:cstheme="minorHAnsi"/>
          <w:lang w:eastAsia="en-GB"/>
        </w:rPr>
      </w:pPr>
      <w:r w:rsidRPr="00B26CA6">
        <w:rPr>
          <w:rFonts w:asciiTheme="minorHAnsi" w:hAnsiTheme="minorHAnsi" w:cstheme="minorHAnsi"/>
        </w:rPr>
        <w:t>Lokacije nadležnih institucija tijela državne, regionalne i lokalne uprave i javnopravnih tijela (prema potrebi)</w:t>
      </w:r>
      <w:r w:rsidR="002E493C">
        <w:rPr>
          <w:rFonts w:asciiTheme="minorHAnsi" w:hAnsiTheme="minorHAnsi" w:cstheme="minorHAnsi"/>
        </w:rPr>
        <w:t>,</w:t>
      </w:r>
    </w:p>
    <w:p w14:paraId="49AE561B" w14:textId="7E928CA6" w:rsidR="002E493C" w:rsidRDefault="00BC25A2" w:rsidP="00073ABA">
      <w:pPr>
        <w:pStyle w:val="Body-Bullet"/>
        <w:rPr>
          <w:rFonts w:asciiTheme="minorHAnsi" w:hAnsiTheme="minorHAnsi" w:cstheme="minorHAnsi"/>
          <w:lang w:eastAsia="en-GB"/>
        </w:rPr>
      </w:pPr>
      <w:r>
        <w:rPr>
          <w:rFonts w:asciiTheme="minorHAnsi" w:hAnsiTheme="minorHAnsi" w:cstheme="minorHAnsi"/>
          <w:lang w:eastAsia="en-GB"/>
        </w:rPr>
        <w:t>Lokacije</w:t>
      </w:r>
      <w:r w:rsidR="004F37B1" w:rsidRPr="00B26CA6">
        <w:rPr>
          <w:rFonts w:asciiTheme="minorHAnsi" w:hAnsiTheme="minorHAnsi" w:cstheme="minorHAnsi"/>
          <w:lang w:eastAsia="en-GB"/>
        </w:rPr>
        <w:t xml:space="preserve"> </w:t>
      </w:r>
      <w:bookmarkStart w:id="107" w:name="_GoBack"/>
      <w:r w:rsidR="004F37B1" w:rsidRPr="00B26CA6">
        <w:rPr>
          <w:rFonts w:asciiTheme="minorHAnsi" w:hAnsiTheme="minorHAnsi" w:cstheme="minorHAnsi"/>
          <w:lang w:eastAsia="en-GB"/>
        </w:rPr>
        <w:t>pozajm</w:t>
      </w:r>
      <w:bookmarkEnd w:id="107"/>
      <w:r w:rsidR="004F37B1" w:rsidRPr="00B26CA6">
        <w:rPr>
          <w:rFonts w:asciiTheme="minorHAnsi" w:hAnsiTheme="minorHAnsi" w:cstheme="minorHAnsi"/>
          <w:lang w:eastAsia="en-GB"/>
        </w:rPr>
        <w:t>išta inertnog materijala osiguranog od strane Naručitelja</w:t>
      </w:r>
      <w:r w:rsidR="002E493C">
        <w:rPr>
          <w:rFonts w:asciiTheme="minorHAnsi" w:hAnsiTheme="minorHAnsi" w:cstheme="minorHAnsi"/>
          <w:lang w:eastAsia="en-GB"/>
        </w:rPr>
        <w:t>,</w:t>
      </w:r>
    </w:p>
    <w:p w14:paraId="63B419EB" w14:textId="6216E2A1" w:rsidR="002E493C" w:rsidRDefault="002E493C" w:rsidP="00073ABA">
      <w:pPr>
        <w:pStyle w:val="Body-Bullet"/>
        <w:rPr>
          <w:rFonts w:asciiTheme="minorHAnsi" w:hAnsiTheme="minorHAnsi" w:cstheme="minorHAnsi"/>
          <w:lang w:eastAsia="en-GB"/>
        </w:rPr>
      </w:pPr>
      <w:r>
        <w:rPr>
          <w:rFonts w:asciiTheme="minorHAnsi" w:hAnsiTheme="minorHAnsi" w:cstheme="minorHAnsi"/>
          <w:lang w:eastAsia="en-GB"/>
        </w:rPr>
        <w:t xml:space="preserve">Lokacija </w:t>
      </w:r>
      <w:r w:rsidR="004D5800">
        <w:rPr>
          <w:rFonts w:asciiTheme="minorHAnsi" w:hAnsiTheme="minorHAnsi" w:cstheme="minorHAnsi"/>
          <w:lang w:eastAsia="en-GB"/>
        </w:rPr>
        <w:t xml:space="preserve">konačnog </w:t>
      </w:r>
      <w:r>
        <w:rPr>
          <w:rFonts w:asciiTheme="minorHAnsi" w:hAnsiTheme="minorHAnsi" w:cstheme="minorHAnsi"/>
          <w:lang w:eastAsia="en-GB"/>
        </w:rPr>
        <w:t>zbrinjavanja otpada i prometni pravci do iste,</w:t>
      </w:r>
    </w:p>
    <w:p w14:paraId="0D4C58FC" w14:textId="6825548F" w:rsidR="004F37B1" w:rsidRPr="00B26CA6" w:rsidRDefault="002E493C" w:rsidP="00073ABA">
      <w:pPr>
        <w:pStyle w:val="Body-Bullet"/>
        <w:rPr>
          <w:rFonts w:asciiTheme="minorHAnsi" w:hAnsiTheme="minorHAnsi" w:cstheme="minorHAnsi"/>
          <w:lang w:eastAsia="en-GB"/>
        </w:rPr>
      </w:pPr>
      <w:r>
        <w:rPr>
          <w:rFonts w:asciiTheme="minorHAnsi" w:hAnsiTheme="minorHAnsi" w:cstheme="minorHAnsi"/>
          <w:lang w:eastAsia="en-GB"/>
        </w:rPr>
        <w:t xml:space="preserve">Lokacije definirane </w:t>
      </w:r>
      <w:r w:rsidRPr="0032337A">
        <w:rPr>
          <w:rFonts w:asciiTheme="minorHAnsi" w:hAnsiTheme="minorHAnsi" w:cstheme="minorHAnsi"/>
          <w:i/>
          <w:lang w:eastAsia="en-GB"/>
        </w:rPr>
        <w:t>Planom i programom obavještavanja i potencijalnog privremenog iseljavanja stanovništva ili evakuacije u slučaju prekoračenja dozvoljenih razina koncentracija onečišćujućih tvari u zraku</w:t>
      </w:r>
      <w:r>
        <w:rPr>
          <w:rFonts w:asciiTheme="minorHAnsi" w:hAnsiTheme="minorHAnsi" w:cstheme="minorHAnsi"/>
          <w:lang w:eastAsia="en-GB"/>
        </w:rPr>
        <w:t>, u slučaju potrebe,</w:t>
      </w:r>
    </w:p>
    <w:p w14:paraId="547DFD57" w14:textId="14086759" w:rsidR="00F71120" w:rsidRPr="00B26CA6" w:rsidRDefault="00F71120" w:rsidP="00073ABA">
      <w:pPr>
        <w:pStyle w:val="Body-Bullet"/>
        <w:rPr>
          <w:rFonts w:asciiTheme="minorHAnsi" w:hAnsiTheme="minorHAnsi" w:cstheme="minorHAnsi"/>
          <w:lang w:eastAsia="en-GB"/>
        </w:rPr>
      </w:pPr>
      <w:r w:rsidRPr="00B26CA6">
        <w:rPr>
          <w:rFonts w:asciiTheme="minorHAnsi" w:hAnsiTheme="minorHAnsi" w:cstheme="minorHAnsi"/>
        </w:rPr>
        <w:t>Ured Izvršitelja usluga projektiranja.</w:t>
      </w:r>
    </w:p>
    <w:p w14:paraId="460D21ED" w14:textId="6B48EE54" w:rsidR="007E2744" w:rsidRPr="00B26CA6" w:rsidRDefault="004851B2" w:rsidP="008A75EA">
      <w:pPr>
        <w:pStyle w:val="Naslov2"/>
      </w:pPr>
      <w:bookmarkStart w:id="108" w:name="_Toc18581015"/>
      <w:bookmarkStart w:id="109" w:name="_Toc424732422"/>
      <w:r w:rsidRPr="00B26CA6">
        <w:t>Rok početka</w:t>
      </w:r>
      <w:r w:rsidR="000A3F6C">
        <w:t xml:space="preserve"> </w:t>
      </w:r>
      <w:r w:rsidR="00781B07">
        <w:t xml:space="preserve">i završetka </w:t>
      </w:r>
      <w:r w:rsidR="000A3F6C">
        <w:t>izvršenja</w:t>
      </w:r>
      <w:r w:rsidRPr="00B26CA6">
        <w:t xml:space="preserve"> </w:t>
      </w:r>
      <w:r w:rsidR="006472B2">
        <w:t>ugovora</w:t>
      </w:r>
      <w:bookmarkEnd w:id="108"/>
    </w:p>
    <w:p w14:paraId="3F8B3C65" w14:textId="67EBEED2" w:rsidR="009051BA" w:rsidRPr="00B26CA6" w:rsidRDefault="007E2744" w:rsidP="00746006">
      <w:pPr>
        <w:spacing w:line="276" w:lineRule="auto"/>
        <w:rPr>
          <w:rFonts w:asciiTheme="minorHAnsi" w:hAnsiTheme="minorHAnsi" w:cstheme="minorHAnsi"/>
        </w:rPr>
      </w:pPr>
      <w:r w:rsidRPr="00B26CA6">
        <w:rPr>
          <w:rFonts w:asciiTheme="minorHAnsi" w:hAnsiTheme="minorHAnsi" w:cstheme="minorHAnsi"/>
        </w:rPr>
        <w:t>Ugovor o javnoj nabavi sklapa se temeljem FIDIC</w:t>
      </w:r>
      <w:r w:rsidR="00B6520E" w:rsidRPr="00B26CA6">
        <w:rPr>
          <w:rFonts w:asciiTheme="minorHAnsi" w:hAnsiTheme="minorHAnsi" w:cstheme="minorHAnsi"/>
        </w:rPr>
        <w:t xml:space="preserve"> </w:t>
      </w:r>
      <w:r w:rsidRPr="00B26CA6">
        <w:rPr>
          <w:rFonts w:asciiTheme="minorHAnsi" w:hAnsiTheme="minorHAnsi" w:cstheme="minorHAnsi"/>
        </w:rPr>
        <w:t xml:space="preserve">“Uvjeta ugovora za postrojenja i projektiranje i građenje” prvo izdanje 1999. izdano od Međunarodne federacije inženjera konzultanata (FIDIC) u hrvatskom </w:t>
      </w:r>
      <w:r w:rsidR="007A4064" w:rsidRPr="00B26CA6">
        <w:rPr>
          <w:rFonts w:asciiTheme="minorHAnsi" w:hAnsiTheme="minorHAnsi" w:cstheme="minorHAnsi"/>
        </w:rPr>
        <w:t xml:space="preserve">izdanju </w:t>
      </w:r>
      <w:r w:rsidRPr="00B26CA6">
        <w:rPr>
          <w:rFonts w:asciiTheme="minorHAnsi" w:hAnsiTheme="minorHAnsi" w:cstheme="minorHAnsi"/>
        </w:rPr>
        <w:t>izdano od Hrvatske udruge konzultanata, Hrvatske komore inženjera građevinarstva i Udruge konzultan</w:t>
      </w:r>
      <w:r w:rsidR="00870289" w:rsidRPr="00B26CA6">
        <w:rPr>
          <w:rFonts w:asciiTheme="minorHAnsi" w:hAnsiTheme="minorHAnsi" w:cstheme="minorHAnsi"/>
        </w:rPr>
        <w:t>tskih društava u graditeljstvu.</w:t>
      </w:r>
      <w:r w:rsidR="00A36226">
        <w:rPr>
          <w:rFonts w:asciiTheme="minorHAnsi" w:hAnsiTheme="minorHAnsi" w:cstheme="minorHAnsi"/>
        </w:rPr>
        <w:t xml:space="preserve"> </w:t>
      </w:r>
      <w:r w:rsidR="009051BA" w:rsidRPr="00B26CA6">
        <w:rPr>
          <w:rFonts w:asciiTheme="minorHAnsi" w:hAnsiTheme="minorHAnsi" w:cstheme="minorHAnsi"/>
        </w:rPr>
        <w:t>Ugovor se nalazi u Knjizi 2 ove Dokumentacije o nabavi.</w:t>
      </w:r>
    </w:p>
    <w:p w14:paraId="716B7352" w14:textId="581FBBEF" w:rsidR="00BA239A" w:rsidRDefault="0083098E" w:rsidP="00FC63FB">
      <w:pPr>
        <w:spacing w:line="276" w:lineRule="auto"/>
        <w:rPr>
          <w:rFonts w:asciiTheme="minorHAnsi" w:hAnsiTheme="minorHAnsi" w:cstheme="minorHAnsi"/>
        </w:rPr>
      </w:pPr>
      <w:r>
        <w:rPr>
          <w:rFonts w:asciiTheme="minorHAnsi" w:hAnsiTheme="minorHAnsi" w:cstheme="minorHAnsi"/>
        </w:rPr>
        <w:t xml:space="preserve">Početak Radova </w:t>
      </w:r>
      <w:r w:rsidR="00BA239A">
        <w:rPr>
          <w:rFonts w:asciiTheme="minorHAnsi" w:hAnsiTheme="minorHAnsi" w:cstheme="minorHAnsi"/>
        </w:rPr>
        <w:t>započinje na Datum početka.</w:t>
      </w:r>
    </w:p>
    <w:p w14:paraId="5479A0DB" w14:textId="257CF0C8" w:rsidR="0083098E" w:rsidRDefault="0083098E" w:rsidP="00FC63FB">
      <w:pPr>
        <w:spacing w:line="276" w:lineRule="auto"/>
        <w:rPr>
          <w:rFonts w:asciiTheme="minorHAnsi" w:hAnsiTheme="minorHAnsi" w:cstheme="minorHAnsi"/>
        </w:rPr>
      </w:pPr>
      <w:r>
        <w:rPr>
          <w:rFonts w:asciiTheme="minorHAnsi" w:hAnsiTheme="minorHAnsi" w:cstheme="minorHAnsi"/>
        </w:rPr>
        <w:t xml:space="preserve">Pojam </w:t>
      </w:r>
      <w:r w:rsidRPr="0083098E">
        <w:rPr>
          <w:rFonts w:asciiTheme="minorHAnsi" w:hAnsiTheme="minorHAnsi" w:cstheme="minorHAnsi"/>
          <w:b/>
          <w:bCs/>
        </w:rPr>
        <w:t>Radovi</w:t>
      </w:r>
      <w:r w:rsidRPr="0083098E">
        <w:rPr>
          <w:rFonts w:asciiTheme="minorHAnsi" w:hAnsiTheme="minorHAnsi" w:cstheme="minorHAnsi"/>
        </w:rPr>
        <w:t xml:space="preserve"> obuhvaća </w:t>
      </w:r>
      <w:r w:rsidRPr="0083098E">
        <w:rPr>
          <w:rFonts w:asciiTheme="minorHAnsi" w:hAnsiTheme="minorHAnsi" w:cstheme="minorHAnsi"/>
          <w:b/>
          <w:bCs/>
        </w:rPr>
        <w:t>sve ugovorne obveze Izvođača</w:t>
      </w:r>
      <w:r w:rsidRPr="0083098E">
        <w:rPr>
          <w:rFonts w:asciiTheme="minorHAnsi" w:hAnsiTheme="minorHAnsi" w:cstheme="minorHAnsi"/>
        </w:rPr>
        <w:t>, sukladno Općim i posebnim uvjetima Ugovora</w:t>
      </w:r>
      <w:r>
        <w:rPr>
          <w:rFonts w:asciiTheme="minorHAnsi" w:hAnsiTheme="minorHAnsi" w:cstheme="minorHAnsi"/>
        </w:rPr>
        <w:t>.</w:t>
      </w:r>
    </w:p>
    <w:p w14:paraId="4996099E" w14:textId="1ACF039E" w:rsidR="00FC63FB" w:rsidRDefault="00781B07" w:rsidP="00746006">
      <w:pPr>
        <w:spacing w:line="276" w:lineRule="auto"/>
        <w:rPr>
          <w:rFonts w:asciiTheme="minorHAnsi" w:hAnsiTheme="minorHAnsi" w:cstheme="minorHAnsi"/>
        </w:rPr>
      </w:pPr>
      <w:r>
        <w:rPr>
          <w:rFonts w:asciiTheme="minorHAnsi" w:hAnsiTheme="minorHAnsi" w:cstheme="minorHAnsi"/>
        </w:rPr>
        <w:t xml:space="preserve">Očekivani </w:t>
      </w:r>
      <w:r w:rsidR="00FC63FB" w:rsidRPr="00FC63FB">
        <w:rPr>
          <w:rFonts w:asciiTheme="minorHAnsi" w:hAnsiTheme="minorHAnsi" w:cstheme="minorHAnsi"/>
        </w:rPr>
        <w:t xml:space="preserve">Datum početka biti će u roku od 28 dana od potpisivanja </w:t>
      </w:r>
      <w:r w:rsidR="00FC63FB">
        <w:rPr>
          <w:rFonts w:asciiTheme="minorHAnsi" w:hAnsiTheme="minorHAnsi" w:cstheme="minorHAnsi"/>
        </w:rPr>
        <w:t>ugovora</w:t>
      </w:r>
      <w:r w:rsidR="00FC63FB" w:rsidRPr="00FC63FB">
        <w:rPr>
          <w:rFonts w:asciiTheme="minorHAnsi" w:hAnsiTheme="minorHAnsi" w:cstheme="minorHAnsi"/>
        </w:rPr>
        <w:t xml:space="preserve"> od strane Izvođača, odnosno </w:t>
      </w:r>
      <w:r w:rsidR="00FC63FB">
        <w:rPr>
          <w:rFonts w:asciiTheme="minorHAnsi" w:hAnsiTheme="minorHAnsi" w:cstheme="minorHAnsi"/>
        </w:rPr>
        <w:t>u</w:t>
      </w:r>
      <w:r w:rsidR="00FC63FB" w:rsidRPr="00FC63FB">
        <w:rPr>
          <w:rFonts w:asciiTheme="minorHAnsi" w:hAnsiTheme="minorHAnsi" w:cstheme="minorHAnsi"/>
        </w:rPr>
        <w:t xml:space="preserve">govorne strane koja je </w:t>
      </w:r>
      <w:r w:rsidR="00FC63FB">
        <w:rPr>
          <w:rFonts w:asciiTheme="minorHAnsi" w:hAnsiTheme="minorHAnsi" w:cstheme="minorHAnsi"/>
        </w:rPr>
        <w:t>ugovor</w:t>
      </w:r>
      <w:r w:rsidR="00FC63FB" w:rsidRPr="00FC63FB">
        <w:rPr>
          <w:rFonts w:asciiTheme="minorHAnsi" w:hAnsiTheme="minorHAnsi" w:cstheme="minorHAnsi"/>
        </w:rPr>
        <w:t xml:space="preserve"> potpisala kasnije.</w:t>
      </w:r>
      <w:r w:rsidR="00BA239A" w:rsidRPr="00BA239A">
        <w:rPr>
          <w:rFonts w:asciiTheme="minorHAnsi" w:hAnsiTheme="minorHAnsi" w:cstheme="minorHAnsi"/>
        </w:rPr>
        <w:t xml:space="preserve"> </w:t>
      </w:r>
      <w:r w:rsidR="00BA239A">
        <w:rPr>
          <w:rFonts w:asciiTheme="minorHAnsi" w:hAnsiTheme="minorHAnsi" w:cstheme="minorHAnsi"/>
        </w:rPr>
        <w:t xml:space="preserve">Inženjer će obavijestiti Izvođača o Datumu početka </w:t>
      </w:r>
      <w:r w:rsidR="00BA239A" w:rsidRPr="00B26CA6">
        <w:rPr>
          <w:rFonts w:asciiTheme="minorHAnsi" w:hAnsiTheme="minorHAnsi" w:cstheme="minorHAnsi"/>
        </w:rPr>
        <w:t>pisanom obavijesti</w:t>
      </w:r>
      <w:r w:rsidR="0083098E">
        <w:rPr>
          <w:rFonts w:asciiTheme="minorHAnsi" w:hAnsiTheme="minorHAnsi" w:cstheme="minorHAnsi"/>
        </w:rPr>
        <w:t xml:space="preserve"> o Početku Radova</w:t>
      </w:r>
      <w:r w:rsidR="00BA239A" w:rsidRPr="00B26CA6">
        <w:rPr>
          <w:rFonts w:asciiTheme="minorHAnsi" w:hAnsiTheme="minorHAnsi" w:cstheme="minorHAnsi"/>
        </w:rPr>
        <w:t xml:space="preserve"> </w:t>
      </w:r>
      <w:r w:rsidR="00BA239A">
        <w:rPr>
          <w:rFonts w:asciiTheme="minorHAnsi" w:hAnsiTheme="minorHAnsi" w:cstheme="minorHAnsi"/>
        </w:rPr>
        <w:t xml:space="preserve">najmanje </w:t>
      </w:r>
      <w:r w:rsidR="00BA239A" w:rsidRPr="00B26CA6">
        <w:rPr>
          <w:rFonts w:asciiTheme="minorHAnsi" w:hAnsiTheme="minorHAnsi" w:cstheme="minorHAnsi"/>
        </w:rPr>
        <w:t xml:space="preserve">sedam dana </w:t>
      </w:r>
      <w:r w:rsidR="00BA239A">
        <w:rPr>
          <w:rFonts w:asciiTheme="minorHAnsi" w:hAnsiTheme="minorHAnsi" w:cstheme="minorHAnsi"/>
        </w:rPr>
        <w:t>unaprijed</w:t>
      </w:r>
      <w:r w:rsidR="00BA239A" w:rsidRPr="00B26CA6">
        <w:rPr>
          <w:rFonts w:asciiTheme="minorHAnsi" w:hAnsiTheme="minorHAnsi" w:cstheme="minorHAnsi"/>
        </w:rPr>
        <w:t>.</w:t>
      </w:r>
    </w:p>
    <w:bookmarkEnd w:id="101"/>
    <w:bookmarkEnd w:id="102"/>
    <w:bookmarkEnd w:id="103"/>
    <w:bookmarkEnd w:id="104"/>
    <w:bookmarkEnd w:id="105"/>
    <w:bookmarkEnd w:id="106"/>
    <w:bookmarkEnd w:id="109"/>
    <w:p w14:paraId="040BA8A2" w14:textId="3AE080F4" w:rsidR="0064648A" w:rsidRPr="00A36226" w:rsidRDefault="007549DC" w:rsidP="00A36226">
      <w:pPr>
        <w:spacing w:line="276" w:lineRule="auto"/>
        <w:rPr>
          <w:rFonts w:asciiTheme="minorHAnsi" w:hAnsiTheme="minorHAnsi" w:cstheme="minorHAnsi"/>
        </w:rPr>
      </w:pPr>
      <w:r w:rsidRPr="00B26CA6">
        <w:rPr>
          <w:rFonts w:asciiTheme="minorHAnsi" w:hAnsiTheme="minorHAnsi" w:cstheme="minorHAnsi"/>
        </w:rPr>
        <w:t>Rok završetka</w:t>
      </w:r>
      <w:r w:rsidR="00BB0126" w:rsidRPr="00B26CA6">
        <w:rPr>
          <w:rFonts w:asciiTheme="minorHAnsi" w:hAnsiTheme="minorHAnsi" w:cstheme="minorHAnsi"/>
        </w:rPr>
        <w:t xml:space="preserve"> </w:t>
      </w:r>
      <w:r w:rsidR="00A36226">
        <w:rPr>
          <w:rFonts w:asciiTheme="minorHAnsi" w:hAnsiTheme="minorHAnsi" w:cstheme="minorHAnsi"/>
        </w:rPr>
        <w:t>izvršenja ugovora</w:t>
      </w:r>
      <w:r w:rsidR="00A36226" w:rsidRPr="00B26CA6">
        <w:rPr>
          <w:rFonts w:asciiTheme="minorHAnsi" w:hAnsiTheme="minorHAnsi" w:cstheme="minorHAnsi"/>
        </w:rPr>
        <w:t xml:space="preserve"> </w:t>
      </w:r>
      <w:r w:rsidR="00BB0126" w:rsidRPr="00B26CA6">
        <w:rPr>
          <w:rFonts w:asciiTheme="minorHAnsi" w:hAnsiTheme="minorHAnsi" w:cstheme="minorHAnsi"/>
        </w:rPr>
        <w:t xml:space="preserve">se računa od </w:t>
      </w:r>
      <w:r w:rsidRPr="00B26CA6">
        <w:rPr>
          <w:rFonts w:asciiTheme="minorHAnsi" w:hAnsiTheme="minorHAnsi" w:cstheme="minorHAnsi"/>
        </w:rPr>
        <w:t xml:space="preserve">Datuma </w:t>
      </w:r>
      <w:r w:rsidR="00BB0126" w:rsidRPr="00B26CA6">
        <w:rPr>
          <w:rFonts w:asciiTheme="minorHAnsi" w:hAnsiTheme="minorHAnsi" w:cstheme="minorHAnsi"/>
        </w:rPr>
        <w:t xml:space="preserve">početka i </w:t>
      </w:r>
      <w:r w:rsidR="00BB0126" w:rsidRPr="00A36226">
        <w:rPr>
          <w:rFonts w:asciiTheme="minorHAnsi" w:hAnsiTheme="minorHAnsi" w:cstheme="minorHAnsi"/>
        </w:rPr>
        <w:t xml:space="preserve">iznosi </w:t>
      </w:r>
      <w:r w:rsidR="00AE6A3A" w:rsidRPr="00BA239A">
        <w:rPr>
          <w:rFonts w:asciiTheme="minorHAnsi" w:hAnsiTheme="minorHAnsi" w:cstheme="minorHAnsi"/>
          <w:b/>
          <w:bCs/>
        </w:rPr>
        <w:t>54 mjeseca</w:t>
      </w:r>
      <w:r w:rsidR="00F05B57" w:rsidRPr="00A36226">
        <w:rPr>
          <w:rFonts w:asciiTheme="minorHAnsi" w:hAnsiTheme="minorHAnsi" w:cstheme="minorHAnsi"/>
        </w:rPr>
        <w:t>.</w:t>
      </w:r>
      <w:r w:rsidR="00BB0126" w:rsidRPr="00A36226">
        <w:rPr>
          <w:rFonts w:asciiTheme="minorHAnsi" w:hAnsiTheme="minorHAnsi" w:cstheme="minorHAnsi"/>
        </w:rPr>
        <w:t xml:space="preserve"> </w:t>
      </w:r>
    </w:p>
    <w:p w14:paraId="71DD7ACB" w14:textId="41244052" w:rsidR="00BA239A" w:rsidRDefault="00BA239A" w:rsidP="00BA239A">
      <w:pPr>
        <w:spacing w:line="276" w:lineRule="auto"/>
        <w:rPr>
          <w:rFonts w:asciiTheme="minorHAnsi" w:hAnsiTheme="minorHAnsi" w:cstheme="minorHAnsi"/>
        </w:rPr>
      </w:pPr>
      <w:r w:rsidRPr="00A36226">
        <w:rPr>
          <w:rFonts w:asciiTheme="minorHAnsi" w:hAnsiTheme="minorHAnsi" w:cstheme="minorHAnsi"/>
        </w:rPr>
        <w:t xml:space="preserve">Završetak </w:t>
      </w:r>
      <w:r>
        <w:rPr>
          <w:rFonts w:asciiTheme="minorHAnsi" w:hAnsiTheme="minorHAnsi" w:cstheme="minorHAnsi"/>
        </w:rPr>
        <w:t xml:space="preserve">izvršenja </w:t>
      </w:r>
      <w:r w:rsidRPr="00A36226">
        <w:rPr>
          <w:rFonts w:asciiTheme="minorHAnsi" w:hAnsiTheme="minorHAnsi" w:cstheme="minorHAnsi"/>
        </w:rPr>
        <w:t>ugovora</w:t>
      </w:r>
      <w:r w:rsidRPr="00B26CA6">
        <w:rPr>
          <w:rFonts w:asciiTheme="minorHAnsi" w:hAnsiTheme="minorHAnsi" w:cstheme="minorHAnsi"/>
        </w:rPr>
        <w:t xml:space="preserve"> će nastupiti po izdavanju Potvrde o ispunjenju ugovornih obveza sukladno Ugovoru (Knjiga 2 ove Dokumentacije o nabavi)</w:t>
      </w:r>
      <w:r>
        <w:rPr>
          <w:rFonts w:asciiTheme="minorHAnsi" w:hAnsiTheme="minorHAnsi" w:cstheme="minorHAnsi"/>
        </w:rPr>
        <w:t>.</w:t>
      </w:r>
    </w:p>
    <w:p w14:paraId="76C6DD61" w14:textId="7016ECC0" w:rsidR="008D546F" w:rsidRPr="00B26CA6" w:rsidRDefault="00BA239A" w:rsidP="000F75F6">
      <w:pPr>
        <w:spacing w:line="276" w:lineRule="auto"/>
        <w:rPr>
          <w:rFonts w:asciiTheme="minorHAnsi" w:hAnsiTheme="minorHAnsi" w:cstheme="minorHAnsi"/>
        </w:rPr>
      </w:pPr>
      <w:r>
        <w:rPr>
          <w:rFonts w:asciiTheme="minorHAnsi" w:hAnsiTheme="minorHAnsi" w:cstheme="minorHAnsi"/>
        </w:rPr>
        <w:t xml:space="preserve">Svi navedeni datumi i rokovi indikativni su. </w:t>
      </w:r>
      <w:r w:rsidR="0067781D" w:rsidRPr="00B26CA6">
        <w:rPr>
          <w:rFonts w:asciiTheme="minorHAnsi" w:hAnsiTheme="minorHAnsi" w:cstheme="minorHAnsi"/>
        </w:rPr>
        <w:t xml:space="preserve">Datum početka </w:t>
      </w:r>
      <w:r w:rsidR="00A36226">
        <w:rPr>
          <w:rFonts w:asciiTheme="minorHAnsi" w:hAnsiTheme="minorHAnsi" w:cstheme="minorHAnsi"/>
        </w:rPr>
        <w:t xml:space="preserve">i završetka izvršenja ugovora </w:t>
      </w:r>
      <w:r w:rsidR="0067781D" w:rsidRPr="00B26CA6">
        <w:rPr>
          <w:rFonts w:asciiTheme="minorHAnsi" w:hAnsiTheme="minorHAnsi" w:cstheme="minorHAnsi"/>
        </w:rPr>
        <w:t xml:space="preserve">ovisan je o </w:t>
      </w:r>
      <w:r w:rsidR="00A36226">
        <w:rPr>
          <w:rFonts w:asciiTheme="minorHAnsi" w:hAnsiTheme="minorHAnsi" w:cstheme="minorHAnsi"/>
        </w:rPr>
        <w:t xml:space="preserve">trajaju predmetnog postupka javne nabave. </w:t>
      </w:r>
      <w:r w:rsidR="0067781D" w:rsidRPr="00B26CA6">
        <w:rPr>
          <w:rFonts w:asciiTheme="minorHAnsi" w:hAnsiTheme="minorHAnsi" w:cstheme="minorHAnsi"/>
        </w:rPr>
        <w:t xml:space="preserve">Izvođač je suglasan i u obvezi prilagoditi </w:t>
      </w:r>
      <w:r w:rsidR="0083098E">
        <w:rPr>
          <w:rFonts w:asciiTheme="minorHAnsi" w:hAnsiTheme="minorHAnsi" w:cstheme="minorHAnsi"/>
        </w:rPr>
        <w:t xml:space="preserve">izvršenje svih svojih obveza stvarnim rokovima </w:t>
      </w:r>
      <w:r w:rsidR="0067781D" w:rsidRPr="00B26CA6">
        <w:rPr>
          <w:rFonts w:asciiTheme="minorHAnsi" w:hAnsiTheme="minorHAnsi" w:cstheme="minorHAnsi"/>
        </w:rPr>
        <w:t>početka i završetka realizacije projekta.</w:t>
      </w:r>
    </w:p>
    <w:p w14:paraId="6A6C3C2B" w14:textId="680F1D8C" w:rsidR="00411829" w:rsidRPr="00B26CA6" w:rsidRDefault="004851B2" w:rsidP="008A75EA">
      <w:pPr>
        <w:pStyle w:val="Naslov2"/>
      </w:pPr>
      <w:bookmarkStart w:id="110" w:name="_Toc18581016"/>
      <w:r w:rsidRPr="00B26CA6">
        <w:t xml:space="preserve">Opcije i </w:t>
      </w:r>
      <w:r w:rsidR="00DA68C5" w:rsidRPr="00B26CA6">
        <w:t>moguć</w:t>
      </w:r>
      <w:r w:rsidR="00DA68C5">
        <w:t>a</w:t>
      </w:r>
      <w:r w:rsidR="00DA68C5" w:rsidRPr="00B26CA6">
        <w:t xml:space="preserve"> </w:t>
      </w:r>
      <w:r w:rsidR="00DA68C5">
        <w:t>obnavljanja</w:t>
      </w:r>
      <w:r w:rsidR="00DA68C5" w:rsidRPr="00B26CA6">
        <w:t xml:space="preserve"> </w:t>
      </w:r>
      <w:r w:rsidRPr="00B26CA6">
        <w:t>ugovora</w:t>
      </w:r>
      <w:bookmarkEnd w:id="110"/>
    </w:p>
    <w:p w14:paraId="08BF5FA1" w14:textId="6B80F75E" w:rsidR="00B9082D" w:rsidRDefault="0083098E" w:rsidP="00B9082D">
      <w:pPr>
        <w:rPr>
          <w:rFonts w:asciiTheme="minorHAnsi" w:hAnsiTheme="minorHAnsi" w:cstheme="minorHAnsi"/>
          <w:lang w:eastAsia="en-GB" w:bidi="en-US"/>
        </w:rPr>
      </w:pPr>
      <w:r>
        <w:rPr>
          <w:rFonts w:asciiTheme="minorHAnsi" w:hAnsiTheme="minorHAnsi" w:cstheme="minorHAnsi"/>
          <w:lang w:eastAsia="en-GB" w:bidi="en-US"/>
        </w:rPr>
        <w:t>Nije primjenjivo.</w:t>
      </w:r>
    </w:p>
    <w:p w14:paraId="2DC4753A" w14:textId="77777777" w:rsidR="005C6B61" w:rsidRDefault="005C6B61" w:rsidP="00B9082D">
      <w:pPr>
        <w:rPr>
          <w:rFonts w:asciiTheme="minorHAnsi" w:hAnsiTheme="minorHAnsi" w:cstheme="minorHAnsi"/>
          <w:lang w:eastAsia="en-GB" w:bidi="en-US"/>
        </w:rPr>
      </w:pPr>
    </w:p>
    <w:p w14:paraId="41C2A1D4" w14:textId="0033E71C" w:rsidR="005335FB" w:rsidRPr="00B26CA6" w:rsidRDefault="00AB7AFA" w:rsidP="00855AC8">
      <w:pPr>
        <w:pStyle w:val="Naslov1"/>
      </w:pPr>
      <w:bookmarkStart w:id="111" w:name="_Ref513457157"/>
      <w:bookmarkStart w:id="112" w:name="_Toc18581017"/>
      <w:r w:rsidRPr="00B26CA6">
        <w:lastRenderedPageBreak/>
        <w:t>OSNOVE ZA ISKLJUČENJE GOSPODARSKOG SUBJEKTA</w:t>
      </w:r>
      <w:bookmarkEnd w:id="111"/>
      <w:bookmarkEnd w:id="112"/>
    </w:p>
    <w:p w14:paraId="691A4F9E" w14:textId="24DBB249" w:rsidR="004851B2" w:rsidRPr="00B26CA6" w:rsidRDefault="004851B2" w:rsidP="00746006">
      <w:pPr>
        <w:spacing w:line="276" w:lineRule="auto"/>
        <w:rPr>
          <w:rFonts w:asciiTheme="minorHAnsi" w:hAnsiTheme="minorHAnsi" w:cstheme="minorHAnsi"/>
          <w:lang w:eastAsia="en-GB"/>
        </w:rPr>
      </w:pPr>
      <w:r w:rsidRPr="00B26CA6">
        <w:rPr>
          <w:rFonts w:asciiTheme="minorHAnsi" w:hAnsiTheme="minorHAnsi" w:cstheme="minorHAnsi"/>
          <w:lang w:eastAsia="en-GB"/>
        </w:rPr>
        <w:t>Gospodarski subjekti u ovom postupku javne nabave u svojim ponudama dostavljaju europsku jedinstvenu dokument</w:t>
      </w:r>
      <w:r w:rsidR="00F54EC0" w:rsidRPr="00B26CA6">
        <w:rPr>
          <w:rFonts w:asciiTheme="minorHAnsi" w:hAnsiTheme="minorHAnsi" w:cstheme="minorHAnsi"/>
          <w:lang w:eastAsia="en-GB"/>
        </w:rPr>
        <w:t>aciju o nabavi (dalje u tekstu:</w:t>
      </w:r>
      <w:r w:rsidR="00C63C5F" w:rsidRPr="00B26CA6">
        <w:rPr>
          <w:rFonts w:ascii="Calibri" w:hAnsi="Calibri"/>
        </w:rPr>
        <w:t xml:space="preserve"> eESPD</w:t>
      </w:r>
      <w:r w:rsidRPr="00B26CA6">
        <w:rPr>
          <w:rFonts w:asciiTheme="minorHAnsi" w:hAnsiTheme="minorHAnsi" w:cstheme="minorHAnsi"/>
          <w:lang w:eastAsia="en-GB"/>
        </w:rPr>
        <w:t>) koja se sastoji od ažurirane osobne izjave gospodarskog subjekta kao preliminarnog dokaza kojim se zamjenjuju potvrde koje izdaju tijela javne vlasti ili treće osobe.</w:t>
      </w:r>
    </w:p>
    <w:p w14:paraId="4192CE34" w14:textId="1D457DCD" w:rsidR="005D0E82" w:rsidRPr="00B26CA6" w:rsidRDefault="005D0E82" w:rsidP="008A75EA">
      <w:pPr>
        <w:pStyle w:val="Naslov2"/>
      </w:pPr>
      <w:bookmarkStart w:id="113" w:name="_Ref513457118"/>
      <w:bookmarkStart w:id="114" w:name="_Ref513457596"/>
      <w:bookmarkStart w:id="115" w:name="_Ref513458910"/>
      <w:bookmarkStart w:id="116" w:name="_Toc18581018"/>
      <w:r w:rsidRPr="00B26CA6">
        <w:t>Obvezne osnove za isključenje gospodarskog subjekta</w:t>
      </w:r>
      <w:bookmarkEnd w:id="113"/>
      <w:bookmarkEnd w:id="114"/>
      <w:bookmarkEnd w:id="115"/>
      <w:bookmarkEnd w:id="116"/>
    </w:p>
    <w:p w14:paraId="62C71290" w14:textId="4B22926A" w:rsidR="005335FB" w:rsidRPr="00B26CA6" w:rsidRDefault="005335FB" w:rsidP="00D34BC4">
      <w:pPr>
        <w:pStyle w:val="Naslov3"/>
        <w:ind w:left="709"/>
        <w:rPr>
          <w:rFonts w:asciiTheme="minorHAnsi" w:hAnsiTheme="minorHAnsi" w:cstheme="minorHAnsi"/>
          <w:lang w:val="hr-HR"/>
        </w:rPr>
      </w:pPr>
      <w:bookmarkStart w:id="117" w:name="_Ref513456891"/>
      <w:r w:rsidRPr="00B26CA6">
        <w:rPr>
          <w:rFonts w:asciiTheme="minorHAnsi" w:hAnsiTheme="minorHAnsi" w:cstheme="minorHAnsi"/>
          <w:lang w:val="hr-HR"/>
        </w:rPr>
        <w:t>Naručitelj je obvezan u bilo kojem trenutku tijekom postupka javne</w:t>
      </w:r>
      <w:r w:rsidR="00E3536E" w:rsidRPr="00B26CA6">
        <w:rPr>
          <w:rFonts w:asciiTheme="minorHAnsi" w:hAnsiTheme="minorHAnsi" w:cstheme="minorHAnsi"/>
          <w:lang w:val="hr-HR"/>
        </w:rPr>
        <w:t xml:space="preserve"> nabave isključiti gospodarskog </w:t>
      </w:r>
      <w:r w:rsidRPr="00B26CA6">
        <w:rPr>
          <w:rFonts w:asciiTheme="minorHAnsi" w:hAnsiTheme="minorHAnsi" w:cstheme="minorHAnsi"/>
          <w:lang w:val="hr-HR"/>
        </w:rPr>
        <w:t>subjekta iz postupka javne nabave ako utvrdi da</w:t>
      </w:r>
      <w:r w:rsidR="00205E50" w:rsidRPr="00B26CA6">
        <w:rPr>
          <w:rFonts w:asciiTheme="minorHAnsi" w:hAnsiTheme="minorHAnsi" w:cstheme="minorHAnsi"/>
          <w:lang w:val="hr-HR"/>
        </w:rPr>
        <w:t xml:space="preserve"> (članak 251. </w:t>
      </w:r>
      <w:r w:rsidR="0024457D" w:rsidRPr="00B26CA6">
        <w:rPr>
          <w:rFonts w:asciiTheme="minorHAnsi" w:hAnsiTheme="minorHAnsi" w:cstheme="minorHAnsi"/>
          <w:lang w:val="hr-HR"/>
        </w:rPr>
        <w:t>ZJN 2016</w:t>
      </w:r>
      <w:r w:rsidR="00205E50" w:rsidRPr="00B26CA6">
        <w:rPr>
          <w:rFonts w:asciiTheme="minorHAnsi" w:hAnsiTheme="minorHAnsi" w:cstheme="minorHAnsi"/>
          <w:lang w:val="hr-HR"/>
        </w:rPr>
        <w:t>):</w:t>
      </w:r>
      <w:bookmarkEnd w:id="117"/>
    </w:p>
    <w:p w14:paraId="0A200245" w14:textId="28DF2081" w:rsidR="005335FB" w:rsidRPr="00B26CA6" w:rsidRDefault="00EC747D" w:rsidP="00BF338C">
      <w:pPr>
        <w:pStyle w:val="Naslov4"/>
        <w:rPr>
          <w:rFonts w:asciiTheme="minorHAnsi" w:hAnsiTheme="minorHAnsi" w:cstheme="minorHAnsi"/>
          <w:lang w:val="hr-HR"/>
        </w:rPr>
      </w:pPr>
      <w:bookmarkStart w:id="118" w:name="_Ref513456800"/>
      <w:r w:rsidRPr="00B26CA6">
        <w:rPr>
          <w:rFonts w:asciiTheme="minorHAnsi" w:hAnsiTheme="minorHAnsi" w:cstheme="minorHAnsi"/>
          <w:lang w:val="hr-HR"/>
        </w:rPr>
        <w:t>j</w:t>
      </w:r>
      <w:r w:rsidR="005335FB" w:rsidRPr="00B26CA6">
        <w:rPr>
          <w:rFonts w:asciiTheme="minorHAnsi" w:hAnsiTheme="minorHAnsi" w:cstheme="minorHAnsi"/>
          <w:lang w:val="hr-HR"/>
        </w:rPr>
        <w:t>e gospodarski subjekt koji ima poslovni nastan u Republici Hrvatskoj ili osoba koja je član upravnog, upravljačkog ili nadzornog tijela ili ima ovlasti zastupanja, donošenja odluka ili nadzora gospodarskog subjekta i koja je državljanin Republike Hrvatske, pravomoćnom presudom osuđena za:</w:t>
      </w:r>
      <w:bookmarkEnd w:id="118"/>
      <w:r w:rsidR="005335FB" w:rsidRPr="00B26CA6">
        <w:rPr>
          <w:rFonts w:asciiTheme="minorHAnsi" w:hAnsiTheme="minorHAnsi" w:cstheme="minorHAnsi"/>
          <w:lang w:val="hr-HR"/>
        </w:rPr>
        <w:t xml:space="preserve"> </w:t>
      </w:r>
    </w:p>
    <w:p w14:paraId="0903D062" w14:textId="5117E035" w:rsidR="005335FB" w:rsidRPr="00B26CA6" w:rsidRDefault="005335FB" w:rsidP="0084060F">
      <w:pPr>
        <w:pStyle w:val="Odlomakpopisa"/>
        <w:numPr>
          <w:ilvl w:val="0"/>
          <w:numId w:val="41"/>
        </w:numPr>
        <w:ind w:left="714" w:hanging="357"/>
        <w:rPr>
          <w:rFonts w:asciiTheme="minorHAnsi" w:hAnsiTheme="minorHAnsi" w:cstheme="minorHAnsi"/>
          <w:b/>
        </w:rPr>
      </w:pPr>
      <w:r w:rsidRPr="00B26CA6">
        <w:rPr>
          <w:rFonts w:asciiTheme="minorHAnsi" w:hAnsiTheme="minorHAnsi" w:cstheme="minorHAnsi"/>
          <w:b/>
        </w:rPr>
        <w:t xml:space="preserve">sudjelovanje u zločinačkoj organizaciji, na temelju </w:t>
      </w:r>
    </w:p>
    <w:p w14:paraId="725E05BB" w14:textId="12B012F6" w:rsidR="005335FB" w:rsidRPr="00B26CA6" w:rsidRDefault="005335FB" w:rsidP="0084060F">
      <w:pPr>
        <w:pStyle w:val="Odlomakpopisa"/>
        <w:numPr>
          <w:ilvl w:val="0"/>
          <w:numId w:val="42"/>
        </w:numPr>
        <w:spacing w:before="0" w:after="0"/>
        <w:ind w:left="714" w:hanging="357"/>
        <w:rPr>
          <w:rFonts w:asciiTheme="minorHAnsi" w:hAnsiTheme="minorHAnsi" w:cstheme="minorHAnsi"/>
        </w:rPr>
      </w:pPr>
      <w:r w:rsidRPr="00B26CA6">
        <w:rPr>
          <w:rFonts w:asciiTheme="minorHAnsi" w:hAnsiTheme="minorHAnsi" w:cstheme="minorHAnsi"/>
        </w:rPr>
        <w:t xml:space="preserve">članka 328. (zločinačko udruženje) i članka 329. (počinjenje kaznenog djela u sastavu zločinačkog udruženja (Kaznenog zakona) </w:t>
      </w:r>
    </w:p>
    <w:p w14:paraId="1C0ED7BD" w14:textId="00F562DC" w:rsidR="005335FB" w:rsidRPr="00B26CA6" w:rsidRDefault="005335FB" w:rsidP="0084060F">
      <w:pPr>
        <w:pStyle w:val="Odlomakpopisa"/>
        <w:numPr>
          <w:ilvl w:val="0"/>
          <w:numId w:val="42"/>
        </w:numPr>
        <w:spacing w:before="0" w:after="0"/>
        <w:ind w:left="714" w:hanging="357"/>
        <w:rPr>
          <w:rFonts w:asciiTheme="minorHAnsi" w:hAnsiTheme="minorHAnsi" w:cstheme="minorHAnsi"/>
        </w:rPr>
      </w:pPr>
      <w:r w:rsidRPr="00B26CA6">
        <w:rPr>
          <w:rFonts w:asciiTheme="minorHAnsi" w:hAnsiTheme="minorHAnsi" w:cstheme="minorHAnsi"/>
        </w:rPr>
        <w:t>članka 333. (udruživanje za počinjenje kaznenih djela), iz Kaznenog zakona (Narodne novine, br. 110/97, 27/98, 50/00, 129/00, 51/01, 111/03, 190/03, 105/04, 84/05, 71/06, 110/07, 152/08, 57/11, 77/11 i 143/12)</w:t>
      </w:r>
    </w:p>
    <w:p w14:paraId="00772A6E" w14:textId="7A7CD4FA" w:rsidR="005335FB" w:rsidRPr="00B26CA6" w:rsidRDefault="005335FB" w:rsidP="0084060F">
      <w:pPr>
        <w:pStyle w:val="Odlomakpopisa"/>
        <w:numPr>
          <w:ilvl w:val="0"/>
          <w:numId w:val="41"/>
        </w:numPr>
        <w:ind w:left="714" w:hanging="357"/>
        <w:rPr>
          <w:rFonts w:asciiTheme="minorHAnsi" w:hAnsiTheme="minorHAnsi" w:cstheme="minorHAnsi"/>
          <w:b/>
        </w:rPr>
      </w:pPr>
      <w:r w:rsidRPr="00B26CA6">
        <w:rPr>
          <w:rFonts w:asciiTheme="minorHAnsi" w:hAnsiTheme="minorHAnsi" w:cstheme="minorHAnsi"/>
          <w:b/>
        </w:rPr>
        <w:t xml:space="preserve">korupciju, na temelju </w:t>
      </w:r>
    </w:p>
    <w:p w14:paraId="4350BA66" w14:textId="77777777" w:rsidR="00F54EC0" w:rsidRPr="00B26CA6" w:rsidRDefault="005335FB" w:rsidP="00F54EC0">
      <w:pPr>
        <w:pStyle w:val="Odlomakpopisa"/>
        <w:numPr>
          <w:ilvl w:val="0"/>
          <w:numId w:val="43"/>
        </w:numPr>
        <w:spacing w:before="0" w:after="0"/>
        <w:rPr>
          <w:rFonts w:asciiTheme="minorHAnsi" w:hAnsiTheme="minorHAnsi" w:cstheme="minorHAnsi"/>
        </w:rPr>
      </w:pPr>
      <w:r w:rsidRPr="00B26CA6">
        <w:rPr>
          <w:rFonts w:asciiTheme="minorHAnsi" w:hAnsiTheme="minorHAnsi" w:cstheme="minorHAnsi"/>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76A37D59" w14:textId="1FC73E28" w:rsidR="005335FB" w:rsidRPr="00B26CA6" w:rsidRDefault="005335FB" w:rsidP="00F54EC0">
      <w:pPr>
        <w:pStyle w:val="Odlomakpopisa"/>
        <w:numPr>
          <w:ilvl w:val="0"/>
          <w:numId w:val="43"/>
        </w:numPr>
        <w:spacing w:before="0" w:after="0"/>
        <w:rPr>
          <w:rFonts w:asciiTheme="minorHAnsi" w:hAnsiTheme="minorHAnsi" w:cstheme="minorHAnsi"/>
        </w:rPr>
      </w:pPr>
      <w:r w:rsidRPr="00B26CA6">
        <w:rPr>
          <w:rFonts w:asciiTheme="minorHAnsi" w:hAnsiTheme="minorHAnsi" w:cstheme="minorHAnsi"/>
        </w:rPr>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 </w:t>
      </w:r>
    </w:p>
    <w:p w14:paraId="790CB2CB" w14:textId="5CABCF30" w:rsidR="005335FB" w:rsidRPr="00B26CA6" w:rsidRDefault="005335FB" w:rsidP="0084060F">
      <w:pPr>
        <w:pStyle w:val="Odlomakpopisa"/>
        <w:numPr>
          <w:ilvl w:val="0"/>
          <w:numId w:val="41"/>
        </w:numPr>
        <w:ind w:left="714" w:hanging="357"/>
        <w:rPr>
          <w:rFonts w:asciiTheme="minorHAnsi" w:hAnsiTheme="minorHAnsi" w:cstheme="minorHAnsi"/>
          <w:b/>
        </w:rPr>
      </w:pPr>
      <w:r w:rsidRPr="00B26CA6">
        <w:rPr>
          <w:rFonts w:asciiTheme="minorHAnsi" w:hAnsiTheme="minorHAnsi" w:cstheme="minorHAnsi"/>
          <w:b/>
        </w:rPr>
        <w:t xml:space="preserve">prijevaru, na temelju </w:t>
      </w:r>
    </w:p>
    <w:p w14:paraId="77341E0A" w14:textId="06B2BD6C" w:rsidR="005335FB" w:rsidRPr="00B26CA6" w:rsidRDefault="005335FB" w:rsidP="0084060F">
      <w:pPr>
        <w:pStyle w:val="Odlomakpopisa"/>
        <w:numPr>
          <w:ilvl w:val="0"/>
          <w:numId w:val="44"/>
        </w:numPr>
        <w:spacing w:before="0" w:after="0"/>
        <w:ind w:left="714" w:hanging="357"/>
        <w:rPr>
          <w:rFonts w:asciiTheme="minorHAnsi" w:hAnsiTheme="minorHAnsi" w:cstheme="minorHAnsi"/>
        </w:rPr>
      </w:pPr>
      <w:r w:rsidRPr="00B26CA6">
        <w:rPr>
          <w:rFonts w:asciiTheme="minorHAnsi" w:hAnsiTheme="minorHAnsi" w:cstheme="minorHAnsi"/>
        </w:rPr>
        <w:t xml:space="preserve">članka 236. (prijevara), članka 247. (prijevara u gospodarskom poslovanju), članka 256. (utaja poreza ili carine) i članka 258. (subvencijska prijevara) Kaznenog zakona </w:t>
      </w:r>
    </w:p>
    <w:p w14:paraId="25714F0F" w14:textId="77559CB7" w:rsidR="005335FB" w:rsidRPr="00B26CA6" w:rsidRDefault="005335FB" w:rsidP="0084060F">
      <w:pPr>
        <w:pStyle w:val="Odlomakpopisa"/>
        <w:numPr>
          <w:ilvl w:val="0"/>
          <w:numId w:val="44"/>
        </w:numPr>
        <w:spacing w:before="0" w:after="0"/>
        <w:ind w:left="714" w:hanging="357"/>
        <w:rPr>
          <w:rFonts w:asciiTheme="minorHAnsi" w:hAnsiTheme="minorHAnsi" w:cstheme="minorHAnsi"/>
        </w:rPr>
      </w:pPr>
      <w:r w:rsidRPr="00B26CA6">
        <w:rPr>
          <w:rFonts w:asciiTheme="minorHAnsi" w:hAnsiTheme="minorHAnsi" w:cstheme="minorHAnsi"/>
        </w:rPr>
        <w:t>članka 224. (prijevara) i članka 293. (prijevara u gospodarskom poslovanju) i članka 286. (utaja poreza i drugih davanja) iz Kaznenog zakona (Narodne novine, br. 110/97, 27/98, 50/00, 129/00, 51/01, 111/03, 190/03, 105/04, 84/05, 71/06, 110/07, 152/08, 57/11, 77/11 i 143/12)</w:t>
      </w:r>
    </w:p>
    <w:p w14:paraId="06F2BBCF" w14:textId="6DB5536D" w:rsidR="005335FB" w:rsidRPr="00B26CA6" w:rsidRDefault="005335FB" w:rsidP="0084060F">
      <w:pPr>
        <w:pStyle w:val="Odlomakpopisa"/>
        <w:numPr>
          <w:ilvl w:val="0"/>
          <w:numId w:val="41"/>
        </w:numPr>
        <w:spacing w:before="240"/>
        <w:rPr>
          <w:rFonts w:asciiTheme="minorHAnsi" w:hAnsiTheme="minorHAnsi" w:cstheme="minorHAnsi"/>
          <w:b/>
        </w:rPr>
      </w:pPr>
      <w:r w:rsidRPr="00B26CA6">
        <w:rPr>
          <w:rFonts w:asciiTheme="minorHAnsi" w:hAnsiTheme="minorHAnsi" w:cstheme="minorHAnsi"/>
          <w:b/>
        </w:rPr>
        <w:t xml:space="preserve">terorizam ili kaznena djela povezana s terorističkim aktivnostima, na temelju </w:t>
      </w:r>
    </w:p>
    <w:p w14:paraId="291BA102" w14:textId="77E4447B" w:rsidR="005335FB" w:rsidRPr="00B26CA6" w:rsidRDefault="005335FB" w:rsidP="0084060F">
      <w:pPr>
        <w:pStyle w:val="Odlomakpopisa"/>
        <w:numPr>
          <w:ilvl w:val="0"/>
          <w:numId w:val="45"/>
        </w:numPr>
        <w:rPr>
          <w:rFonts w:asciiTheme="minorHAnsi" w:hAnsiTheme="minorHAnsi" w:cstheme="minorHAnsi"/>
        </w:rPr>
      </w:pPr>
      <w:r w:rsidRPr="00B26CA6">
        <w:rPr>
          <w:rFonts w:asciiTheme="minorHAnsi" w:hAnsiTheme="minorHAnsi" w:cstheme="minorHAnsi"/>
        </w:rPr>
        <w:t xml:space="preserve">članka 97. (terorizam), članka 99. (javno poticanje na terorizam), članka 100. (novačenje za terorizam), članka 101. (obuka za terorizam) i članka 102. (terorističko udruženje) Kaznenog zakona </w:t>
      </w:r>
    </w:p>
    <w:p w14:paraId="23FC9508" w14:textId="4CD6C50A" w:rsidR="005335FB" w:rsidRPr="00B26CA6" w:rsidRDefault="005335FB" w:rsidP="0084060F">
      <w:pPr>
        <w:pStyle w:val="Odlomakpopisa"/>
        <w:numPr>
          <w:ilvl w:val="0"/>
          <w:numId w:val="45"/>
        </w:numPr>
        <w:rPr>
          <w:rFonts w:asciiTheme="minorHAnsi" w:hAnsiTheme="minorHAnsi" w:cstheme="minorHAnsi"/>
        </w:rPr>
      </w:pPr>
      <w:r w:rsidRPr="00B26CA6">
        <w:rPr>
          <w:rFonts w:asciiTheme="minorHAnsi" w:hAnsiTheme="minorHAnsi" w:cstheme="minorHAnsi"/>
        </w:rPr>
        <w:t xml:space="preserve">članka 169. (terorizam), članka 169.a (javno poticanje na terorizam) i članka 169.b (novačenje i obuka za terorizam) iz Kaznenog zakona (Narodne novine, br. 110/97, 27/98, 50/00, 129/00, 51/01, 111/03, 190/03, 105/04, 84/05, 71/06, 110/07, 152/08, 57/11, 77/11 i 143/12) </w:t>
      </w:r>
    </w:p>
    <w:p w14:paraId="2BEE1C70" w14:textId="5B7D0609" w:rsidR="005335FB" w:rsidRPr="00B26CA6" w:rsidRDefault="005335FB" w:rsidP="0084060F">
      <w:pPr>
        <w:pStyle w:val="Odlomakpopisa"/>
        <w:numPr>
          <w:ilvl w:val="0"/>
          <w:numId w:val="41"/>
        </w:numPr>
        <w:spacing w:before="240"/>
        <w:rPr>
          <w:rFonts w:asciiTheme="minorHAnsi" w:hAnsiTheme="minorHAnsi" w:cstheme="minorHAnsi"/>
          <w:b/>
        </w:rPr>
      </w:pPr>
      <w:r w:rsidRPr="00B26CA6">
        <w:rPr>
          <w:rFonts w:asciiTheme="minorHAnsi" w:hAnsiTheme="minorHAnsi" w:cstheme="minorHAnsi"/>
          <w:b/>
        </w:rPr>
        <w:t xml:space="preserve">pranje novca ili financiranje terorizma, na temelju </w:t>
      </w:r>
    </w:p>
    <w:p w14:paraId="68C5C7EE" w14:textId="08B3F7AB" w:rsidR="00202FCC" w:rsidRPr="00B26CA6" w:rsidRDefault="005335FB" w:rsidP="0084060F">
      <w:pPr>
        <w:pStyle w:val="Odlomakpopisa"/>
        <w:numPr>
          <w:ilvl w:val="0"/>
          <w:numId w:val="46"/>
        </w:numPr>
        <w:spacing w:before="0" w:after="0"/>
        <w:ind w:left="714" w:hanging="357"/>
        <w:rPr>
          <w:rFonts w:asciiTheme="minorHAnsi" w:hAnsiTheme="minorHAnsi" w:cstheme="minorHAnsi"/>
        </w:rPr>
      </w:pPr>
      <w:r w:rsidRPr="00B26CA6">
        <w:rPr>
          <w:rFonts w:asciiTheme="minorHAnsi" w:hAnsiTheme="minorHAnsi" w:cstheme="minorHAnsi"/>
        </w:rPr>
        <w:lastRenderedPageBreak/>
        <w:t xml:space="preserve">članka 98. (financiranje terorizma) i članka 265. (pranje novca) Kaznenog zakona </w:t>
      </w:r>
    </w:p>
    <w:p w14:paraId="0693EE19" w14:textId="26DFB81D" w:rsidR="00202FCC" w:rsidRPr="00B26CA6" w:rsidRDefault="005335FB" w:rsidP="0084060F">
      <w:pPr>
        <w:pStyle w:val="Odlomakpopisa"/>
        <w:numPr>
          <w:ilvl w:val="0"/>
          <w:numId w:val="46"/>
        </w:numPr>
        <w:spacing w:before="0" w:after="0"/>
        <w:ind w:left="714" w:hanging="357"/>
        <w:rPr>
          <w:rFonts w:asciiTheme="minorHAnsi" w:hAnsiTheme="minorHAnsi" w:cstheme="minorHAnsi"/>
        </w:rPr>
      </w:pPr>
      <w:r w:rsidRPr="00B26CA6">
        <w:rPr>
          <w:rFonts w:asciiTheme="minorHAnsi" w:hAnsiTheme="minorHAnsi" w:cstheme="minorHAnsi"/>
        </w:rPr>
        <w:t xml:space="preserve">pranje novca (članak 279.) iz Kaznenog zakona (Narodne novine, br. 110/97, 27/98, 50/00, 129/00, 51/01, 111/03, 190/03, 105/04, 84/05, 71/06, 110/07, 152/08, 57/11, 77/11 i 143/12), </w:t>
      </w:r>
    </w:p>
    <w:p w14:paraId="7421F97D" w14:textId="4126B1F7" w:rsidR="00202FCC" w:rsidRPr="00B26CA6" w:rsidRDefault="005335FB" w:rsidP="0084060F">
      <w:pPr>
        <w:pStyle w:val="Odlomakpopisa"/>
        <w:numPr>
          <w:ilvl w:val="0"/>
          <w:numId w:val="41"/>
        </w:numPr>
        <w:spacing w:before="240"/>
        <w:rPr>
          <w:rFonts w:asciiTheme="minorHAnsi" w:hAnsiTheme="minorHAnsi" w:cstheme="minorHAnsi"/>
          <w:b/>
        </w:rPr>
      </w:pPr>
      <w:r w:rsidRPr="00B26CA6">
        <w:rPr>
          <w:rFonts w:asciiTheme="minorHAnsi" w:hAnsiTheme="minorHAnsi" w:cstheme="minorHAnsi"/>
          <w:b/>
        </w:rPr>
        <w:t xml:space="preserve">dječji rad ili druge oblike trgovanja ljudima, na temelju </w:t>
      </w:r>
    </w:p>
    <w:p w14:paraId="566D2A64" w14:textId="357652FE" w:rsidR="00202FCC" w:rsidRPr="00B26CA6" w:rsidRDefault="005335FB" w:rsidP="0084060F">
      <w:pPr>
        <w:pStyle w:val="Odlomakpopisa"/>
        <w:numPr>
          <w:ilvl w:val="0"/>
          <w:numId w:val="47"/>
        </w:numPr>
        <w:spacing w:before="0" w:after="0"/>
        <w:ind w:left="714" w:hanging="357"/>
        <w:rPr>
          <w:rFonts w:asciiTheme="minorHAnsi" w:hAnsiTheme="minorHAnsi" w:cstheme="minorHAnsi"/>
        </w:rPr>
      </w:pPr>
      <w:r w:rsidRPr="00B26CA6">
        <w:rPr>
          <w:rFonts w:asciiTheme="minorHAnsi" w:hAnsiTheme="minorHAnsi" w:cstheme="minorHAnsi"/>
        </w:rPr>
        <w:t xml:space="preserve">članka 106. (trgovanje ljudima) Kaznenog zakona </w:t>
      </w:r>
    </w:p>
    <w:p w14:paraId="35003371" w14:textId="08582433" w:rsidR="00202FCC" w:rsidRPr="00B26CA6" w:rsidRDefault="005335FB" w:rsidP="0084060F">
      <w:pPr>
        <w:pStyle w:val="Odlomakpopisa"/>
        <w:numPr>
          <w:ilvl w:val="0"/>
          <w:numId w:val="47"/>
        </w:numPr>
        <w:spacing w:before="0" w:after="0"/>
        <w:ind w:left="714" w:hanging="357"/>
        <w:rPr>
          <w:rFonts w:asciiTheme="minorHAnsi" w:hAnsiTheme="minorHAnsi" w:cstheme="minorHAnsi"/>
        </w:rPr>
      </w:pPr>
      <w:r w:rsidRPr="00B26CA6">
        <w:rPr>
          <w:rFonts w:asciiTheme="minorHAnsi" w:hAnsiTheme="minorHAnsi" w:cstheme="minorHAnsi"/>
        </w:rPr>
        <w:t xml:space="preserve">članka 175. (trgovanje ljudima i ropstvo) iz Kaznenog zakona (Narodne novine, br. 110/97, 27/98, 50/00, 129/00, 51/01, 111/03, 190/03, 105/04, 84/05, 71/06, 110/07, 152/08, 57/11, 77/11 i 143/12) </w:t>
      </w:r>
    </w:p>
    <w:p w14:paraId="63C24C37" w14:textId="37F9148E" w:rsidR="00202FCC" w:rsidRPr="00B26CA6" w:rsidRDefault="005335FB" w:rsidP="00BF338C">
      <w:pPr>
        <w:pStyle w:val="Naslov4"/>
        <w:rPr>
          <w:rFonts w:asciiTheme="minorHAnsi" w:hAnsiTheme="minorHAnsi" w:cstheme="minorHAnsi"/>
          <w:lang w:val="hr-HR"/>
        </w:rPr>
      </w:pPr>
      <w:r w:rsidRPr="00B26CA6">
        <w:rPr>
          <w:rFonts w:asciiTheme="minorHAnsi" w:hAnsiTheme="minorHAnsi" w:cstheme="minorHAnsi"/>
          <w:lang w:val="hr-HR"/>
        </w:rPr>
        <w:t xml:space="preserve">je gospodarski subjekt koji nema poslovni nastan u Republici Hrvatskoj ili osoba koja je član upravnog, upravljačkog ili nadzornog tijela ili ima ovlasti zastupanja, donošenja odluka ili nadzora gospodarskog subjekta i koja nije državljanin Republike Hrvatske pravomoćnom presudom osuđena za kaznena djela iz točke </w:t>
      </w:r>
      <w:r w:rsidR="00371DE4" w:rsidRPr="00B26CA6">
        <w:rPr>
          <w:rFonts w:asciiTheme="minorHAnsi" w:hAnsiTheme="minorHAnsi" w:cstheme="minorHAnsi"/>
          <w:lang w:val="hr-HR"/>
        </w:rPr>
        <w:fldChar w:fldCharType="begin"/>
      </w:r>
      <w:r w:rsidR="00371DE4" w:rsidRPr="00B26CA6">
        <w:rPr>
          <w:rFonts w:asciiTheme="minorHAnsi" w:hAnsiTheme="minorHAnsi" w:cstheme="minorHAnsi"/>
          <w:lang w:val="hr-HR"/>
        </w:rPr>
        <w:instrText xml:space="preserve"> REF _Ref513456800 \r </w:instrText>
      </w:r>
      <w:r w:rsidR="00371DE4" w:rsidRPr="00B26CA6">
        <w:rPr>
          <w:rFonts w:asciiTheme="minorHAnsi" w:hAnsiTheme="minorHAnsi" w:cstheme="minorHAnsi"/>
          <w:lang w:val="hr-HR"/>
        </w:rPr>
        <w:fldChar w:fldCharType="separate"/>
      </w:r>
      <w:r w:rsidR="001A481B">
        <w:rPr>
          <w:rFonts w:asciiTheme="minorHAnsi" w:hAnsiTheme="minorHAnsi" w:cstheme="minorHAnsi"/>
          <w:lang w:val="hr-HR"/>
        </w:rPr>
        <w:t>3.1.1.1</w:t>
      </w:r>
      <w:r w:rsidR="00371DE4" w:rsidRPr="00B26CA6">
        <w:rPr>
          <w:rFonts w:asciiTheme="minorHAnsi" w:hAnsiTheme="minorHAnsi" w:cstheme="minorHAnsi"/>
          <w:lang w:val="hr-HR"/>
        </w:rPr>
        <w:fldChar w:fldCharType="end"/>
      </w:r>
      <w:r w:rsidR="00371DE4" w:rsidRPr="00B26CA6">
        <w:rPr>
          <w:rFonts w:asciiTheme="minorHAnsi" w:hAnsiTheme="minorHAnsi" w:cstheme="minorHAnsi"/>
          <w:lang w:val="hr-HR"/>
        </w:rPr>
        <w:t xml:space="preserve"> </w:t>
      </w:r>
      <w:r w:rsidRPr="00B26CA6">
        <w:rPr>
          <w:rFonts w:asciiTheme="minorHAnsi" w:hAnsiTheme="minorHAnsi" w:cstheme="minorHAnsi"/>
          <w:lang w:val="hr-HR"/>
        </w:rPr>
        <w:t xml:space="preserve">podtočaka a) do f) ove Dokumentacije o nabavi i za odgovarajuća kaznena djela koja, prema nacionalnim propisima države poslovnog nastana gospodarskog subjekta, odnosno države čiji je osoba državljanin, obuhvaćaju razloge za isključenje iz članka 57. stavka 1. točaka a) do f) Direktive 2014/24/EU. </w:t>
      </w:r>
    </w:p>
    <w:p w14:paraId="5965875E" w14:textId="77777777" w:rsidR="00680547" w:rsidRPr="00B26CA6" w:rsidRDefault="00680547" w:rsidP="00680547">
      <w:pPr>
        <w:tabs>
          <w:tab w:val="left" w:pos="284"/>
        </w:tabs>
        <w:spacing w:before="240" w:line="276" w:lineRule="auto"/>
        <w:rPr>
          <w:rFonts w:asciiTheme="minorHAnsi" w:hAnsiTheme="minorHAnsi" w:cstheme="minorHAnsi"/>
          <w:szCs w:val="20"/>
        </w:rPr>
      </w:pPr>
      <w:r w:rsidRPr="00B26CA6">
        <w:rPr>
          <w:rFonts w:asciiTheme="minorHAnsi" w:hAnsiTheme="minorHAnsi" w:cstheme="minorHAnsi"/>
          <w:szCs w:val="20"/>
        </w:rPr>
        <w:t xml:space="preserve">Za potrebe utvrđivanja okolnosti iz točke 3.1.1., gospodarski subjekt </w:t>
      </w:r>
      <w:r w:rsidRPr="00B26CA6">
        <w:rPr>
          <w:rFonts w:asciiTheme="minorHAnsi" w:hAnsiTheme="minorHAnsi" w:cstheme="minorHAnsi"/>
          <w:szCs w:val="20"/>
          <w:u w:val="single"/>
        </w:rPr>
        <w:t>u ponudi dostavlja</w:t>
      </w:r>
      <w:r w:rsidRPr="00B26CA6">
        <w:rPr>
          <w:rFonts w:asciiTheme="minorHAnsi" w:hAnsiTheme="minorHAnsi" w:cstheme="minorHAnsi"/>
          <w:szCs w:val="20"/>
        </w:rPr>
        <w:t xml:space="preserve">: </w:t>
      </w:r>
    </w:p>
    <w:p w14:paraId="4E27423B" w14:textId="7F80D54B" w:rsidR="002C54F2" w:rsidRPr="00B26CA6" w:rsidRDefault="002C54F2" w:rsidP="0084060F">
      <w:pPr>
        <w:pStyle w:val="Odlomakpopisa"/>
        <w:numPr>
          <w:ilvl w:val="0"/>
          <w:numId w:val="49"/>
        </w:numPr>
        <w:tabs>
          <w:tab w:val="left" w:pos="284"/>
        </w:tabs>
        <w:rPr>
          <w:rFonts w:asciiTheme="minorHAnsi" w:hAnsiTheme="minorHAnsi" w:cstheme="minorHAnsi"/>
          <w:b/>
          <w:i/>
          <w:szCs w:val="20"/>
        </w:rPr>
      </w:pPr>
      <w:r w:rsidRPr="00B26CA6">
        <w:rPr>
          <w:rFonts w:asciiTheme="minorHAnsi" w:hAnsiTheme="minorHAnsi" w:cstheme="minorHAnsi"/>
          <w:b/>
          <w:i/>
          <w:szCs w:val="20"/>
        </w:rPr>
        <w:t xml:space="preserve">ispunjeni elektronički obrazac Europske jedinstvene dokumentacije o nabavi (dalje u tekstu: </w:t>
      </w:r>
      <w:r w:rsidR="00CB6918" w:rsidRPr="00B26CA6">
        <w:rPr>
          <w:rFonts w:asciiTheme="minorHAnsi" w:hAnsiTheme="minorHAnsi" w:cstheme="minorHAnsi"/>
          <w:b/>
          <w:i/>
          <w:szCs w:val="20"/>
        </w:rPr>
        <w:t>eESPD</w:t>
      </w:r>
      <w:r w:rsidRPr="00B26CA6">
        <w:rPr>
          <w:rFonts w:asciiTheme="minorHAnsi" w:hAnsiTheme="minorHAnsi" w:cstheme="minorHAnsi"/>
          <w:b/>
          <w:i/>
          <w:szCs w:val="20"/>
        </w:rPr>
        <w:t>) (Dio III. Osnove za isključenje, Odjeljak A: Osnove povezane s kaznenim presudama za sve gospodarske subjekte u ponudi.</w:t>
      </w:r>
    </w:p>
    <w:p w14:paraId="4080B177" w14:textId="1EC8FA43" w:rsidR="002C54F2" w:rsidRPr="00B26CA6" w:rsidRDefault="002C54F2" w:rsidP="002C54F2">
      <w:pPr>
        <w:tabs>
          <w:tab w:val="left" w:pos="284"/>
        </w:tabs>
        <w:ind w:right="272"/>
        <w:rPr>
          <w:rFonts w:ascii="Calibri" w:hAnsi="Calibri"/>
        </w:rPr>
      </w:pPr>
      <w:r w:rsidRPr="00B26CA6">
        <w:rPr>
          <w:rFonts w:ascii="Calibri" w:hAnsi="Calibri"/>
        </w:rPr>
        <w:t>U PONUDI SE OBVEZNO DOSTAVLJA e</w:t>
      </w:r>
      <w:r w:rsidR="00CB6918" w:rsidRPr="00B26CA6">
        <w:rPr>
          <w:rFonts w:ascii="Calibri" w:hAnsi="Calibri"/>
        </w:rPr>
        <w:t>ESPD</w:t>
      </w:r>
      <w:r w:rsidRPr="00B26CA6">
        <w:rPr>
          <w:rFonts w:ascii="Calibri" w:hAnsi="Calibri"/>
        </w:rPr>
        <w:t xml:space="preserve"> OBRAZAC – </w:t>
      </w:r>
      <w:r w:rsidR="00852304">
        <w:rPr>
          <w:rFonts w:ascii="Calibri" w:hAnsi="Calibri"/>
        </w:rPr>
        <w:t xml:space="preserve">AŽURIRANI </w:t>
      </w:r>
      <w:r w:rsidRPr="00B26CA6">
        <w:rPr>
          <w:rFonts w:ascii="Calibri" w:hAnsi="Calibri"/>
        </w:rPr>
        <w:t>POPRATNI DOKUMENTI SE NE DOSTAVLJAJU UZ PONUDU.</w:t>
      </w:r>
    </w:p>
    <w:p w14:paraId="2424F3AE" w14:textId="179544EE" w:rsidR="00FD41D6" w:rsidRDefault="002C54F2" w:rsidP="002C54F2">
      <w:pPr>
        <w:tabs>
          <w:tab w:val="left" w:pos="284"/>
        </w:tabs>
        <w:ind w:right="272"/>
        <w:rPr>
          <w:rFonts w:ascii="Calibri" w:hAnsi="Calibri"/>
        </w:rPr>
      </w:pPr>
      <w:r w:rsidRPr="00B26CA6">
        <w:rPr>
          <w:rFonts w:ascii="Calibri" w:hAnsi="Calibri"/>
        </w:rPr>
        <w:t>Naručitelj će prije donošenja odluke u postupku javne nabave od Ponuditelja koji je podnio ekonomski najpovoljniju Ponudu zatražiti da u primjerenom roku, ne kraćem od 5 dana, dostavi ažurirane popratne dokumente, radi provjere okolnosti navedenih u e</w:t>
      </w:r>
      <w:r w:rsidR="00CB6918" w:rsidRPr="00B26CA6">
        <w:rPr>
          <w:rFonts w:ascii="Calibri" w:hAnsi="Calibri"/>
        </w:rPr>
        <w:t>ESPD</w:t>
      </w:r>
      <w:r w:rsidRPr="00B26CA6">
        <w:rPr>
          <w:rFonts w:ascii="Calibri" w:hAnsi="Calibri"/>
        </w:rPr>
        <w:t xml:space="preserve">-u, osim ako već posjeduje te dokumente. </w:t>
      </w:r>
    </w:p>
    <w:p w14:paraId="4F03CCD9" w14:textId="77777777" w:rsidR="00852304" w:rsidRPr="00B26CA6" w:rsidRDefault="00852304" w:rsidP="00852304">
      <w:pPr>
        <w:autoSpaceDE w:val="0"/>
        <w:autoSpaceDN w:val="0"/>
        <w:adjustRightInd w:val="0"/>
        <w:spacing w:line="276" w:lineRule="auto"/>
        <w:rPr>
          <w:rFonts w:asciiTheme="minorHAnsi" w:hAnsiTheme="minorHAnsi" w:cstheme="minorHAnsi"/>
          <w:bCs/>
          <w:szCs w:val="20"/>
        </w:rPr>
      </w:pPr>
      <w:r w:rsidRPr="00B26CA6">
        <w:rPr>
          <w:rFonts w:asciiTheme="minorHAnsi" w:hAnsiTheme="minorHAnsi" w:cstheme="minorHAnsi"/>
          <w:bCs/>
          <w:szCs w:val="20"/>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5FD68C47" w14:textId="77777777" w:rsidR="00852304" w:rsidRPr="00B26CA6" w:rsidRDefault="00852304" w:rsidP="00852304">
      <w:pPr>
        <w:autoSpaceDE w:val="0"/>
        <w:autoSpaceDN w:val="0"/>
        <w:adjustRightInd w:val="0"/>
        <w:spacing w:line="276" w:lineRule="auto"/>
        <w:rPr>
          <w:rFonts w:asciiTheme="minorHAnsi" w:hAnsiTheme="minorHAnsi" w:cstheme="minorHAnsi"/>
          <w:bCs/>
          <w:szCs w:val="20"/>
        </w:rPr>
      </w:pPr>
      <w:r w:rsidRPr="00B26CA6">
        <w:rPr>
          <w:rFonts w:asciiTheme="minorHAnsi" w:hAnsiTheme="minorHAnsi" w:cstheme="minorHAnsi"/>
          <w:bCs/>
          <w:szCs w:val="20"/>
        </w:rPr>
        <w:t>Ako se ne može obaviti provjera ili ishoditi potvrda, javni naručitelj će zahtijevati od gospodarskog subjekta da u primjerenom roku, ne kraćem od pet dana, dostavi sve ili dio popratnih dokumenata ili dokaza.</w:t>
      </w:r>
    </w:p>
    <w:p w14:paraId="548225A4" w14:textId="35D5B4FD" w:rsidR="00FD41D6" w:rsidRDefault="00FD41D6">
      <w:pPr>
        <w:spacing w:before="0" w:after="0" w:line="240" w:lineRule="auto"/>
        <w:rPr>
          <w:rFonts w:ascii="Calibri" w:hAnsi="Calibri"/>
        </w:rPr>
      </w:pPr>
    </w:p>
    <w:p w14:paraId="5DBC0733" w14:textId="6813239D" w:rsidR="00BC6D6A" w:rsidRPr="00B26CA6" w:rsidRDefault="00D97537" w:rsidP="00D34BC4">
      <w:pPr>
        <w:pStyle w:val="Naslov3"/>
        <w:ind w:left="709"/>
        <w:rPr>
          <w:rFonts w:asciiTheme="minorHAnsi" w:hAnsiTheme="minorHAnsi" w:cstheme="minorHAnsi"/>
          <w:lang w:val="hr-HR"/>
        </w:rPr>
      </w:pPr>
      <w:bookmarkStart w:id="119" w:name="_Ref513456828"/>
      <w:r w:rsidRPr="00B26CA6">
        <w:rPr>
          <w:rFonts w:asciiTheme="minorHAnsi" w:hAnsiTheme="minorHAnsi" w:cstheme="minorHAnsi"/>
          <w:lang w:val="hr-HR"/>
        </w:rPr>
        <w:t>Na</w:t>
      </w:r>
      <w:r w:rsidR="00BC6D6A" w:rsidRPr="00B26CA6">
        <w:rPr>
          <w:rFonts w:asciiTheme="minorHAnsi" w:hAnsiTheme="minorHAnsi" w:cstheme="minorHAnsi"/>
          <w:lang w:val="hr-HR"/>
        </w:rPr>
        <w:t>ručitelj je obvezan isključiti gospodarskog subjekta iz postupka javne nabave ako utvrdi da gospodarski subjekt nije ispunio obveze plaćanja dospjelih poreznih obveza i obveza za mirovinsko i zdravstveno osiguranje</w:t>
      </w:r>
      <w:r w:rsidR="00205E50" w:rsidRPr="00B26CA6">
        <w:rPr>
          <w:rFonts w:asciiTheme="minorHAnsi" w:hAnsiTheme="minorHAnsi" w:cstheme="minorHAnsi"/>
          <w:lang w:val="hr-HR"/>
        </w:rPr>
        <w:t xml:space="preserve"> (članak 252. </w:t>
      </w:r>
      <w:r w:rsidR="0024457D" w:rsidRPr="00B26CA6">
        <w:rPr>
          <w:rFonts w:asciiTheme="minorHAnsi" w:hAnsiTheme="minorHAnsi" w:cstheme="minorHAnsi"/>
          <w:lang w:val="hr-HR"/>
        </w:rPr>
        <w:t>ZJN 2016</w:t>
      </w:r>
      <w:r w:rsidR="00205E50" w:rsidRPr="00B26CA6">
        <w:rPr>
          <w:rFonts w:asciiTheme="minorHAnsi" w:hAnsiTheme="minorHAnsi" w:cstheme="minorHAnsi"/>
          <w:lang w:val="hr-HR"/>
        </w:rPr>
        <w:t>):</w:t>
      </w:r>
      <w:bookmarkEnd w:id="119"/>
    </w:p>
    <w:p w14:paraId="116D2265" w14:textId="6102A0CF" w:rsidR="00BC6D6A" w:rsidRPr="00B26CA6" w:rsidRDefault="00BC6D6A" w:rsidP="0084060F">
      <w:pPr>
        <w:pStyle w:val="Odlomakpopisa"/>
        <w:numPr>
          <w:ilvl w:val="0"/>
          <w:numId w:val="57"/>
        </w:numPr>
        <w:spacing w:before="0" w:after="0"/>
        <w:ind w:left="1434" w:hanging="357"/>
        <w:rPr>
          <w:rFonts w:asciiTheme="minorHAnsi" w:hAnsiTheme="minorHAnsi" w:cstheme="minorHAnsi"/>
          <w:b/>
          <w:bCs/>
          <w:szCs w:val="20"/>
        </w:rPr>
      </w:pPr>
      <w:r w:rsidRPr="00B26CA6">
        <w:rPr>
          <w:rFonts w:asciiTheme="minorHAnsi" w:hAnsiTheme="minorHAnsi" w:cstheme="minorHAnsi"/>
          <w:b/>
          <w:bCs/>
          <w:szCs w:val="20"/>
        </w:rPr>
        <w:t>u Republici Hrvatskoj, ako gospodarski subjekt ima poslovni nastan u Republici Hrvatskoj, ili</w:t>
      </w:r>
    </w:p>
    <w:p w14:paraId="22CD41A1" w14:textId="340A438C" w:rsidR="00BC6D6A" w:rsidRPr="00B26CA6" w:rsidRDefault="00BC6D6A" w:rsidP="0084060F">
      <w:pPr>
        <w:pStyle w:val="Odlomakpopisa"/>
        <w:numPr>
          <w:ilvl w:val="0"/>
          <w:numId w:val="57"/>
        </w:numPr>
        <w:spacing w:before="0" w:after="0"/>
        <w:ind w:left="1434" w:hanging="357"/>
        <w:rPr>
          <w:rFonts w:asciiTheme="minorHAnsi" w:hAnsiTheme="minorHAnsi" w:cstheme="minorHAnsi"/>
          <w:b/>
          <w:bCs/>
          <w:szCs w:val="20"/>
        </w:rPr>
      </w:pPr>
      <w:r w:rsidRPr="00B26CA6">
        <w:rPr>
          <w:rFonts w:asciiTheme="minorHAnsi" w:hAnsiTheme="minorHAnsi" w:cstheme="minorHAnsi"/>
          <w:b/>
          <w:bCs/>
          <w:szCs w:val="20"/>
        </w:rPr>
        <w:t xml:space="preserve">u Republici Hrvatskoj ili u državi poslovnog nastana gospodarskog subjekta, ako gospodarski subjekt nema poslovni nastan u Republici Hrvatskoj. </w:t>
      </w:r>
    </w:p>
    <w:p w14:paraId="375B7529" w14:textId="77777777" w:rsidR="00BC6D6A" w:rsidRPr="00B26CA6" w:rsidRDefault="00BC6D6A" w:rsidP="00746006">
      <w:pPr>
        <w:spacing w:line="276" w:lineRule="auto"/>
        <w:rPr>
          <w:rFonts w:asciiTheme="minorHAnsi" w:hAnsiTheme="minorHAnsi" w:cstheme="minorHAnsi"/>
          <w:szCs w:val="20"/>
        </w:rPr>
      </w:pPr>
      <w:r w:rsidRPr="00B26CA6">
        <w:rPr>
          <w:rFonts w:asciiTheme="minorHAnsi" w:hAnsiTheme="minorHAnsi" w:cstheme="minorHAnsi"/>
          <w:szCs w:val="20"/>
        </w:rPr>
        <w:t>Naručitelj neće isključiti gospodarskog subjekta iz postupka javne nabave ako mu sukladno posebnom propisu plaćanje obveza nije dopušteno, ili mu je odobrena odgoda plaćanja.</w:t>
      </w:r>
    </w:p>
    <w:p w14:paraId="615E49DC" w14:textId="1AAE867C" w:rsidR="00680547" w:rsidRPr="00B26CA6" w:rsidRDefault="00680547" w:rsidP="00680547">
      <w:pPr>
        <w:tabs>
          <w:tab w:val="left" w:pos="284"/>
        </w:tabs>
        <w:spacing w:line="276" w:lineRule="auto"/>
        <w:rPr>
          <w:rFonts w:asciiTheme="minorHAnsi" w:hAnsiTheme="minorHAnsi" w:cstheme="minorHAnsi"/>
          <w:szCs w:val="20"/>
        </w:rPr>
      </w:pPr>
      <w:r w:rsidRPr="00B26CA6">
        <w:rPr>
          <w:rFonts w:asciiTheme="minorHAnsi" w:hAnsiTheme="minorHAnsi" w:cstheme="minorHAnsi"/>
          <w:szCs w:val="20"/>
        </w:rPr>
        <w:t xml:space="preserve">Za potrebe utvrđivanja okolnosti iz točke </w:t>
      </w:r>
      <w:r w:rsidR="00356DD8" w:rsidRPr="00B26CA6">
        <w:rPr>
          <w:rFonts w:asciiTheme="minorHAnsi" w:hAnsiTheme="minorHAnsi" w:cstheme="minorHAnsi"/>
          <w:szCs w:val="20"/>
        </w:rPr>
        <w:fldChar w:fldCharType="begin"/>
      </w:r>
      <w:r w:rsidR="00356DD8" w:rsidRPr="00B26CA6">
        <w:rPr>
          <w:rFonts w:asciiTheme="minorHAnsi" w:hAnsiTheme="minorHAnsi" w:cstheme="minorHAnsi"/>
          <w:szCs w:val="20"/>
        </w:rPr>
        <w:instrText xml:space="preserve"> REF _Ref513456828 \r </w:instrText>
      </w:r>
      <w:r w:rsidR="00356DD8" w:rsidRPr="00B26CA6">
        <w:rPr>
          <w:rFonts w:asciiTheme="minorHAnsi" w:hAnsiTheme="minorHAnsi" w:cstheme="minorHAnsi"/>
          <w:szCs w:val="20"/>
        </w:rPr>
        <w:fldChar w:fldCharType="separate"/>
      </w:r>
      <w:r w:rsidR="001A481B">
        <w:rPr>
          <w:rFonts w:asciiTheme="minorHAnsi" w:hAnsiTheme="minorHAnsi" w:cstheme="minorHAnsi"/>
          <w:szCs w:val="20"/>
        </w:rPr>
        <w:t>3.1.2</w:t>
      </w:r>
      <w:r w:rsidR="00356DD8" w:rsidRPr="00B26CA6">
        <w:rPr>
          <w:rFonts w:asciiTheme="minorHAnsi" w:hAnsiTheme="minorHAnsi" w:cstheme="minorHAnsi"/>
          <w:szCs w:val="20"/>
        </w:rPr>
        <w:fldChar w:fldCharType="end"/>
      </w:r>
      <w:r w:rsidRPr="00B26CA6">
        <w:rPr>
          <w:rFonts w:asciiTheme="minorHAnsi" w:hAnsiTheme="minorHAnsi" w:cstheme="minorHAnsi"/>
          <w:szCs w:val="20"/>
        </w:rPr>
        <w:t xml:space="preserve">, gospodarski subjekt </w:t>
      </w:r>
      <w:r w:rsidRPr="00B26CA6">
        <w:rPr>
          <w:rFonts w:asciiTheme="minorHAnsi" w:hAnsiTheme="minorHAnsi" w:cstheme="minorHAnsi"/>
          <w:szCs w:val="20"/>
          <w:u w:val="single"/>
        </w:rPr>
        <w:t>u ponudi dostavlja</w:t>
      </w:r>
      <w:r w:rsidRPr="00B26CA6">
        <w:rPr>
          <w:rFonts w:asciiTheme="minorHAnsi" w:hAnsiTheme="minorHAnsi" w:cstheme="minorHAnsi"/>
          <w:szCs w:val="20"/>
        </w:rPr>
        <w:t xml:space="preserve">: </w:t>
      </w:r>
    </w:p>
    <w:p w14:paraId="79446166" w14:textId="337E67E1" w:rsidR="00680547" w:rsidRPr="00B26CA6" w:rsidRDefault="00680547" w:rsidP="0084060F">
      <w:pPr>
        <w:pStyle w:val="Odlomakpopisa"/>
        <w:numPr>
          <w:ilvl w:val="0"/>
          <w:numId w:val="49"/>
        </w:numPr>
        <w:tabs>
          <w:tab w:val="left" w:pos="284"/>
        </w:tabs>
        <w:rPr>
          <w:rFonts w:asciiTheme="minorHAnsi" w:hAnsiTheme="minorHAnsi" w:cstheme="minorHAnsi"/>
          <w:b/>
          <w:i/>
          <w:szCs w:val="20"/>
        </w:rPr>
      </w:pPr>
      <w:r w:rsidRPr="00B26CA6">
        <w:rPr>
          <w:rFonts w:asciiTheme="minorHAnsi" w:hAnsiTheme="minorHAnsi" w:cstheme="minorHAnsi"/>
          <w:b/>
          <w:i/>
          <w:szCs w:val="20"/>
        </w:rPr>
        <w:t xml:space="preserve">ispunjeni </w:t>
      </w:r>
      <w:r w:rsidR="002C54F2" w:rsidRPr="00B26CA6">
        <w:rPr>
          <w:rFonts w:asciiTheme="minorHAnsi" w:hAnsiTheme="minorHAnsi" w:cstheme="minorHAnsi"/>
          <w:b/>
          <w:i/>
          <w:szCs w:val="20"/>
        </w:rPr>
        <w:t xml:space="preserve">elektronički </w:t>
      </w:r>
      <w:r w:rsidR="00C63C5F" w:rsidRPr="00B26CA6">
        <w:rPr>
          <w:rFonts w:ascii="Calibri" w:hAnsi="Calibri"/>
          <w:b/>
          <w:i/>
        </w:rPr>
        <w:t>eESPD</w:t>
      </w:r>
      <w:r w:rsidRPr="00B26CA6">
        <w:rPr>
          <w:rFonts w:asciiTheme="minorHAnsi" w:hAnsiTheme="minorHAnsi" w:cstheme="minorHAnsi"/>
          <w:b/>
          <w:i/>
          <w:szCs w:val="20"/>
        </w:rPr>
        <w:t xml:space="preserve"> obrazac (Dio III. Osnove za isključenje, </w:t>
      </w:r>
      <w:r w:rsidRPr="00B26CA6">
        <w:rPr>
          <w:rFonts w:asciiTheme="minorHAnsi" w:hAnsiTheme="minorHAnsi" w:cstheme="minorHAnsi"/>
          <w:b/>
          <w:i/>
          <w:szCs w:val="20"/>
          <w:u w:val="single"/>
        </w:rPr>
        <w:t>Odjeljak B: Osnove povezane s plaćanjem poreza ili doprinosa za socijalno osiguranje</w:t>
      </w:r>
      <w:r w:rsidRPr="00B26CA6">
        <w:rPr>
          <w:rFonts w:asciiTheme="minorHAnsi" w:hAnsiTheme="minorHAnsi" w:cstheme="minorHAnsi"/>
          <w:b/>
          <w:i/>
          <w:szCs w:val="20"/>
        </w:rPr>
        <w:t>) za sve gospodarske subjekte u ponudi</w:t>
      </w:r>
      <w:r w:rsidRPr="00B26CA6">
        <w:rPr>
          <w:rFonts w:asciiTheme="minorHAnsi" w:hAnsiTheme="minorHAnsi" w:cstheme="minorHAnsi"/>
          <w:i/>
          <w:szCs w:val="20"/>
        </w:rPr>
        <w:t>.</w:t>
      </w:r>
    </w:p>
    <w:p w14:paraId="3A69F5A8" w14:textId="3EDF10E7" w:rsidR="00CB6918" w:rsidRPr="00B26CA6" w:rsidRDefault="00CB6918" w:rsidP="00CB6918">
      <w:pPr>
        <w:autoSpaceDE w:val="0"/>
        <w:autoSpaceDN w:val="0"/>
        <w:adjustRightInd w:val="0"/>
        <w:ind w:left="360" w:right="272"/>
        <w:rPr>
          <w:rFonts w:ascii="Calibri" w:hAnsi="Calibri"/>
          <w:szCs w:val="20"/>
        </w:rPr>
      </w:pPr>
      <w:r w:rsidRPr="00B26CA6">
        <w:rPr>
          <w:rFonts w:ascii="Calibri" w:hAnsi="Calibri"/>
        </w:rPr>
        <w:lastRenderedPageBreak/>
        <w:t xml:space="preserve">U PONUDI SE OBVEZNO DOSTAVLJA eESPD OBRAZAC – </w:t>
      </w:r>
      <w:r w:rsidR="00852304">
        <w:rPr>
          <w:rFonts w:ascii="Calibri" w:hAnsi="Calibri"/>
        </w:rPr>
        <w:t xml:space="preserve">AŽURIRANI </w:t>
      </w:r>
      <w:r w:rsidRPr="00B26CA6">
        <w:rPr>
          <w:rFonts w:ascii="Calibri" w:hAnsi="Calibri"/>
        </w:rPr>
        <w:t>POPRATNI DOKUMENTI SE NE DOSTAVLJAJU UZ PONUDU.</w:t>
      </w:r>
    </w:p>
    <w:p w14:paraId="216B219B" w14:textId="77777777" w:rsidR="003F252D" w:rsidRPr="00B26CA6" w:rsidRDefault="003F252D" w:rsidP="003F252D">
      <w:pPr>
        <w:tabs>
          <w:tab w:val="left" w:pos="284"/>
        </w:tabs>
        <w:ind w:right="272"/>
        <w:rPr>
          <w:rFonts w:ascii="Calibri" w:hAnsi="Calibri"/>
        </w:rPr>
      </w:pPr>
      <w:r w:rsidRPr="00B26CA6">
        <w:rPr>
          <w:rFonts w:ascii="Calibri" w:hAnsi="Calibri"/>
        </w:rPr>
        <w:t xml:space="preserve">Naručitelj će prije donošenja odluke u postupku javne nabave od Ponuditelja koji je podnio ekonomski najpovoljniju Ponudu zatražiti da u primjerenom roku, ne kraćem od 5 dana, dostavi ažurirane popratne dokumente, radi provjere okolnosti navedenih u eESPD-u, osim ako već posjeduje te dokumente. </w:t>
      </w:r>
    </w:p>
    <w:p w14:paraId="30EB56B2" w14:textId="588DD227" w:rsidR="00680547" w:rsidRPr="00B26CA6" w:rsidRDefault="0095627C" w:rsidP="0095627C">
      <w:pPr>
        <w:autoSpaceDE w:val="0"/>
        <w:autoSpaceDN w:val="0"/>
        <w:adjustRightInd w:val="0"/>
        <w:spacing w:line="276" w:lineRule="auto"/>
        <w:rPr>
          <w:rFonts w:asciiTheme="minorHAnsi" w:hAnsiTheme="minorHAnsi" w:cstheme="minorHAnsi"/>
          <w:bCs/>
          <w:szCs w:val="20"/>
        </w:rPr>
      </w:pPr>
      <w:bookmarkStart w:id="120" w:name="_Hlk15977984"/>
      <w:r w:rsidRPr="00B26CA6">
        <w:rPr>
          <w:rFonts w:asciiTheme="minorHAnsi" w:hAnsiTheme="minorHAnsi" w:cstheme="minorHAnsi"/>
          <w:bCs/>
          <w:szCs w:val="20"/>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1BAE6627" w14:textId="7C70CF9E" w:rsidR="0095627C" w:rsidRPr="00B26CA6" w:rsidRDefault="0095627C" w:rsidP="0095627C">
      <w:pPr>
        <w:autoSpaceDE w:val="0"/>
        <w:autoSpaceDN w:val="0"/>
        <w:adjustRightInd w:val="0"/>
        <w:spacing w:line="276" w:lineRule="auto"/>
        <w:rPr>
          <w:rFonts w:asciiTheme="minorHAnsi" w:hAnsiTheme="minorHAnsi" w:cstheme="minorHAnsi"/>
          <w:bCs/>
          <w:szCs w:val="20"/>
        </w:rPr>
      </w:pPr>
      <w:r w:rsidRPr="00B26CA6">
        <w:rPr>
          <w:rFonts w:asciiTheme="minorHAnsi" w:hAnsiTheme="minorHAnsi" w:cstheme="minorHAnsi"/>
          <w:bCs/>
          <w:szCs w:val="20"/>
        </w:rPr>
        <w:t>Ako se ne može obaviti provjera ili ishoditi potvrda, javni naručitelj će zahtijevati od gospodarskog subjekta da u primjerenom roku, ne kraćem od pet dana, dostavi sve ili dio popratnih dokumenata ili dokaza.</w:t>
      </w:r>
    </w:p>
    <w:p w14:paraId="123A7E5D" w14:textId="6882BC3B" w:rsidR="00BC6D6A" w:rsidRPr="00B26CA6" w:rsidRDefault="002E6677" w:rsidP="008A75EA">
      <w:pPr>
        <w:pStyle w:val="Naslov2"/>
      </w:pPr>
      <w:bookmarkStart w:id="121" w:name="_Ref513457128"/>
      <w:bookmarkStart w:id="122" w:name="_Ref513457190"/>
      <w:bookmarkStart w:id="123" w:name="_Ref513457221"/>
      <w:bookmarkStart w:id="124" w:name="_Ref513457605"/>
      <w:bookmarkStart w:id="125" w:name="_Toc18581019"/>
      <w:bookmarkEnd w:id="120"/>
      <w:r w:rsidRPr="00B26CA6">
        <w:t>Ostale osnove za isključenje gospodarskog subjekta koje Naručitelj namjerava koristiti</w:t>
      </w:r>
      <w:bookmarkEnd w:id="121"/>
      <w:bookmarkEnd w:id="122"/>
      <w:bookmarkEnd w:id="123"/>
      <w:bookmarkEnd w:id="124"/>
      <w:bookmarkEnd w:id="125"/>
      <w:r w:rsidRPr="00B26CA6">
        <w:t xml:space="preserve"> </w:t>
      </w:r>
    </w:p>
    <w:p w14:paraId="3E34A82D" w14:textId="41B5DC12" w:rsidR="002E6677" w:rsidRPr="00B26CA6" w:rsidRDefault="002E6677" w:rsidP="00746006">
      <w:pPr>
        <w:spacing w:line="276" w:lineRule="auto"/>
        <w:rPr>
          <w:rFonts w:asciiTheme="minorHAnsi" w:hAnsiTheme="minorHAnsi" w:cstheme="minorHAnsi"/>
          <w:lang w:eastAsia="en-GB"/>
        </w:rPr>
      </w:pPr>
      <w:r w:rsidRPr="00B26CA6">
        <w:rPr>
          <w:rFonts w:asciiTheme="minorHAnsi" w:hAnsiTheme="minorHAnsi" w:cstheme="minorHAnsi"/>
          <w:lang w:eastAsia="en-GB"/>
        </w:rPr>
        <w:t xml:space="preserve">Naručitelj </w:t>
      </w:r>
      <w:r w:rsidR="00E52BA2">
        <w:rPr>
          <w:rFonts w:asciiTheme="minorHAnsi" w:hAnsiTheme="minorHAnsi" w:cstheme="minorHAnsi"/>
          <w:lang w:eastAsia="en-GB"/>
        </w:rPr>
        <w:t>će</w:t>
      </w:r>
      <w:r w:rsidR="000220F9" w:rsidRPr="00B26CA6">
        <w:rPr>
          <w:rFonts w:asciiTheme="minorHAnsi" w:hAnsiTheme="minorHAnsi" w:cstheme="minorHAnsi"/>
          <w:lang w:eastAsia="en-GB"/>
        </w:rPr>
        <w:t xml:space="preserve"> </w:t>
      </w:r>
      <w:r w:rsidRPr="00B26CA6">
        <w:rPr>
          <w:rFonts w:asciiTheme="minorHAnsi" w:hAnsiTheme="minorHAnsi" w:cstheme="minorHAnsi"/>
          <w:lang w:eastAsia="en-GB"/>
        </w:rPr>
        <w:t>isključiti gospodarskog subjekta iz postupka javne nabave ako</w:t>
      </w:r>
      <w:r w:rsidR="005D15D6">
        <w:rPr>
          <w:rFonts w:asciiTheme="minorHAnsi" w:hAnsiTheme="minorHAnsi" w:cstheme="minorHAnsi"/>
          <w:lang w:eastAsia="en-GB"/>
        </w:rPr>
        <w:t xml:space="preserve"> </w:t>
      </w:r>
      <w:r w:rsidR="005D15D6" w:rsidRPr="00B26CA6">
        <w:rPr>
          <w:rFonts w:asciiTheme="minorHAnsi" w:hAnsiTheme="minorHAnsi" w:cstheme="minorHAnsi"/>
        </w:rPr>
        <w:t>(članak 25</w:t>
      </w:r>
      <w:r w:rsidR="005D15D6">
        <w:rPr>
          <w:rFonts w:asciiTheme="minorHAnsi" w:hAnsiTheme="minorHAnsi" w:cstheme="minorHAnsi"/>
        </w:rPr>
        <w:t>4</w:t>
      </w:r>
      <w:r w:rsidR="005D15D6" w:rsidRPr="00B26CA6">
        <w:rPr>
          <w:rFonts w:asciiTheme="minorHAnsi" w:hAnsiTheme="minorHAnsi" w:cstheme="minorHAnsi"/>
        </w:rPr>
        <w:t>. ZJN 2016)</w:t>
      </w:r>
      <w:r w:rsidRPr="00B26CA6">
        <w:rPr>
          <w:rFonts w:asciiTheme="minorHAnsi" w:hAnsiTheme="minorHAnsi" w:cstheme="minorHAnsi"/>
          <w:lang w:eastAsia="en-GB"/>
        </w:rPr>
        <w:t>:</w:t>
      </w:r>
    </w:p>
    <w:p w14:paraId="7DD329E0" w14:textId="55F8EA10" w:rsidR="00D3582E" w:rsidRDefault="00D3582E" w:rsidP="00D34BC4">
      <w:pPr>
        <w:pStyle w:val="Naslov3"/>
        <w:ind w:left="851"/>
        <w:rPr>
          <w:rFonts w:asciiTheme="minorHAnsi" w:hAnsiTheme="minorHAnsi" w:cstheme="minorHAnsi"/>
          <w:lang w:val="hr-HR"/>
        </w:rPr>
      </w:pPr>
      <w:bookmarkStart w:id="126" w:name="_Ref526432380"/>
      <w:bookmarkStart w:id="127" w:name="_Ref513456870"/>
      <w:bookmarkStart w:id="128" w:name="_Hlk527719905"/>
      <w:r w:rsidRPr="0032337A">
        <w:rPr>
          <w:rFonts w:asciiTheme="minorHAnsi" w:hAnsiTheme="minorHAnsi" w:cstheme="minorHAnsi"/>
          <w:lang w:val="hr-HR"/>
        </w:rPr>
        <w:t xml:space="preserve">može na odgovarajući način dokazati kršenje primjenjivih obveza u području prava okoliša, socijalnog i radnog prava, uključujući kolektivne ugovore, a osobito obvezu isplate ugovorene plaće, ili odredbama međunarodnog prava okoliša, socijalnog i </w:t>
      </w:r>
      <w:r w:rsidRPr="00C76BFC">
        <w:rPr>
          <w:rFonts w:asciiTheme="minorHAnsi" w:hAnsiTheme="minorHAnsi" w:cstheme="minorHAnsi"/>
          <w:lang w:val="hr-HR"/>
        </w:rPr>
        <w:t>radnog</w:t>
      </w:r>
      <w:r w:rsidRPr="0032337A">
        <w:rPr>
          <w:rFonts w:asciiTheme="minorHAnsi" w:hAnsiTheme="minorHAnsi" w:cstheme="minorHAnsi"/>
          <w:lang w:val="hr-HR"/>
        </w:rPr>
        <w:t xml:space="preserve"> prava navedenim u Prilogu XI. </w:t>
      </w:r>
      <w:r>
        <w:rPr>
          <w:rFonts w:asciiTheme="minorHAnsi" w:hAnsiTheme="minorHAnsi" w:cstheme="minorHAnsi"/>
          <w:lang w:val="hr-HR"/>
        </w:rPr>
        <w:t>ZJN 2016,</w:t>
      </w:r>
      <w:bookmarkEnd w:id="126"/>
    </w:p>
    <w:p w14:paraId="6BC8DFE7" w14:textId="317F5B02" w:rsidR="002E22E8" w:rsidRDefault="002E22E8" w:rsidP="00D34BC4">
      <w:pPr>
        <w:pStyle w:val="Naslov3"/>
        <w:ind w:left="851"/>
        <w:rPr>
          <w:rFonts w:asciiTheme="minorHAnsi" w:hAnsiTheme="minorHAnsi" w:cstheme="minorHAnsi"/>
          <w:lang w:val="hr-HR"/>
        </w:rPr>
      </w:pPr>
      <w:bookmarkStart w:id="129" w:name="_Ref526432359"/>
      <w:r w:rsidRPr="00B26CA6">
        <w:rPr>
          <w:rFonts w:asciiTheme="minorHAnsi" w:hAnsiTheme="minorHAnsi" w:cstheme="minorHAnsi"/>
          <w:lang w:val="hr-HR"/>
        </w:rPr>
        <w:t>je 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bookmarkEnd w:id="127"/>
      <w:bookmarkEnd w:id="129"/>
    </w:p>
    <w:p w14:paraId="35CF0A8F" w14:textId="49385B34" w:rsidR="00E16E05" w:rsidRDefault="00E16E05" w:rsidP="00D34BC4">
      <w:pPr>
        <w:pStyle w:val="Naslov3"/>
        <w:ind w:left="851"/>
        <w:rPr>
          <w:rFonts w:asciiTheme="minorHAnsi" w:hAnsiTheme="minorHAnsi" w:cstheme="minorHAnsi"/>
          <w:lang w:val="hr-HR"/>
        </w:rPr>
      </w:pPr>
      <w:bookmarkStart w:id="130" w:name="_Ref525043240"/>
      <w:bookmarkStart w:id="131" w:name="_Ref526432412"/>
      <w:r w:rsidRPr="00DC0430">
        <w:rPr>
          <w:rFonts w:asciiTheme="minorHAnsi" w:hAnsiTheme="minorHAnsi" w:cstheme="minorHAnsi"/>
          <w:lang w:val="hr-HR"/>
        </w:rPr>
        <w:t>može dokazati odgovarajućim sredstvima da je gospodarski subjekt kriv za teški profesionalni propust koji dovodi u pitanje njegov integritet</w:t>
      </w:r>
      <w:bookmarkEnd w:id="130"/>
      <w:r w:rsidR="00D3582E">
        <w:rPr>
          <w:rFonts w:asciiTheme="minorHAnsi" w:hAnsiTheme="minorHAnsi" w:cstheme="minorHAnsi"/>
          <w:lang w:val="hr-HR"/>
        </w:rPr>
        <w:t>,</w:t>
      </w:r>
      <w:bookmarkEnd w:id="131"/>
    </w:p>
    <w:p w14:paraId="2979C51E" w14:textId="7DDC70B5" w:rsidR="00D3582E" w:rsidRPr="00D3582E" w:rsidRDefault="00D3582E" w:rsidP="00D34BC4">
      <w:pPr>
        <w:pStyle w:val="Naslov3"/>
        <w:ind w:left="851"/>
        <w:rPr>
          <w:rFonts w:asciiTheme="minorHAnsi" w:hAnsiTheme="minorHAnsi" w:cstheme="minorHAnsi"/>
          <w:lang w:val="hr-HR"/>
        </w:rPr>
      </w:pPr>
      <w:r w:rsidRPr="0032337A">
        <w:rPr>
          <w:rFonts w:asciiTheme="minorHAnsi" w:hAnsiTheme="minorHAnsi" w:cstheme="minorHAnsi"/>
          <w:lang w:val="hr-HR"/>
        </w:rPr>
        <w:t xml:space="preserve">se sukob interesa u smislu poglavlja 8. glave III. dijela prvog </w:t>
      </w:r>
      <w:r>
        <w:rPr>
          <w:rFonts w:asciiTheme="minorHAnsi" w:hAnsiTheme="minorHAnsi" w:cstheme="minorHAnsi"/>
          <w:lang w:val="hr-HR"/>
        </w:rPr>
        <w:t>ZJN 2016</w:t>
      </w:r>
      <w:r w:rsidRPr="0032337A">
        <w:rPr>
          <w:rFonts w:asciiTheme="minorHAnsi" w:hAnsiTheme="minorHAnsi" w:cstheme="minorHAnsi"/>
          <w:lang w:val="hr-HR"/>
        </w:rPr>
        <w:t xml:space="preserve"> ne može učinkovito ukloniti drugim, manje drastičnim mjerama</w:t>
      </w:r>
      <w:r>
        <w:rPr>
          <w:rFonts w:asciiTheme="minorHAnsi" w:hAnsiTheme="minorHAnsi" w:cstheme="minorHAnsi"/>
          <w:lang w:val="hr-HR"/>
        </w:rPr>
        <w:t>,</w:t>
      </w:r>
    </w:p>
    <w:p w14:paraId="7CE8E944" w14:textId="0E4AF9F2" w:rsidR="00D3582E" w:rsidRDefault="00D3582E" w:rsidP="00D34BC4">
      <w:pPr>
        <w:pStyle w:val="Naslov3"/>
        <w:ind w:left="851"/>
        <w:rPr>
          <w:rFonts w:asciiTheme="minorHAnsi" w:hAnsiTheme="minorHAnsi" w:cstheme="minorHAnsi"/>
          <w:lang w:val="hr-HR"/>
        </w:rPr>
      </w:pPr>
      <w:bookmarkStart w:id="132" w:name="_Ref525043257"/>
      <w:r w:rsidRPr="0032337A">
        <w:rPr>
          <w:rFonts w:asciiTheme="minorHAnsi" w:hAnsiTheme="minorHAnsi" w:cstheme="minorHAnsi"/>
          <w:lang w:val="hr-HR"/>
        </w:rPr>
        <w:t>gospodarski subjekt pokaže značajne ili opetovane nedostatke tijekom provedbe bitnih zahtjeva iz prethodnog ugovora o javnoj nabavi ili prethodnog ugovora o koncesiji čija je posljedica bila prijevremeni raskid tog ugovora, naknada štete ili druga slična sankcija</w:t>
      </w:r>
      <w:r>
        <w:rPr>
          <w:rFonts w:asciiTheme="minorHAnsi" w:hAnsiTheme="minorHAnsi" w:cstheme="minorHAnsi"/>
          <w:lang w:val="hr-HR"/>
        </w:rPr>
        <w:t>,</w:t>
      </w:r>
    </w:p>
    <w:p w14:paraId="00643C31" w14:textId="6D635F93" w:rsidR="00D3582E" w:rsidRDefault="00D3582E" w:rsidP="00D34BC4">
      <w:pPr>
        <w:pStyle w:val="Naslov3"/>
        <w:ind w:left="851"/>
        <w:rPr>
          <w:rFonts w:asciiTheme="minorHAnsi" w:hAnsiTheme="minorHAnsi" w:cstheme="minorHAnsi"/>
          <w:lang w:val="hr-HR"/>
        </w:rPr>
      </w:pPr>
      <w:r w:rsidRPr="00DC0430">
        <w:rPr>
          <w:rFonts w:asciiTheme="minorHAnsi" w:hAnsiTheme="minorHAnsi" w:cstheme="minorHAnsi"/>
          <w:lang w:val="hr-HR"/>
        </w:rPr>
        <w:t>je gospodarski subjekt kriv za ozbiljno pogrešno prikazivanje činjenica pri dostavljanju podataka potrebnih za provjeru odsutnosti osnova za isključenje ili za ispunjenje kriterija za odabir gospodarskog subjekta, ako je prikrio takve informacije ili nije u stanju priložiti popratne dokumente</w:t>
      </w:r>
      <w:r>
        <w:rPr>
          <w:rFonts w:asciiTheme="minorHAnsi" w:hAnsiTheme="minorHAnsi" w:cstheme="minorHAnsi"/>
          <w:lang w:val="hr-HR"/>
        </w:rPr>
        <w:t>,</w:t>
      </w:r>
    </w:p>
    <w:p w14:paraId="5B1629BA" w14:textId="0AAAB7B2" w:rsidR="00E16E05" w:rsidRDefault="00D3582E" w:rsidP="00D34BC4">
      <w:pPr>
        <w:pStyle w:val="Naslov3"/>
        <w:ind w:left="851"/>
        <w:rPr>
          <w:rFonts w:asciiTheme="minorHAnsi" w:hAnsiTheme="minorHAnsi" w:cstheme="minorHAnsi"/>
          <w:lang w:val="hr-HR"/>
        </w:rPr>
      </w:pPr>
      <w:bookmarkStart w:id="133" w:name="_Ref526430119"/>
      <w:bookmarkEnd w:id="132"/>
      <w:r w:rsidRPr="006D2C80">
        <w:rPr>
          <w:rFonts w:asciiTheme="minorHAnsi" w:hAnsiTheme="minorHAnsi" w:cstheme="minorHAnsi"/>
          <w:lang w:val="hr-HR"/>
        </w:rPr>
        <w:t>je gospodarski subjekt pokušao na nepropisan način utjecati na postupak odlučivanja javnog naručitelja, doći do povjerljivih podataka koji bi mu mogli omogućiti nepoštenu prednost u postupku nabave ili je iz nemara dostavio pogrešnu informaciju koja može imati materijalni utjecaj na odluke koje se tiču isključenja, odabira gospodarskog subjekta ili dodjele ugovora.</w:t>
      </w:r>
      <w:bookmarkEnd w:id="128"/>
      <w:bookmarkEnd w:id="133"/>
    </w:p>
    <w:p w14:paraId="46CF8739" w14:textId="49CAF20D" w:rsidR="00680547" w:rsidRPr="00B26CA6" w:rsidRDefault="00680547" w:rsidP="00680547">
      <w:pPr>
        <w:tabs>
          <w:tab w:val="left" w:pos="284"/>
        </w:tabs>
        <w:spacing w:before="240" w:line="276" w:lineRule="auto"/>
        <w:rPr>
          <w:rFonts w:asciiTheme="minorHAnsi" w:hAnsiTheme="minorHAnsi" w:cstheme="minorHAnsi"/>
          <w:szCs w:val="20"/>
        </w:rPr>
      </w:pPr>
      <w:r w:rsidRPr="00B26CA6">
        <w:rPr>
          <w:rFonts w:asciiTheme="minorHAnsi" w:hAnsiTheme="minorHAnsi" w:cstheme="minorHAnsi"/>
          <w:szCs w:val="20"/>
        </w:rPr>
        <w:t xml:space="preserve">Za potrebe utvrđivanja okolnosti iz točke </w:t>
      </w:r>
      <w:r w:rsidR="005D15D6">
        <w:rPr>
          <w:rFonts w:asciiTheme="minorHAnsi" w:hAnsiTheme="minorHAnsi" w:cstheme="minorHAnsi"/>
          <w:szCs w:val="20"/>
        </w:rPr>
        <w:fldChar w:fldCharType="begin"/>
      </w:r>
      <w:r w:rsidR="005D15D6">
        <w:rPr>
          <w:rFonts w:asciiTheme="minorHAnsi" w:hAnsiTheme="minorHAnsi" w:cstheme="minorHAnsi"/>
          <w:szCs w:val="20"/>
        </w:rPr>
        <w:instrText xml:space="preserve"> REF _Ref513457128 \r \h </w:instrText>
      </w:r>
      <w:r w:rsidR="005D15D6">
        <w:rPr>
          <w:rFonts w:asciiTheme="minorHAnsi" w:hAnsiTheme="minorHAnsi" w:cstheme="minorHAnsi"/>
          <w:szCs w:val="20"/>
        </w:rPr>
      </w:r>
      <w:r w:rsidR="005D15D6">
        <w:rPr>
          <w:rFonts w:asciiTheme="minorHAnsi" w:hAnsiTheme="minorHAnsi" w:cstheme="minorHAnsi"/>
          <w:szCs w:val="20"/>
        </w:rPr>
        <w:fldChar w:fldCharType="separate"/>
      </w:r>
      <w:r w:rsidR="001A481B">
        <w:rPr>
          <w:rFonts w:asciiTheme="minorHAnsi" w:hAnsiTheme="minorHAnsi" w:cstheme="minorHAnsi"/>
          <w:szCs w:val="20"/>
        </w:rPr>
        <w:t>3.2</w:t>
      </w:r>
      <w:r w:rsidR="005D15D6">
        <w:rPr>
          <w:rFonts w:asciiTheme="minorHAnsi" w:hAnsiTheme="minorHAnsi" w:cstheme="minorHAnsi"/>
          <w:szCs w:val="20"/>
        </w:rPr>
        <w:fldChar w:fldCharType="end"/>
      </w:r>
      <w:r w:rsidR="00E16E05">
        <w:rPr>
          <w:rFonts w:asciiTheme="minorHAnsi" w:hAnsiTheme="minorHAnsi" w:cstheme="minorHAnsi"/>
          <w:szCs w:val="20"/>
        </w:rPr>
        <w:t xml:space="preserve"> </w:t>
      </w:r>
      <w:r w:rsidRPr="00B26CA6">
        <w:rPr>
          <w:rFonts w:asciiTheme="minorHAnsi" w:hAnsiTheme="minorHAnsi" w:cstheme="minorHAnsi"/>
          <w:szCs w:val="20"/>
        </w:rPr>
        <w:t xml:space="preserve">gospodarski subjekt </w:t>
      </w:r>
      <w:r w:rsidRPr="00B26CA6">
        <w:rPr>
          <w:rFonts w:asciiTheme="minorHAnsi" w:hAnsiTheme="minorHAnsi" w:cstheme="minorHAnsi"/>
          <w:szCs w:val="20"/>
          <w:u w:val="single"/>
        </w:rPr>
        <w:t>u ponudi dostavlja</w:t>
      </w:r>
      <w:r w:rsidRPr="00B26CA6">
        <w:rPr>
          <w:rFonts w:asciiTheme="minorHAnsi" w:hAnsiTheme="minorHAnsi" w:cstheme="minorHAnsi"/>
          <w:szCs w:val="20"/>
        </w:rPr>
        <w:t xml:space="preserve">: </w:t>
      </w:r>
    </w:p>
    <w:p w14:paraId="2283638F" w14:textId="4B061409" w:rsidR="00680547" w:rsidRPr="00B26CA6" w:rsidRDefault="00680547" w:rsidP="0084060F">
      <w:pPr>
        <w:pStyle w:val="Odlomakpopisa"/>
        <w:numPr>
          <w:ilvl w:val="0"/>
          <w:numId w:val="48"/>
        </w:numPr>
        <w:autoSpaceDE w:val="0"/>
        <w:autoSpaceDN w:val="0"/>
        <w:adjustRightInd w:val="0"/>
        <w:rPr>
          <w:rFonts w:asciiTheme="minorHAnsi" w:hAnsiTheme="minorHAnsi" w:cstheme="minorHAnsi"/>
          <w:b/>
          <w:i/>
          <w:spacing w:val="-1"/>
          <w:szCs w:val="20"/>
        </w:rPr>
      </w:pPr>
      <w:r w:rsidRPr="00B26CA6">
        <w:rPr>
          <w:rFonts w:asciiTheme="minorHAnsi" w:hAnsiTheme="minorHAnsi" w:cstheme="minorHAnsi"/>
          <w:b/>
          <w:i/>
          <w:spacing w:val="-1"/>
          <w:szCs w:val="20"/>
        </w:rPr>
        <w:t xml:space="preserve">ispunjeni </w:t>
      </w:r>
      <w:r w:rsidR="002C54F2" w:rsidRPr="00B26CA6">
        <w:rPr>
          <w:rFonts w:asciiTheme="minorHAnsi" w:hAnsiTheme="minorHAnsi" w:cstheme="minorHAnsi"/>
          <w:b/>
          <w:i/>
          <w:szCs w:val="20"/>
        </w:rPr>
        <w:t xml:space="preserve">elektronički </w:t>
      </w:r>
      <w:r w:rsidR="00C63C5F" w:rsidRPr="00B26CA6">
        <w:rPr>
          <w:rFonts w:ascii="Calibri" w:hAnsi="Calibri"/>
          <w:b/>
          <w:i/>
        </w:rPr>
        <w:t>eESPD</w:t>
      </w:r>
      <w:r w:rsidR="002C54F2" w:rsidRPr="00B26CA6">
        <w:rPr>
          <w:rFonts w:asciiTheme="minorHAnsi" w:hAnsiTheme="minorHAnsi" w:cstheme="minorHAnsi"/>
          <w:b/>
          <w:i/>
          <w:szCs w:val="20"/>
        </w:rPr>
        <w:t xml:space="preserve"> </w:t>
      </w:r>
      <w:r w:rsidRPr="00B26CA6">
        <w:rPr>
          <w:rFonts w:asciiTheme="minorHAnsi" w:hAnsiTheme="minorHAnsi" w:cstheme="minorHAnsi"/>
          <w:b/>
          <w:i/>
          <w:spacing w:val="-1"/>
          <w:szCs w:val="20"/>
        </w:rPr>
        <w:t xml:space="preserve">obrazac (Dio III. Osnove za isključenje, </w:t>
      </w:r>
      <w:r w:rsidRPr="00B26CA6">
        <w:rPr>
          <w:rFonts w:asciiTheme="minorHAnsi" w:hAnsiTheme="minorHAnsi" w:cstheme="minorHAnsi"/>
          <w:b/>
          <w:i/>
          <w:spacing w:val="-1"/>
          <w:szCs w:val="20"/>
          <w:u w:val="single"/>
        </w:rPr>
        <w:t>Odjeljak C: Osnove povezane s insolventnošću, sukobima interesa ili poslovnim prekršajem – u dijelu koji se odnosi na gore navedene ostale osnove za isključenje</w:t>
      </w:r>
      <w:r w:rsidRPr="00B26CA6">
        <w:rPr>
          <w:rFonts w:asciiTheme="minorHAnsi" w:hAnsiTheme="minorHAnsi" w:cstheme="minorHAnsi"/>
          <w:b/>
          <w:i/>
          <w:spacing w:val="-1"/>
          <w:szCs w:val="20"/>
        </w:rPr>
        <w:t>) za sve gospodarske subjekte u ponudi.</w:t>
      </w:r>
    </w:p>
    <w:p w14:paraId="2E1BF171" w14:textId="2D6D3BC0" w:rsidR="002C54F2" w:rsidRPr="0032337A" w:rsidRDefault="002C54F2" w:rsidP="0032337A">
      <w:pPr>
        <w:autoSpaceDE w:val="0"/>
        <w:autoSpaceDN w:val="0"/>
        <w:adjustRightInd w:val="0"/>
        <w:spacing w:line="276" w:lineRule="auto"/>
        <w:rPr>
          <w:rFonts w:asciiTheme="minorHAnsi" w:hAnsiTheme="minorHAnsi" w:cstheme="minorHAnsi"/>
          <w:bCs/>
          <w:szCs w:val="20"/>
        </w:rPr>
      </w:pPr>
      <w:r w:rsidRPr="0032337A">
        <w:rPr>
          <w:rFonts w:asciiTheme="minorHAnsi" w:hAnsiTheme="minorHAnsi" w:cstheme="minorHAnsi"/>
          <w:bCs/>
          <w:szCs w:val="20"/>
        </w:rPr>
        <w:lastRenderedPageBreak/>
        <w:t>U PONUDI SE OBVEZNO DOSTAVLJA e</w:t>
      </w:r>
      <w:r w:rsidR="00CB6918" w:rsidRPr="0032337A">
        <w:rPr>
          <w:rFonts w:asciiTheme="minorHAnsi" w:hAnsiTheme="minorHAnsi" w:cstheme="minorHAnsi"/>
          <w:bCs/>
          <w:szCs w:val="20"/>
        </w:rPr>
        <w:t>ESPD</w:t>
      </w:r>
      <w:r w:rsidRPr="0032337A">
        <w:rPr>
          <w:rFonts w:asciiTheme="minorHAnsi" w:hAnsiTheme="minorHAnsi" w:cstheme="minorHAnsi"/>
          <w:bCs/>
          <w:szCs w:val="20"/>
        </w:rPr>
        <w:t xml:space="preserve"> OBRAZAC – </w:t>
      </w:r>
      <w:r w:rsidR="00852304">
        <w:rPr>
          <w:rFonts w:asciiTheme="minorHAnsi" w:hAnsiTheme="minorHAnsi" w:cstheme="minorHAnsi"/>
          <w:bCs/>
          <w:szCs w:val="20"/>
        </w:rPr>
        <w:t xml:space="preserve">AŽURIRANI </w:t>
      </w:r>
      <w:r w:rsidRPr="0032337A">
        <w:rPr>
          <w:rFonts w:asciiTheme="minorHAnsi" w:hAnsiTheme="minorHAnsi" w:cstheme="minorHAnsi"/>
          <w:bCs/>
          <w:szCs w:val="20"/>
        </w:rPr>
        <w:t>POPRATNI DOKUMENTI SE NE DOSTAVLJAJU UZ PONUDU.</w:t>
      </w:r>
    </w:p>
    <w:p w14:paraId="66C460B0" w14:textId="77777777" w:rsidR="00047DCF" w:rsidRPr="0032337A" w:rsidRDefault="00047DCF" w:rsidP="0032337A">
      <w:pPr>
        <w:autoSpaceDE w:val="0"/>
        <w:autoSpaceDN w:val="0"/>
        <w:adjustRightInd w:val="0"/>
        <w:spacing w:line="276" w:lineRule="auto"/>
        <w:rPr>
          <w:rFonts w:asciiTheme="minorHAnsi" w:hAnsiTheme="minorHAnsi" w:cstheme="minorHAnsi"/>
          <w:bCs/>
          <w:szCs w:val="20"/>
        </w:rPr>
      </w:pPr>
      <w:r w:rsidRPr="0032337A">
        <w:rPr>
          <w:rFonts w:asciiTheme="minorHAnsi" w:hAnsiTheme="minorHAnsi" w:cstheme="minorHAnsi"/>
          <w:bCs/>
          <w:szCs w:val="20"/>
        </w:rPr>
        <w:t xml:space="preserve">Naručitelj će prije donošenja odluke u postupku javne nabave od Ponuditelja koji je podnio ekonomski najpovoljniju Ponudu zatražiti da u primjerenom roku, ne kraćem od 5 dana, dostavi ažurirane popratne dokumente, radi provjere okolnosti navedenih u eESPD-u, osim ako već posjeduje te dokumente. </w:t>
      </w:r>
    </w:p>
    <w:p w14:paraId="1358C234" w14:textId="25AFCDA7" w:rsidR="00680547" w:rsidRPr="00B26CA6" w:rsidRDefault="0095627C" w:rsidP="0095627C">
      <w:pPr>
        <w:autoSpaceDE w:val="0"/>
        <w:autoSpaceDN w:val="0"/>
        <w:adjustRightInd w:val="0"/>
        <w:spacing w:line="276" w:lineRule="auto"/>
        <w:rPr>
          <w:rFonts w:asciiTheme="minorHAnsi" w:hAnsiTheme="minorHAnsi" w:cstheme="minorHAnsi"/>
          <w:bCs/>
          <w:szCs w:val="20"/>
        </w:rPr>
      </w:pPr>
      <w:r w:rsidRPr="00B26CA6">
        <w:rPr>
          <w:rFonts w:asciiTheme="minorHAnsi" w:hAnsiTheme="minorHAnsi" w:cstheme="minorHAnsi"/>
          <w:bCs/>
          <w:szCs w:val="20"/>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66E0774F" w14:textId="23695A00" w:rsidR="0095627C" w:rsidRPr="00B26CA6" w:rsidRDefault="0095627C" w:rsidP="0095627C">
      <w:pPr>
        <w:autoSpaceDE w:val="0"/>
        <w:autoSpaceDN w:val="0"/>
        <w:adjustRightInd w:val="0"/>
        <w:spacing w:line="276" w:lineRule="auto"/>
        <w:rPr>
          <w:rFonts w:asciiTheme="minorHAnsi" w:hAnsiTheme="minorHAnsi" w:cstheme="minorHAnsi"/>
          <w:bCs/>
          <w:szCs w:val="20"/>
        </w:rPr>
      </w:pPr>
      <w:r w:rsidRPr="00B26CA6">
        <w:rPr>
          <w:rFonts w:asciiTheme="minorHAnsi" w:hAnsiTheme="minorHAnsi" w:cstheme="minorHAnsi"/>
          <w:bCs/>
          <w:szCs w:val="20"/>
        </w:rPr>
        <w:t>Ako se ne može obaviti provjera ili ishoditi potvrda, javni naručitelj će zahtijevati od gospodarskog subjekta da u primjerenom roku, ne kraćem od pet dana, dostavi sve ili dio popratnih dokumenata ili dokaza.</w:t>
      </w:r>
    </w:p>
    <w:p w14:paraId="27BAE660" w14:textId="1871269F" w:rsidR="00041DA3" w:rsidRPr="00B26CA6" w:rsidRDefault="00041DA3" w:rsidP="008A75EA">
      <w:pPr>
        <w:pStyle w:val="Naslov2"/>
      </w:pPr>
      <w:bookmarkStart w:id="134" w:name="_Toc18581020"/>
      <w:r w:rsidRPr="00B26CA6">
        <w:t>Dokumenti kojima se dokazuje da ne postoje osnove za isključenje</w:t>
      </w:r>
      <w:bookmarkEnd w:id="134"/>
    </w:p>
    <w:p w14:paraId="2604659F" w14:textId="7DC0CCBA" w:rsidR="00041DA3" w:rsidRPr="00B26CA6" w:rsidRDefault="00746006" w:rsidP="00746006">
      <w:pPr>
        <w:autoSpaceDE w:val="0"/>
        <w:autoSpaceDN w:val="0"/>
        <w:adjustRightInd w:val="0"/>
        <w:spacing w:line="276" w:lineRule="auto"/>
        <w:rPr>
          <w:rFonts w:asciiTheme="minorHAnsi" w:hAnsiTheme="minorHAnsi" w:cstheme="minorHAnsi"/>
          <w:szCs w:val="20"/>
        </w:rPr>
      </w:pPr>
      <w:r w:rsidRPr="00B26CA6">
        <w:rPr>
          <w:rFonts w:asciiTheme="minorHAnsi" w:hAnsiTheme="minorHAnsi" w:cstheme="minorHAnsi"/>
          <w:szCs w:val="20"/>
        </w:rPr>
        <w:t>Naručitelj će prije donošenja O</w:t>
      </w:r>
      <w:r w:rsidR="00041DA3" w:rsidRPr="00B26CA6">
        <w:rPr>
          <w:rFonts w:asciiTheme="minorHAnsi" w:hAnsiTheme="minorHAnsi" w:cstheme="minorHAnsi"/>
          <w:szCs w:val="20"/>
        </w:rPr>
        <w:t>dluke u postupku javne nabave od Ponuditelja koji je podnio ekonomski najpovoljniju ponudu zatražiti da u primjerenom roku, ne kraćem od 5 (pet) dana, dostavi ažurirane popratne dokumente</w:t>
      </w:r>
      <w:r w:rsidR="00047DCF" w:rsidRPr="00B26CA6">
        <w:rPr>
          <w:rFonts w:asciiTheme="minorHAnsi" w:hAnsiTheme="minorHAnsi" w:cstheme="minorHAnsi"/>
          <w:szCs w:val="20"/>
        </w:rPr>
        <w:t xml:space="preserve">, osim ako već posjeduje te dokumente, </w:t>
      </w:r>
      <w:r w:rsidR="00041DA3" w:rsidRPr="00B26CA6">
        <w:rPr>
          <w:rFonts w:asciiTheme="minorHAnsi" w:hAnsiTheme="minorHAnsi" w:cstheme="minorHAnsi"/>
          <w:szCs w:val="20"/>
        </w:rPr>
        <w:t>i to:</w:t>
      </w:r>
    </w:p>
    <w:p w14:paraId="11BB522A" w14:textId="75595DA5" w:rsidR="00041DA3" w:rsidRPr="00B26CA6" w:rsidRDefault="00E564B2" w:rsidP="00175BE4">
      <w:pPr>
        <w:pStyle w:val="Odlomakpopisa"/>
        <w:numPr>
          <w:ilvl w:val="0"/>
          <w:numId w:val="52"/>
        </w:numPr>
        <w:autoSpaceDE w:val="0"/>
        <w:autoSpaceDN w:val="0"/>
        <w:adjustRightInd w:val="0"/>
        <w:rPr>
          <w:rFonts w:asciiTheme="minorHAnsi" w:hAnsiTheme="minorHAnsi" w:cstheme="minorHAnsi"/>
          <w:szCs w:val="20"/>
        </w:rPr>
      </w:pPr>
      <w:r w:rsidRPr="00B26CA6">
        <w:rPr>
          <w:rFonts w:asciiTheme="minorHAnsi" w:hAnsiTheme="minorHAnsi" w:cstheme="minorHAnsi"/>
          <w:szCs w:val="20"/>
        </w:rPr>
        <w:t>k</w:t>
      </w:r>
      <w:r w:rsidR="00041DA3" w:rsidRPr="00B26CA6">
        <w:rPr>
          <w:rFonts w:asciiTheme="minorHAnsi" w:hAnsiTheme="minorHAnsi" w:cstheme="minorHAnsi"/>
          <w:szCs w:val="20"/>
        </w:rPr>
        <w:t xml:space="preserve">ao dokaz da ne postoje osnove za isključenje gospodarskog subjekta iz točke </w:t>
      </w:r>
      <w:r w:rsidR="00356DD8" w:rsidRPr="00B26CA6">
        <w:rPr>
          <w:rFonts w:asciiTheme="minorHAnsi" w:hAnsiTheme="minorHAnsi" w:cstheme="minorHAnsi"/>
          <w:szCs w:val="20"/>
        </w:rPr>
        <w:fldChar w:fldCharType="begin"/>
      </w:r>
      <w:r w:rsidR="00356DD8" w:rsidRPr="00B26CA6">
        <w:rPr>
          <w:rFonts w:asciiTheme="minorHAnsi" w:hAnsiTheme="minorHAnsi" w:cstheme="minorHAnsi"/>
          <w:szCs w:val="20"/>
        </w:rPr>
        <w:instrText xml:space="preserve"> REF _Ref513456891 \r </w:instrText>
      </w:r>
      <w:r w:rsidR="00356DD8" w:rsidRPr="00B26CA6">
        <w:rPr>
          <w:rFonts w:asciiTheme="minorHAnsi" w:hAnsiTheme="minorHAnsi" w:cstheme="minorHAnsi"/>
          <w:szCs w:val="20"/>
        </w:rPr>
        <w:fldChar w:fldCharType="separate"/>
      </w:r>
      <w:r w:rsidR="001A481B">
        <w:rPr>
          <w:rFonts w:asciiTheme="minorHAnsi" w:hAnsiTheme="minorHAnsi" w:cstheme="minorHAnsi"/>
          <w:szCs w:val="20"/>
        </w:rPr>
        <w:t>3.1.1</w:t>
      </w:r>
      <w:r w:rsidR="00356DD8" w:rsidRPr="00B26CA6">
        <w:rPr>
          <w:rFonts w:asciiTheme="minorHAnsi" w:hAnsiTheme="minorHAnsi" w:cstheme="minorHAnsi"/>
          <w:szCs w:val="20"/>
        </w:rPr>
        <w:fldChar w:fldCharType="end"/>
      </w:r>
      <w:r w:rsidR="00041DA3" w:rsidRPr="00B26CA6">
        <w:rPr>
          <w:rFonts w:asciiTheme="minorHAnsi" w:hAnsiTheme="minorHAnsi" w:cstheme="minorHAnsi"/>
          <w:szCs w:val="20"/>
        </w:rPr>
        <w:t>.:</w:t>
      </w:r>
    </w:p>
    <w:p w14:paraId="5A4BE115" w14:textId="77777777" w:rsidR="00041DA3" w:rsidRPr="00B26CA6" w:rsidRDefault="00041DA3" w:rsidP="00746006">
      <w:pPr>
        <w:tabs>
          <w:tab w:val="left" w:pos="709"/>
        </w:tabs>
        <w:spacing w:line="276" w:lineRule="auto"/>
        <w:ind w:left="709" w:hanging="425"/>
        <w:rPr>
          <w:rFonts w:asciiTheme="minorHAnsi" w:hAnsiTheme="minorHAnsi" w:cstheme="minorHAnsi"/>
          <w:b/>
          <w:szCs w:val="20"/>
        </w:rPr>
      </w:pPr>
      <w:r w:rsidRPr="00B26CA6">
        <w:rPr>
          <w:rFonts w:asciiTheme="minorHAnsi" w:hAnsiTheme="minorHAnsi" w:cstheme="minorHAnsi"/>
          <w:b/>
          <w:szCs w:val="20"/>
        </w:rPr>
        <w:t>-</w:t>
      </w:r>
      <w:r w:rsidRPr="00B26CA6">
        <w:rPr>
          <w:rFonts w:asciiTheme="minorHAnsi" w:hAnsiTheme="minorHAnsi" w:cstheme="minorHAnsi"/>
          <w:b/>
          <w:szCs w:val="20"/>
        </w:rPr>
        <w:tab/>
        <w:t>izvadak iz kaznene evidencije ili drugog odgovarajućeg registra ili, ako to nije moguće, jednakovrijedni dokument nadležne sudske ili upravne vlasti u državi poslovnog nastana gospodarskog subjekta, odnosno državi čiji je osoba državljanin, kojim se dokazuje da ne postoje navedene osnove za isključenje.</w:t>
      </w:r>
    </w:p>
    <w:p w14:paraId="65EC79B4" w14:textId="1947E63A" w:rsidR="00E564B2" w:rsidRPr="00B26CA6" w:rsidRDefault="00041DA3" w:rsidP="00746006">
      <w:pPr>
        <w:spacing w:line="276" w:lineRule="auto"/>
        <w:rPr>
          <w:rFonts w:asciiTheme="minorHAnsi" w:hAnsiTheme="minorHAnsi" w:cstheme="minorHAnsi"/>
        </w:rPr>
      </w:pPr>
      <w:r w:rsidRPr="00B26CA6">
        <w:rPr>
          <w:rFonts w:asciiTheme="minorHAnsi" w:hAnsiTheme="minorHAnsi" w:cstheme="minorHAnsi"/>
        </w:rPr>
        <w:t>Ako se u državi poslovnog nastana gospodarskog subjekta, odnosno državi čiji je osoba državljanin ne izdaju takvi dokumenti ili ako ne obuhvaćaju sve okolnosti</w:t>
      </w:r>
      <w:r w:rsidR="00BA4F7C" w:rsidRPr="00B26CA6">
        <w:rPr>
          <w:rFonts w:asciiTheme="minorHAnsi" w:hAnsiTheme="minorHAnsi" w:cstheme="minorHAnsi"/>
        </w:rPr>
        <w:t xml:space="preserve"> iz točke </w:t>
      </w:r>
      <w:r w:rsidR="00356DD8" w:rsidRPr="00B26CA6">
        <w:rPr>
          <w:rFonts w:asciiTheme="minorHAnsi" w:hAnsiTheme="minorHAnsi" w:cstheme="minorHAnsi"/>
        </w:rPr>
        <w:fldChar w:fldCharType="begin"/>
      </w:r>
      <w:r w:rsidR="00356DD8" w:rsidRPr="00B26CA6">
        <w:rPr>
          <w:rFonts w:asciiTheme="minorHAnsi" w:hAnsiTheme="minorHAnsi" w:cstheme="minorHAnsi"/>
        </w:rPr>
        <w:instrText xml:space="preserve"> REF _Ref513456891 \r </w:instrText>
      </w:r>
      <w:r w:rsidR="00356DD8" w:rsidRPr="00B26CA6">
        <w:rPr>
          <w:rFonts w:asciiTheme="minorHAnsi" w:hAnsiTheme="minorHAnsi" w:cstheme="minorHAnsi"/>
        </w:rPr>
        <w:fldChar w:fldCharType="separate"/>
      </w:r>
      <w:r w:rsidR="001A481B">
        <w:rPr>
          <w:rFonts w:asciiTheme="minorHAnsi" w:hAnsiTheme="minorHAnsi" w:cstheme="minorHAnsi"/>
        </w:rPr>
        <w:t>3.1.1</w:t>
      </w:r>
      <w:r w:rsidR="00356DD8" w:rsidRPr="00B26CA6">
        <w:rPr>
          <w:rFonts w:asciiTheme="minorHAnsi" w:hAnsiTheme="minorHAnsi" w:cstheme="minorHAnsi"/>
        </w:rPr>
        <w:fldChar w:fldCharType="end"/>
      </w:r>
      <w:r w:rsidR="00BA4F7C" w:rsidRPr="00B26CA6">
        <w:rPr>
          <w:rFonts w:asciiTheme="minorHAnsi" w:hAnsiTheme="minorHAnsi" w:cstheme="minorHAnsi"/>
        </w:rPr>
        <w:t>.</w:t>
      </w:r>
      <w:r w:rsidRPr="00B26CA6">
        <w:rPr>
          <w:rFonts w:asciiTheme="minorHAnsi" w:hAnsiTheme="minorHAnsi" w:cstheme="minorHAnsi"/>
        </w:rPr>
        <w:t>,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w:t>
      </w:r>
      <w:r w:rsidR="00E564B2" w:rsidRPr="00B26CA6">
        <w:rPr>
          <w:rFonts w:asciiTheme="minorHAnsi" w:hAnsiTheme="minorHAnsi" w:cstheme="minorHAnsi"/>
        </w:rPr>
        <w:t xml:space="preserve">žavi čiji je osoba državljanin. </w:t>
      </w:r>
    </w:p>
    <w:p w14:paraId="1E3062F3" w14:textId="3321D8C7" w:rsidR="00041DA3" w:rsidRPr="00B26CA6" w:rsidRDefault="00041DA3" w:rsidP="00746006">
      <w:pPr>
        <w:spacing w:line="276" w:lineRule="auto"/>
        <w:rPr>
          <w:rFonts w:asciiTheme="minorHAnsi" w:hAnsiTheme="minorHAnsi" w:cstheme="minorHAnsi"/>
        </w:rPr>
      </w:pPr>
      <w:r w:rsidRPr="00B26CA6">
        <w:rPr>
          <w:rFonts w:asciiTheme="minorHAnsi" w:hAnsiTheme="minorHAnsi" w:cstheme="minorHAnsi"/>
          <w:bCs/>
          <w:iCs/>
        </w:rPr>
        <w:t xml:space="preserve">Izjavu iz prethodnog članka može dati osoba po zakonu ovlaštena za zastupanje gospodarskog subjekta za gospodarski subjekt i za sve osobe koje su članovi upravnog, upravljačkog ili nadzornog tijela ili imaju ovlasti zastupanja, donošenja odluka ili nadzora gospodarskog subjekta. </w:t>
      </w:r>
      <w:r w:rsidR="00775694" w:rsidRPr="005F2772">
        <w:rPr>
          <w:rFonts w:ascii="Calibri" w:hAnsi="Calibri" w:cs="Calibri"/>
          <w:bCs/>
          <w:iCs/>
        </w:rPr>
        <w:t>U tu svrhu gospodarski subjekt može koristiti predloške na obrascima</w:t>
      </w:r>
      <w:r w:rsidR="00775694">
        <w:rPr>
          <w:rFonts w:ascii="Calibri" w:hAnsi="Calibri" w:cs="Calibri"/>
          <w:bCs/>
          <w:iCs/>
        </w:rPr>
        <w:t xml:space="preserve"> iz ove dokumentacije o </w:t>
      </w:r>
      <w:r w:rsidR="00775694" w:rsidRPr="00D33DF8">
        <w:rPr>
          <w:rFonts w:ascii="Calibri" w:hAnsi="Calibri" w:cs="Calibri"/>
          <w:bCs/>
          <w:iCs/>
        </w:rPr>
        <w:t>nabavi</w:t>
      </w:r>
      <w:r w:rsidR="005215EE" w:rsidRPr="00B26CA6">
        <w:rPr>
          <w:rFonts w:asciiTheme="minorHAnsi" w:hAnsiTheme="minorHAnsi" w:cstheme="minorHAnsi"/>
          <w:bCs/>
          <w:iCs/>
        </w:rPr>
        <w:t xml:space="preserve"> </w:t>
      </w:r>
      <w:r w:rsidRPr="00B26CA6">
        <w:rPr>
          <w:rFonts w:asciiTheme="minorHAnsi" w:hAnsiTheme="minorHAnsi" w:cstheme="minorHAnsi"/>
          <w:bCs/>
          <w:iCs/>
        </w:rPr>
        <w:t>(</w:t>
      </w:r>
      <w:r w:rsidR="00356DD8" w:rsidRPr="00B26CA6">
        <w:rPr>
          <w:rFonts w:asciiTheme="minorHAnsi" w:hAnsiTheme="minorHAnsi" w:cstheme="minorHAnsi"/>
          <w:bCs/>
          <w:iCs/>
        </w:rPr>
        <w:t xml:space="preserve">OBRAZAC </w:t>
      </w:r>
      <w:r w:rsidR="006D4773">
        <w:rPr>
          <w:rFonts w:asciiTheme="minorHAnsi" w:hAnsiTheme="minorHAnsi" w:cstheme="minorHAnsi"/>
          <w:bCs/>
          <w:iCs/>
        </w:rPr>
        <w:t>2</w:t>
      </w:r>
      <w:r w:rsidR="006D4773" w:rsidRPr="00B26CA6">
        <w:rPr>
          <w:rFonts w:asciiTheme="minorHAnsi" w:hAnsiTheme="minorHAnsi" w:cstheme="minorHAnsi"/>
          <w:bCs/>
          <w:iCs/>
        </w:rPr>
        <w:t xml:space="preserve"> </w:t>
      </w:r>
      <w:r w:rsidR="00C07DA8" w:rsidRPr="00B26CA6">
        <w:rPr>
          <w:rFonts w:asciiTheme="minorHAnsi" w:hAnsiTheme="minorHAnsi" w:cstheme="minorHAnsi"/>
          <w:bCs/>
          <w:iCs/>
        </w:rPr>
        <w:t xml:space="preserve">i </w:t>
      </w:r>
      <w:r w:rsidR="006D4773">
        <w:rPr>
          <w:rFonts w:asciiTheme="minorHAnsi" w:hAnsiTheme="minorHAnsi" w:cstheme="minorHAnsi"/>
          <w:bCs/>
          <w:iCs/>
        </w:rPr>
        <w:t>3</w:t>
      </w:r>
      <w:r w:rsidRPr="00B26CA6">
        <w:rPr>
          <w:rFonts w:asciiTheme="minorHAnsi" w:hAnsiTheme="minorHAnsi" w:cstheme="minorHAnsi"/>
          <w:bCs/>
          <w:iCs/>
        </w:rPr>
        <w:t>)</w:t>
      </w:r>
      <w:r w:rsidR="00113CF6" w:rsidRPr="00B26CA6">
        <w:rPr>
          <w:rFonts w:asciiTheme="minorHAnsi" w:hAnsiTheme="minorHAnsi" w:cstheme="minorHAnsi"/>
          <w:bCs/>
          <w:iCs/>
        </w:rPr>
        <w:t>.</w:t>
      </w:r>
    </w:p>
    <w:p w14:paraId="4150D92C" w14:textId="77777777" w:rsidR="00041DA3" w:rsidRPr="00B26CA6" w:rsidRDefault="00041DA3" w:rsidP="00746006">
      <w:pPr>
        <w:spacing w:line="276" w:lineRule="auto"/>
        <w:rPr>
          <w:rFonts w:asciiTheme="minorHAnsi" w:hAnsiTheme="minorHAnsi" w:cstheme="minorHAnsi"/>
        </w:rPr>
      </w:pPr>
      <w:r w:rsidRPr="00B26CA6">
        <w:rPr>
          <w:rFonts w:asciiTheme="minorHAnsi" w:hAnsiTheme="minorHAnsi" w:cstheme="minorHAnsi"/>
        </w:rPr>
        <w:t>U slučaju postojanja sumnje u istinitost podataka dostavljenih od strane gospodarskog subjekta, Naručitelj može dostavljene podatke provjeriti kod izdavatelja dokumenta, nadležnog tijela ili treće strane koja ima saznanja o relevantnim činjenicama, osim u slučaju ako je gospodarski subjekt upisan u službeni popis odobrenih gospodarskih subjekata u državi članici u kojoj gospodarski subjekt ima poslovni nastan.</w:t>
      </w:r>
    </w:p>
    <w:p w14:paraId="5316D6D6" w14:textId="1BE10885" w:rsidR="00041DA3" w:rsidRPr="00B26CA6" w:rsidRDefault="00041DA3" w:rsidP="00175BE4">
      <w:pPr>
        <w:pStyle w:val="Odlomakpopisa"/>
        <w:numPr>
          <w:ilvl w:val="0"/>
          <w:numId w:val="51"/>
        </w:numPr>
        <w:rPr>
          <w:rFonts w:asciiTheme="minorHAnsi" w:hAnsiTheme="minorHAnsi" w:cstheme="minorHAnsi"/>
        </w:rPr>
      </w:pPr>
      <w:r w:rsidRPr="00B26CA6">
        <w:rPr>
          <w:rFonts w:asciiTheme="minorHAnsi" w:hAnsiTheme="minorHAnsi" w:cstheme="minorHAnsi"/>
        </w:rPr>
        <w:t xml:space="preserve">Kao dokaz da ne postoje osnove za isključenje gospodarskog subjekta iz točke </w:t>
      </w:r>
      <w:r w:rsidR="00356DD8" w:rsidRPr="00B26CA6">
        <w:rPr>
          <w:rFonts w:asciiTheme="minorHAnsi" w:hAnsiTheme="minorHAnsi" w:cstheme="minorHAnsi"/>
        </w:rPr>
        <w:fldChar w:fldCharType="begin"/>
      </w:r>
      <w:r w:rsidR="00356DD8" w:rsidRPr="00B26CA6">
        <w:rPr>
          <w:rFonts w:asciiTheme="minorHAnsi" w:hAnsiTheme="minorHAnsi" w:cstheme="minorHAnsi"/>
        </w:rPr>
        <w:instrText xml:space="preserve"> REF _Ref513456828 \r </w:instrText>
      </w:r>
      <w:r w:rsidR="00356DD8" w:rsidRPr="00B26CA6">
        <w:rPr>
          <w:rFonts w:asciiTheme="minorHAnsi" w:hAnsiTheme="minorHAnsi" w:cstheme="minorHAnsi"/>
        </w:rPr>
        <w:fldChar w:fldCharType="separate"/>
      </w:r>
      <w:r w:rsidR="00B75BF1">
        <w:rPr>
          <w:rFonts w:asciiTheme="minorHAnsi" w:hAnsiTheme="minorHAnsi" w:cstheme="minorHAnsi"/>
        </w:rPr>
        <w:t>3.1.2</w:t>
      </w:r>
      <w:r w:rsidR="00356DD8" w:rsidRPr="00B26CA6">
        <w:rPr>
          <w:rFonts w:asciiTheme="minorHAnsi" w:hAnsiTheme="minorHAnsi" w:cstheme="minorHAnsi"/>
        </w:rPr>
        <w:fldChar w:fldCharType="end"/>
      </w:r>
      <w:r w:rsidRPr="00B26CA6">
        <w:rPr>
          <w:rFonts w:asciiTheme="minorHAnsi" w:hAnsiTheme="minorHAnsi" w:cstheme="minorHAnsi"/>
        </w:rPr>
        <w:t>:</w:t>
      </w:r>
    </w:p>
    <w:p w14:paraId="2E3CB951" w14:textId="77777777" w:rsidR="00041DA3" w:rsidRPr="00B26CA6" w:rsidRDefault="00041DA3" w:rsidP="0084060F">
      <w:pPr>
        <w:pStyle w:val="Odlomakpopisa"/>
        <w:numPr>
          <w:ilvl w:val="0"/>
          <w:numId w:val="48"/>
        </w:numPr>
        <w:rPr>
          <w:rFonts w:asciiTheme="minorHAnsi" w:hAnsiTheme="minorHAnsi" w:cstheme="minorHAnsi"/>
          <w:b/>
        </w:rPr>
      </w:pPr>
      <w:r w:rsidRPr="00B26CA6">
        <w:rPr>
          <w:rFonts w:asciiTheme="minorHAnsi" w:hAnsiTheme="minorHAnsi" w:cstheme="minorHAnsi"/>
          <w:b/>
        </w:rPr>
        <w:t>potvrdu porezne uprave ili drugog nadležnog tijela u državi poslovnog nastana gospodarskog subjekta kojom se dokazuje da ne postoje navedene osnove za isključenje.</w:t>
      </w:r>
    </w:p>
    <w:p w14:paraId="6A9E2FA4" w14:textId="618257F3" w:rsidR="00041DA3" w:rsidRPr="00B26CA6" w:rsidRDefault="00041DA3" w:rsidP="00746006">
      <w:pPr>
        <w:autoSpaceDE w:val="0"/>
        <w:autoSpaceDN w:val="0"/>
        <w:adjustRightInd w:val="0"/>
        <w:spacing w:line="276" w:lineRule="auto"/>
        <w:rPr>
          <w:rFonts w:asciiTheme="minorHAnsi" w:hAnsiTheme="minorHAnsi" w:cstheme="minorHAnsi"/>
          <w:spacing w:val="-1"/>
        </w:rPr>
      </w:pPr>
      <w:r w:rsidRPr="00B26CA6">
        <w:rPr>
          <w:rFonts w:asciiTheme="minorHAnsi" w:hAnsiTheme="minorHAnsi" w:cstheme="minorHAnsi"/>
          <w:spacing w:val="-1"/>
        </w:rPr>
        <w:t xml:space="preserve">Ako se u državi poslovnog nastana gospodarskog subjekta </w:t>
      </w:r>
      <w:r w:rsidR="007E690B">
        <w:rPr>
          <w:rFonts w:asciiTheme="minorHAnsi" w:hAnsiTheme="minorHAnsi" w:cstheme="minorHAnsi"/>
          <w:spacing w:val="-1"/>
        </w:rPr>
        <w:t xml:space="preserve">odnosno državi čija je osoba državljanin </w:t>
      </w:r>
      <w:r w:rsidRPr="00B26CA6">
        <w:rPr>
          <w:rFonts w:asciiTheme="minorHAnsi" w:hAnsiTheme="minorHAnsi" w:cstheme="minorHAnsi"/>
          <w:spacing w:val="-1"/>
        </w:rPr>
        <w:t>ne izdaju takvi dokumenti ili ako ne obuhvaćaju sve okolnosti</w:t>
      </w:r>
      <w:r w:rsidR="00BA4F7C" w:rsidRPr="00B26CA6">
        <w:rPr>
          <w:rFonts w:asciiTheme="minorHAnsi" w:hAnsiTheme="minorHAnsi" w:cstheme="minorHAnsi"/>
          <w:spacing w:val="-1"/>
        </w:rPr>
        <w:t xml:space="preserve"> iz točke </w:t>
      </w:r>
      <w:r w:rsidR="00356DD8" w:rsidRPr="00B26CA6">
        <w:rPr>
          <w:rFonts w:asciiTheme="minorHAnsi" w:hAnsiTheme="minorHAnsi" w:cstheme="minorHAnsi"/>
          <w:spacing w:val="-1"/>
        </w:rPr>
        <w:fldChar w:fldCharType="begin"/>
      </w:r>
      <w:r w:rsidR="00356DD8" w:rsidRPr="00B26CA6">
        <w:rPr>
          <w:rFonts w:asciiTheme="minorHAnsi" w:hAnsiTheme="minorHAnsi" w:cstheme="minorHAnsi"/>
          <w:spacing w:val="-1"/>
        </w:rPr>
        <w:instrText xml:space="preserve"> REF _Ref513456828 \r </w:instrText>
      </w:r>
      <w:r w:rsidR="00356DD8" w:rsidRPr="00B26CA6">
        <w:rPr>
          <w:rFonts w:asciiTheme="minorHAnsi" w:hAnsiTheme="minorHAnsi" w:cstheme="minorHAnsi"/>
          <w:spacing w:val="-1"/>
        </w:rPr>
        <w:fldChar w:fldCharType="separate"/>
      </w:r>
      <w:r w:rsidR="001A481B">
        <w:rPr>
          <w:rFonts w:asciiTheme="minorHAnsi" w:hAnsiTheme="minorHAnsi" w:cstheme="minorHAnsi"/>
          <w:spacing w:val="-1"/>
        </w:rPr>
        <w:t>3.1.2</w:t>
      </w:r>
      <w:r w:rsidR="00356DD8" w:rsidRPr="00B26CA6">
        <w:rPr>
          <w:rFonts w:asciiTheme="minorHAnsi" w:hAnsiTheme="minorHAnsi" w:cstheme="minorHAnsi"/>
          <w:spacing w:val="-1"/>
        </w:rPr>
        <w:fldChar w:fldCharType="end"/>
      </w:r>
      <w:r w:rsidR="00BA4F7C" w:rsidRPr="00B26CA6">
        <w:rPr>
          <w:rFonts w:asciiTheme="minorHAnsi" w:hAnsiTheme="minorHAnsi" w:cstheme="minorHAnsi"/>
          <w:spacing w:val="-1"/>
        </w:rPr>
        <w:t>.</w:t>
      </w:r>
      <w:r w:rsidRPr="00B26CA6">
        <w:rPr>
          <w:rFonts w:asciiTheme="minorHAnsi" w:hAnsiTheme="minorHAnsi" w:cstheme="minorHAnsi"/>
          <w:spacing w:val="-1"/>
        </w:rPr>
        <w:t>,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r w:rsidR="00775694">
        <w:rPr>
          <w:rFonts w:asciiTheme="minorHAnsi" w:hAnsiTheme="minorHAnsi" w:cstheme="minorHAnsi"/>
          <w:spacing w:val="-1"/>
        </w:rPr>
        <w:t xml:space="preserve">. </w:t>
      </w:r>
      <w:r w:rsidR="00775694" w:rsidRPr="005F2772">
        <w:rPr>
          <w:rFonts w:ascii="Calibri" w:hAnsi="Calibri" w:cs="Calibri"/>
          <w:bCs/>
          <w:iCs/>
        </w:rPr>
        <w:t>U tu svrhu gospodarski subjekt može koristiti predloške na obrascima</w:t>
      </w:r>
      <w:r w:rsidR="00775694">
        <w:rPr>
          <w:rFonts w:ascii="Calibri" w:hAnsi="Calibri" w:cs="Calibri"/>
          <w:bCs/>
          <w:iCs/>
        </w:rPr>
        <w:t xml:space="preserve"> iz ove dokumentacije o </w:t>
      </w:r>
      <w:r w:rsidR="00775694" w:rsidRPr="00D33DF8">
        <w:rPr>
          <w:rFonts w:ascii="Calibri" w:hAnsi="Calibri" w:cs="Calibri"/>
          <w:bCs/>
          <w:iCs/>
        </w:rPr>
        <w:t>nabavi</w:t>
      </w:r>
      <w:r w:rsidR="00113CF6" w:rsidRPr="00B26CA6">
        <w:rPr>
          <w:rFonts w:asciiTheme="minorHAnsi" w:hAnsiTheme="minorHAnsi" w:cstheme="minorHAnsi"/>
          <w:spacing w:val="-1"/>
        </w:rPr>
        <w:t xml:space="preserve"> </w:t>
      </w:r>
      <w:r w:rsidRPr="00B26CA6">
        <w:rPr>
          <w:rFonts w:asciiTheme="minorHAnsi" w:hAnsiTheme="minorHAnsi" w:cstheme="minorHAnsi"/>
          <w:spacing w:val="-1"/>
        </w:rPr>
        <w:t>(OBRAZAC</w:t>
      </w:r>
      <w:r w:rsidR="00C07DA8" w:rsidRPr="00B26CA6">
        <w:rPr>
          <w:rFonts w:asciiTheme="minorHAnsi" w:hAnsiTheme="minorHAnsi" w:cstheme="minorHAnsi"/>
          <w:spacing w:val="-1"/>
        </w:rPr>
        <w:t xml:space="preserve"> </w:t>
      </w:r>
      <w:r w:rsidR="006D4773">
        <w:rPr>
          <w:rFonts w:asciiTheme="minorHAnsi" w:hAnsiTheme="minorHAnsi" w:cstheme="minorHAnsi"/>
          <w:spacing w:val="-1"/>
        </w:rPr>
        <w:t>4</w:t>
      </w:r>
      <w:r w:rsidRPr="00B26CA6">
        <w:rPr>
          <w:rFonts w:asciiTheme="minorHAnsi" w:hAnsiTheme="minorHAnsi" w:cstheme="minorHAnsi"/>
          <w:spacing w:val="-1"/>
        </w:rPr>
        <w:t>)</w:t>
      </w:r>
      <w:r w:rsidR="00113CF6" w:rsidRPr="00B26CA6">
        <w:rPr>
          <w:rFonts w:asciiTheme="minorHAnsi" w:hAnsiTheme="minorHAnsi" w:cstheme="minorHAnsi"/>
          <w:spacing w:val="-1"/>
        </w:rPr>
        <w:t>.</w:t>
      </w:r>
    </w:p>
    <w:p w14:paraId="53DF6C79" w14:textId="03CD2B0D" w:rsidR="00E564B2" w:rsidRPr="00B26CA6" w:rsidRDefault="00E564B2" w:rsidP="00175BE4">
      <w:pPr>
        <w:pStyle w:val="Odlomakpopisa"/>
        <w:numPr>
          <w:ilvl w:val="0"/>
          <w:numId w:val="50"/>
        </w:numPr>
        <w:autoSpaceDE w:val="0"/>
        <w:autoSpaceDN w:val="0"/>
        <w:adjustRightInd w:val="0"/>
        <w:rPr>
          <w:rFonts w:asciiTheme="minorHAnsi" w:hAnsiTheme="minorHAnsi" w:cstheme="minorHAnsi"/>
          <w:spacing w:val="-1"/>
          <w:szCs w:val="20"/>
        </w:rPr>
      </w:pPr>
      <w:r w:rsidRPr="00B26CA6">
        <w:rPr>
          <w:rFonts w:asciiTheme="minorHAnsi" w:hAnsiTheme="minorHAnsi" w:cstheme="minorHAnsi"/>
          <w:spacing w:val="-1"/>
          <w:szCs w:val="20"/>
        </w:rPr>
        <w:lastRenderedPageBreak/>
        <w:t>Kao dokaz da ne postoje osnove za isključenje gospodarskog subjekta iz točke</w:t>
      </w:r>
      <w:r w:rsidR="00A81F01">
        <w:rPr>
          <w:rFonts w:asciiTheme="minorHAnsi" w:hAnsiTheme="minorHAnsi" w:cstheme="minorHAnsi"/>
          <w:spacing w:val="-1"/>
          <w:szCs w:val="20"/>
        </w:rPr>
        <w:fldChar w:fldCharType="begin"/>
      </w:r>
      <w:r w:rsidR="00A81F01">
        <w:rPr>
          <w:rFonts w:asciiTheme="minorHAnsi" w:hAnsiTheme="minorHAnsi" w:cstheme="minorHAnsi"/>
          <w:spacing w:val="-1"/>
          <w:szCs w:val="20"/>
        </w:rPr>
        <w:instrText xml:space="preserve"> REF _Ref526432359 \r \h </w:instrText>
      </w:r>
      <w:r w:rsidR="00A81F01">
        <w:rPr>
          <w:rFonts w:asciiTheme="minorHAnsi" w:hAnsiTheme="minorHAnsi" w:cstheme="minorHAnsi"/>
          <w:spacing w:val="-1"/>
          <w:szCs w:val="20"/>
        </w:rPr>
      </w:r>
      <w:r w:rsidR="00A81F01">
        <w:rPr>
          <w:rFonts w:asciiTheme="minorHAnsi" w:hAnsiTheme="minorHAnsi" w:cstheme="minorHAnsi"/>
          <w:spacing w:val="-1"/>
          <w:szCs w:val="20"/>
        </w:rPr>
        <w:fldChar w:fldCharType="separate"/>
      </w:r>
      <w:r w:rsidR="001A481B">
        <w:rPr>
          <w:rFonts w:asciiTheme="minorHAnsi" w:hAnsiTheme="minorHAnsi" w:cstheme="minorHAnsi"/>
          <w:spacing w:val="-1"/>
          <w:szCs w:val="20"/>
        </w:rPr>
        <w:t>3.2.2</w:t>
      </w:r>
      <w:r w:rsidR="00A81F01">
        <w:rPr>
          <w:rFonts w:asciiTheme="minorHAnsi" w:hAnsiTheme="minorHAnsi" w:cstheme="minorHAnsi"/>
          <w:spacing w:val="-1"/>
          <w:szCs w:val="20"/>
        </w:rPr>
        <w:fldChar w:fldCharType="end"/>
      </w:r>
      <w:r w:rsidR="00076010" w:rsidRPr="00B26CA6">
        <w:rPr>
          <w:rFonts w:asciiTheme="minorHAnsi" w:hAnsiTheme="minorHAnsi" w:cstheme="minorHAnsi"/>
          <w:spacing w:val="-1"/>
          <w:szCs w:val="20"/>
        </w:rPr>
        <w:t>.</w:t>
      </w:r>
      <w:r w:rsidRPr="00B26CA6">
        <w:rPr>
          <w:rFonts w:asciiTheme="minorHAnsi" w:hAnsiTheme="minorHAnsi" w:cstheme="minorHAnsi"/>
          <w:spacing w:val="-1"/>
          <w:szCs w:val="20"/>
        </w:rPr>
        <w:t>:</w:t>
      </w:r>
    </w:p>
    <w:p w14:paraId="3D514762" w14:textId="77777777" w:rsidR="00E564B2" w:rsidRPr="00B26CA6" w:rsidRDefault="00E564B2" w:rsidP="0084060F">
      <w:pPr>
        <w:pStyle w:val="Odlomakpopisa"/>
        <w:numPr>
          <w:ilvl w:val="0"/>
          <w:numId w:val="48"/>
        </w:numPr>
        <w:autoSpaceDE w:val="0"/>
        <w:autoSpaceDN w:val="0"/>
        <w:adjustRightInd w:val="0"/>
        <w:ind w:left="714" w:hanging="357"/>
        <w:rPr>
          <w:rFonts w:asciiTheme="minorHAnsi" w:hAnsiTheme="minorHAnsi" w:cstheme="minorHAnsi"/>
          <w:b/>
          <w:szCs w:val="20"/>
        </w:rPr>
      </w:pPr>
      <w:r w:rsidRPr="00B26CA6">
        <w:rPr>
          <w:rFonts w:asciiTheme="minorHAnsi" w:hAnsiTheme="minorHAnsi" w:cstheme="minorHAnsi"/>
          <w:b/>
          <w:szCs w:val="20"/>
        </w:rPr>
        <w:t>izvadak iz sudskog registra ili potvrdu trgovačkog suda ili drugog nadležnog tijela u državi poslovnog nastana gospodarskog subjekta kojim se dokazuje da ne postoje navedene osnove za isključenje.</w:t>
      </w:r>
    </w:p>
    <w:p w14:paraId="7E7513E6" w14:textId="1A66A4C6" w:rsidR="00041DA3" w:rsidRDefault="00E564B2" w:rsidP="00746006">
      <w:pPr>
        <w:spacing w:line="276" w:lineRule="auto"/>
        <w:rPr>
          <w:rFonts w:asciiTheme="minorHAnsi" w:hAnsiTheme="minorHAnsi" w:cstheme="minorHAnsi"/>
        </w:rPr>
      </w:pPr>
      <w:r w:rsidRPr="00B26CA6">
        <w:rPr>
          <w:rFonts w:asciiTheme="minorHAnsi" w:hAnsiTheme="minorHAnsi" w:cstheme="minorHAnsi"/>
        </w:rPr>
        <w:t xml:space="preserve">Ako se u državi poslovnog nastana gospodarskog subjekta ne izdaju </w:t>
      </w:r>
      <w:r w:rsidR="007E690B">
        <w:rPr>
          <w:rFonts w:asciiTheme="minorHAnsi" w:hAnsiTheme="minorHAnsi" w:cstheme="minorHAnsi"/>
        </w:rPr>
        <w:t xml:space="preserve">odnosno državi čija je osoba državljanin </w:t>
      </w:r>
      <w:r w:rsidRPr="00B26CA6">
        <w:rPr>
          <w:rFonts w:asciiTheme="minorHAnsi" w:hAnsiTheme="minorHAnsi" w:cstheme="minorHAnsi"/>
        </w:rPr>
        <w:t>takvi dokumenti ili ako ne obuhvaćaju sve okolnosti</w:t>
      </w:r>
      <w:r w:rsidR="00BA4F7C" w:rsidRPr="00B26CA6">
        <w:rPr>
          <w:rFonts w:asciiTheme="minorHAnsi" w:hAnsiTheme="minorHAnsi" w:cstheme="minorHAnsi"/>
        </w:rPr>
        <w:t xml:space="preserve"> iz točke </w:t>
      </w:r>
      <w:r w:rsidR="00356DD8" w:rsidRPr="00B26CA6">
        <w:rPr>
          <w:rFonts w:asciiTheme="minorHAnsi" w:hAnsiTheme="minorHAnsi" w:cstheme="minorHAnsi"/>
        </w:rPr>
        <w:fldChar w:fldCharType="begin"/>
      </w:r>
      <w:r w:rsidR="00356DD8" w:rsidRPr="00B26CA6">
        <w:rPr>
          <w:rFonts w:asciiTheme="minorHAnsi" w:hAnsiTheme="minorHAnsi" w:cstheme="minorHAnsi"/>
        </w:rPr>
        <w:instrText xml:space="preserve"> REF _Ref513456870 \r </w:instrText>
      </w:r>
      <w:r w:rsidR="00356DD8" w:rsidRPr="00B26CA6">
        <w:rPr>
          <w:rFonts w:asciiTheme="minorHAnsi" w:hAnsiTheme="minorHAnsi" w:cstheme="minorHAnsi"/>
        </w:rPr>
        <w:fldChar w:fldCharType="separate"/>
      </w:r>
      <w:r w:rsidR="001A481B">
        <w:rPr>
          <w:rFonts w:asciiTheme="minorHAnsi" w:hAnsiTheme="minorHAnsi" w:cstheme="minorHAnsi"/>
        </w:rPr>
        <w:t>3.2.1</w:t>
      </w:r>
      <w:r w:rsidR="00356DD8" w:rsidRPr="00B26CA6">
        <w:rPr>
          <w:rFonts w:asciiTheme="minorHAnsi" w:hAnsiTheme="minorHAnsi" w:cstheme="minorHAnsi"/>
        </w:rPr>
        <w:fldChar w:fldCharType="end"/>
      </w:r>
      <w:r w:rsidR="00B75210" w:rsidRPr="00B26CA6">
        <w:rPr>
          <w:rFonts w:asciiTheme="minorHAnsi" w:hAnsiTheme="minorHAnsi" w:cstheme="minorHAnsi"/>
        </w:rPr>
        <w:t>.</w:t>
      </w:r>
      <w:r w:rsidRPr="00B26CA6">
        <w:rPr>
          <w:rFonts w:asciiTheme="minorHAnsi" w:hAnsiTheme="minorHAnsi" w:cstheme="minorHAnsi"/>
        </w:rPr>
        <w:t>,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r w:rsidR="00775694">
        <w:rPr>
          <w:rFonts w:asciiTheme="minorHAnsi" w:hAnsiTheme="minorHAnsi" w:cstheme="minorHAnsi"/>
        </w:rPr>
        <w:t xml:space="preserve">. </w:t>
      </w:r>
      <w:r w:rsidR="00775694" w:rsidRPr="005F2772">
        <w:rPr>
          <w:rFonts w:ascii="Calibri" w:hAnsi="Calibri" w:cs="Calibri"/>
          <w:bCs/>
          <w:iCs/>
        </w:rPr>
        <w:t>U tu svrhu gospodarski subjekt može koristiti predloške na obrascima</w:t>
      </w:r>
      <w:r w:rsidR="00775694">
        <w:rPr>
          <w:rFonts w:ascii="Calibri" w:hAnsi="Calibri" w:cs="Calibri"/>
          <w:bCs/>
          <w:iCs/>
        </w:rPr>
        <w:t xml:space="preserve"> iz ove dokumentacije o </w:t>
      </w:r>
      <w:r w:rsidR="00775694" w:rsidRPr="00D33DF8">
        <w:rPr>
          <w:rFonts w:ascii="Calibri" w:hAnsi="Calibri" w:cs="Calibri"/>
          <w:bCs/>
          <w:iCs/>
        </w:rPr>
        <w:t>nabavi</w:t>
      </w:r>
      <w:r w:rsidR="00C07DA8" w:rsidRPr="00B26CA6">
        <w:rPr>
          <w:rFonts w:asciiTheme="minorHAnsi" w:hAnsiTheme="minorHAnsi" w:cstheme="minorHAnsi"/>
        </w:rPr>
        <w:t xml:space="preserve"> (OBRAZAC</w:t>
      </w:r>
      <w:r w:rsidR="00356DD8" w:rsidRPr="00B26CA6">
        <w:rPr>
          <w:rFonts w:asciiTheme="minorHAnsi" w:hAnsiTheme="minorHAnsi" w:cstheme="minorHAnsi"/>
        </w:rPr>
        <w:t xml:space="preserve"> </w:t>
      </w:r>
      <w:r w:rsidR="00430222">
        <w:rPr>
          <w:rFonts w:asciiTheme="minorHAnsi" w:hAnsiTheme="minorHAnsi" w:cstheme="minorHAnsi"/>
        </w:rPr>
        <w:t>5</w:t>
      </w:r>
      <w:r w:rsidR="002C54F2" w:rsidRPr="00B26CA6">
        <w:rPr>
          <w:rFonts w:asciiTheme="minorHAnsi" w:hAnsiTheme="minorHAnsi" w:cstheme="minorHAnsi"/>
        </w:rPr>
        <w:t>.</w:t>
      </w:r>
      <w:r w:rsidR="00113CF6" w:rsidRPr="00B26CA6">
        <w:rPr>
          <w:rFonts w:asciiTheme="minorHAnsi" w:hAnsiTheme="minorHAnsi" w:cstheme="minorHAnsi"/>
        </w:rPr>
        <w:t>)</w:t>
      </w:r>
      <w:r w:rsidRPr="00B26CA6">
        <w:rPr>
          <w:rFonts w:asciiTheme="minorHAnsi" w:hAnsiTheme="minorHAnsi" w:cstheme="minorHAnsi"/>
        </w:rPr>
        <w:t>.</w:t>
      </w:r>
    </w:p>
    <w:p w14:paraId="47E908A5" w14:textId="7E184889" w:rsidR="008478EF" w:rsidRPr="00B26CA6" w:rsidRDefault="00452146" w:rsidP="00746006">
      <w:pPr>
        <w:spacing w:line="276" w:lineRule="auto"/>
        <w:rPr>
          <w:rFonts w:asciiTheme="minorHAnsi" w:hAnsiTheme="minorHAnsi" w:cstheme="minorHAnsi"/>
        </w:rPr>
      </w:pPr>
      <w:r w:rsidRPr="00452146">
        <w:rPr>
          <w:rFonts w:asciiTheme="minorHAnsi" w:hAnsiTheme="minorHAnsi" w:cstheme="minorHAnsi"/>
        </w:rPr>
        <w:t>U slučaju da naručitelj raspolaže dokazima</w:t>
      </w:r>
      <w:r>
        <w:rPr>
          <w:rFonts w:asciiTheme="minorHAnsi" w:hAnsiTheme="minorHAnsi" w:cstheme="minorHAnsi"/>
        </w:rPr>
        <w:t xml:space="preserve"> </w:t>
      </w:r>
      <w:r>
        <w:rPr>
          <w:rFonts w:ascii="Calibri" w:hAnsi="Calibri" w:cs="Calibri"/>
        </w:rPr>
        <w:t xml:space="preserve">o okolnostima iz točaka </w:t>
      </w:r>
      <w:r>
        <w:rPr>
          <w:rFonts w:ascii="Calibri" w:hAnsi="Calibri" w:cs="Calibri"/>
        </w:rPr>
        <w:fldChar w:fldCharType="begin"/>
      </w:r>
      <w:r>
        <w:rPr>
          <w:rFonts w:ascii="Calibri" w:hAnsi="Calibri" w:cs="Calibri"/>
        </w:rPr>
        <w:instrText xml:space="preserve"> REF _Ref526432380 \r \h </w:instrText>
      </w:r>
      <w:r>
        <w:rPr>
          <w:rFonts w:ascii="Calibri" w:hAnsi="Calibri" w:cs="Calibri"/>
        </w:rPr>
      </w:r>
      <w:r>
        <w:rPr>
          <w:rFonts w:ascii="Calibri" w:hAnsi="Calibri" w:cs="Calibri"/>
        </w:rPr>
        <w:fldChar w:fldCharType="separate"/>
      </w:r>
      <w:r w:rsidR="001A481B">
        <w:rPr>
          <w:rFonts w:ascii="Calibri" w:hAnsi="Calibri" w:cs="Calibri"/>
        </w:rPr>
        <w:t>3.2.1</w:t>
      </w:r>
      <w:r>
        <w:rPr>
          <w:rFonts w:ascii="Calibri" w:hAnsi="Calibri" w:cs="Calibri"/>
        </w:rPr>
        <w:fldChar w:fldCharType="end"/>
      </w:r>
      <w:r>
        <w:rPr>
          <w:rFonts w:ascii="Calibri" w:hAnsi="Calibri" w:cs="Calibri"/>
        </w:rPr>
        <w:t xml:space="preserve"> te točaka od </w:t>
      </w:r>
      <w:r>
        <w:rPr>
          <w:rFonts w:ascii="Calibri" w:hAnsi="Calibri" w:cs="Calibri"/>
        </w:rPr>
        <w:fldChar w:fldCharType="begin"/>
      </w:r>
      <w:r>
        <w:rPr>
          <w:rFonts w:ascii="Calibri" w:hAnsi="Calibri" w:cs="Calibri"/>
        </w:rPr>
        <w:instrText xml:space="preserve"> REF _Ref526432412 \r \h </w:instrText>
      </w:r>
      <w:r>
        <w:rPr>
          <w:rFonts w:ascii="Calibri" w:hAnsi="Calibri" w:cs="Calibri"/>
        </w:rPr>
      </w:r>
      <w:r>
        <w:rPr>
          <w:rFonts w:ascii="Calibri" w:hAnsi="Calibri" w:cs="Calibri"/>
        </w:rPr>
        <w:fldChar w:fldCharType="separate"/>
      </w:r>
      <w:r w:rsidR="001A481B">
        <w:rPr>
          <w:rFonts w:ascii="Calibri" w:hAnsi="Calibri" w:cs="Calibri"/>
        </w:rPr>
        <w:t>3.2.3</w:t>
      </w:r>
      <w:r>
        <w:rPr>
          <w:rFonts w:ascii="Calibri" w:hAnsi="Calibri" w:cs="Calibri"/>
        </w:rPr>
        <w:fldChar w:fldCharType="end"/>
      </w:r>
      <w:r>
        <w:rPr>
          <w:rFonts w:ascii="Calibri" w:hAnsi="Calibri" w:cs="Calibri"/>
        </w:rPr>
        <w:t xml:space="preserve"> do </w:t>
      </w:r>
      <w:r>
        <w:rPr>
          <w:rFonts w:ascii="Calibri" w:hAnsi="Calibri" w:cs="Calibri"/>
        </w:rPr>
        <w:fldChar w:fldCharType="begin"/>
      </w:r>
      <w:r>
        <w:rPr>
          <w:rFonts w:ascii="Calibri" w:hAnsi="Calibri" w:cs="Calibri"/>
        </w:rPr>
        <w:instrText xml:space="preserve"> REF _Ref526430119 \r \h </w:instrText>
      </w:r>
      <w:r>
        <w:rPr>
          <w:rFonts w:ascii="Calibri" w:hAnsi="Calibri" w:cs="Calibri"/>
        </w:rPr>
      </w:r>
      <w:r>
        <w:rPr>
          <w:rFonts w:ascii="Calibri" w:hAnsi="Calibri" w:cs="Calibri"/>
        </w:rPr>
        <w:fldChar w:fldCharType="separate"/>
      </w:r>
      <w:r w:rsidR="001A481B">
        <w:rPr>
          <w:rFonts w:ascii="Calibri" w:hAnsi="Calibri" w:cs="Calibri"/>
        </w:rPr>
        <w:t>3.2.</w:t>
      </w:r>
      <w:r>
        <w:rPr>
          <w:rFonts w:ascii="Calibri" w:hAnsi="Calibri" w:cs="Calibri"/>
        </w:rPr>
        <w:fldChar w:fldCharType="end"/>
      </w:r>
      <w:r w:rsidR="00C22E48">
        <w:rPr>
          <w:rFonts w:ascii="Calibri" w:hAnsi="Calibri" w:cs="Calibri"/>
        </w:rPr>
        <w:t>7</w:t>
      </w:r>
      <w:r w:rsidRPr="00916DDC">
        <w:rPr>
          <w:rFonts w:ascii="Calibri" w:hAnsi="Calibri" w:cs="Calibri"/>
        </w:rPr>
        <w:t>, a koj</w:t>
      </w:r>
      <w:r>
        <w:rPr>
          <w:rFonts w:ascii="Calibri" w:hAnsi="Calibri" w:cs="Calibri"/>
        </w:rPr>
        <w:t>e</w:t>
      </w:r>
      <w:r w:rsidRPr="00916DDC">
        <w:rPr>
          <w:rFonts w:ascii="Calibri" w:hAnsi="Calibri" w:cs="Calibri"/>
        </w:rPr>
        <w:t xml:space="preserve"> naručitelj može dokazati na bilo koji način, isključit će tog gospodarskog subjekta iz postupka javne nabave, te navesti razlog isključenja i dokumentirati ih u Zapisniku o pregledu i ocjeni ponuda i Odluci o odabiru odnosno Odluci o poništenju postupka javne nabave</w:t>
      </w:r>
    </w:p>
    <w:p w14:paraId="68455080" w14:textId="7A2C1E21" w:rsidR="00E564B2" w:rsidRPr="00B26CA6" w:rsidRDefault="00E564B2" w:rsidP="00746006">
      <w:pPr>
        <w:spacing w:line="276" w:lineRule="auto"/>
        <w:rPr>
          <w:rFonts w:asciiTheme="minorHAnsi" w:hAnsiTheme="minorHAnsi" w:cstheme="minorHAnsi"/>
        </w:rPr>
      </w:pPr>
      <w:r w:rsidRPr="00B26CA6">
        <w:rPr>
          <w:rFonts w:asciiTheme="minorHAnsi" w:hAnsiTheme="minorHAnsi" w:cstheme="minorHAnsi"/>
        </w:rPr>
        <w:t xml:space="preserve">Odredbe točke </w:t>
      </w:r>
      <w:r w:rsidR="00356DD8" w:rsidRPr="00B26CA6">
        <w:rPr>
          <w:rFonts w:asciiTheme="minorHAnsi" w:hAnsiTheme="minorHAnsi" w:cstheme="minorHAnsi"/>
        </w:rPr>
        <w:fldChar w:fldCharType="begin"/>
      </w:r>
      <w:r w:rsidR="00356DD8" w:rsidRPr="00B26CA6">
        <w:rPr>
          <w:rFonts w:asciiTheme="minorHAnsi" w:hAnsiTheme="minorHAnsi" w:cstheme="minorHAnsi"/>
        </w:rPr>
        <w:instrText xml:space="preserve"> REF _Ref513457118 \r </w:instrText>
      </w:r>
      <w:r w:rsidR="00356DD8" w:rsidRPr="00B26CA6">
        <w:rPr>
          <w:rFonts w:asciiTheme="minorHAnsi" w:hAnsiTheme="minorHAnsi" w:cstheme="minorHAnsi"/>
        </w:rPr>
        <w:fldChar w:fldCharType="separate"/>
      </w:r>
      <w:r w:rsidR="001A481B">
        <w:rPr>
          <w:rFonts w:asciiTheme="minorHAnsi" w:hAnsiTheme="minorHAnsi" w:cstheme="minorHAnsi"/>
        </w:rPr>
        <w:t>3.1</w:t>
      </w:r>
      <w:r w:rsidR="00356DD8" w:rsidRPr="00B26CA6">
        <w:rPr>
          <w:rFonts w:asciiTheme="minorHAnsi" w:hAnsiTheme="minorHAnsi" w:cstheme="minorHAnsi"/>
        </w:rPr>
        <w:fldChar w:fldCharType="end"/>
      </w:r>
      <w:r w:rsidRPr="00B26CA6">
        <w:rPr>
          <w:rFonts w:asciiTheme="minorHAnsi" w:hAnsiTheme="minorHAnsi" w:cstheme="minorHAnsi"/>
        </w:rPr>
        <w:t xml:space="preserve">. i </w:t>
      </w:r>
      <w:r w:rsidR="00356DD8" w:rsidRPr="00B26CA6">
        <w:rPr>
          <w:rFonts w:asciiTheme="minorHAnsi" w:hAnsiTheme="minorHAnsi" w:cstheme="minorHAnsi"/>
        </w:rPr>
        <w:fldChar w:fldCharType="begin"/>
      </w:r>
      <w:r w:rsidR="00356DD8" w:rsidRPr="00B26CA6">
        <w:rPr>
          <w:rFonts w:asciiTheme="minorHAnsi" w:hAnsiTheme="minorHAnsi" w:cstheme="minorHAnsi"/>
        </w:rPr>
        <w:instrText xml:space="preserve"> REF _Ref513457128 \r </w:instrText>
      </w:r>
      <w:r w:rsidR="00356DD8" w:rsidRPr="00B26CA6">
        <w:rPr>
          <w:rFonts w:asciiTheme="minorHAnsi" w:hAnsiTheme="minorHAnsi" w:cstheme="minorHAnsi"/>
        </w:rPr>
        <w:fldChar w:fldCharType="separate"/>
      </w:r>
      <w:r w:rsidR="001A481B">
        <w:rPr>
          <w:rFonts w:asciiTheme="minorHAnsi" w:hAnsiTheme="minorHAnsi" w:cstheme="minorHAnsi"/>
        </w:rPr>
        <w:t>3.2</w:t>
      </w:r>
      <w:r w:rsidR="00356DD8" w:rsidRPr="00B26CA6">
        <w:rPr>
          <w:rFonts w:asciiTheme="minorHAnsi" w:hAnsiTheme="minorHAnsi" w:cstheme="minorHAnsi"/>
        </w:rPr>
        <w:fldChar w:fldCharType="end"/>
      </w:r>
      <w:r w:rsidRPr="00B26CA6">
        <w:rPr>
          <w:rFonts w:asciiTheme="minorHAnsi" w:hAnsiTheme="minorHAnsi" w:cstheme="minorHAnsi"/>
        </w:rPr>
        <w:t>. odnose se na sve članove zajednice gospodarskih subjekata.</w:t>
      </w:r>
    </w:p>
    <w:p w14:paraId="462E1E68" w14:textId="3D2C23A1" w:rsidR="00E564B2" w:rsidRPr="00B26CA6" w:rsidRDefault="00E564B2" w:rsidP="00746006">
      <w:pPr>
        <w:spacing w:line="276" w:lineRule="auto"/>
        <w:rPr>
          <w:rFonts w:asciiTheme="minorHAnsi" w:hAnsiTheme="minorHAnsi" w:cstheme="minorHAnsi"/>
        </w:rPr>
      </w:pPr>
      <w:r w:rsidRPr="00B26CA6">
        <w:rPr>
          <w:rFonts w:asciiTheme="minorHAnsi" w:hAnsiTheme="minorHAnsi" w:cstheme="minorHAnsi"/>
        </w:rPr>
        <w:t xml:space="preserve">Odredbe </w:t>
      </w:r>
      <w:r w:rsidR="00356DD8" w:rsidRPr="00B26CA6">
        <w:rPr>
          <w:rFonts w:asciiTheme="minorHAnsi" w:hAnsiTheme="minorHAnsi" w:cstheme="minorHAnsi"/>
        </w:rPr>
        <w:t xml:space="preserve">točke </w:t>
      </w:r>
      <w:r w:rsidR="00356DD8" w:rsidRPr="00B26CA6">
        <w:rPr>
          <w:rFonts w:asciiTheme="minorHAnsi" w:hAnsiTheme="minorHAnsi" w:cstheme="minorHAnsi"/>
        </w:rPr>
        <w:fldChar w:fldCharType="begin"/>
      </w:r>
      <w:r w:rsidR="00356DD8" w:rsidRPr="00B26CA6">
        <w:rPr>
          <w:rFonts w:asciiTheme="minorHAnsi" w:hAnsiTheme="minorHAnsi" w:cstheme="minorHAnsi"/>
        </w:rPr>
        <w:instrText xml:space="preserve"> REF _Ref513457118 \r </w:instrText>
      </w:r>
      <w:r w:rsidR="00356DD8" w:rsidRPr="00B26CA6">
        <w:rPr>
          <w:rFonts w:asciiTheme="minorHAnsi" w:hAnsiTheme="minorHAnsi" w:cstheme="minorHAnsi"/>
        </w:rPr>
        <w:fldChar w:fldCharType="separate"/>
      </w:r>
      <w:r w:rsidR="001A481B">
        <w:rPr>
          <w:rFonts w:asciiTheme="minorHAnsi" w:hAnsiTheme="minorHAnsi" w:cstheme="minorHAnsi"/>
        </w:rPr>
        <w:t>3.1</w:t>
      </w:r>
      <w:r w:rsidR="00356DD8" w:rsidRPr="00B26CA6">
        <w:rPr>
          <w:rFonts w:asciiTheme="minorHAnsi" w:hAnsiTheme="minorHAnsi" w:cstheme="minorHAnsi"/>
        </w:rPr>
        <w:fldChar w:fldCharType="end"/>
      </w:r>
      <w:r w:rsidR="00356DD8" w:rsidRPr="00B26CA6">
        <w:rPr>
          <w:rFonts w:asciiTheme="minorHAnsi" w:hAnsiTheme="minorHAnsi" w:cstheme="minorHAnsi"/>
        </w:rPr>
        <w:t xml:space="preserve">. i </w:t>
      </w:r>
      <w:r w:rsidR="00356DD8" w:rsidRPr="00B26CA6">
        <w:rPr>
          <w:rFonts w:asciiTheme="minorHAnsi" w:hAnsiTheme="minorHAnsi" w:cstheme="minorHAnsi"/>
        </w:rPr>
        <w:fldChar w:fldCharType="begin"/>
      </w:r>
      <w:r w:rsidR="00356DD8" w:rsidRPr="00B26CA6">
        <w:rPr>
          <w:rFonts w:asciiTheme="minorHAnsi" w:hAnsiTheme="minorHAnsi" w:cstheme="minorHAnsi"/>
        </w:rPr>
        <w:instrText xml:space="preserve"> REF _Ref513457128 \r </w:instrText>
      </w:r>
      <w:r w:rsidR="00356DD8" w:rsidRPr="00B26CA6">
        <w:rPr>
          <w:rFonts w:asciiTheme="minorHAnsi" w:hAnsiTheme="minorHAnsi" w:cstheme="minorHAnsi"/>
        </w:rPr>
        <w:fldChar w:fldCharType="separate"/>
      </w:r>
      <w:r w:rsidR="001A481B">
        <w:rPr>
          <w:rFonts w:asciiTheme="minorHAnsi" w:hAnsiTheme="minorHAnsi" w:cstheme="minorHAnsi"/>
        </w:rPr>
        <w:t>3.2</w:t>
      </w:r>
      <w:r w:rsidR="00356DD8" w:rsidRPr="00B26CA6">
        <w:rPr>
          <w:rFonts w:asciiTheme="minorHAnsi" w:hAnsiTheme="minorHAnsi" w:cstheme="minorHAnsi"/>
        </w:rPr>
        <w:fldChar w:fldCharType="end"/>
      </w:r>
      <w:r w:rsidR="00356DD8" w:rsidRPr="00B26CA6">
        <w:rPr>
          <w:rFonts w:asciiTheme="minorHAnsi" w:hAnsiTheme="minorHAnsi" w:cstheme="minorHAnsi"/>
        </w:rPr>
        <w:t>.</w:t>
      </w:r>
      <w:r w:rsidRPr="00B26CA6">
        <w:rPr>
          <w:rFonts w:asciiTheme="minorHAnsi" w:hAnsiTheme="minorHAnsi" w:cstheme="minorHAnsi"/>
        </w:rPr>
        <w:t xml:space="preserve"> odnose se i na podugovaratelje. Ako Naručitelj utvrdi da postoji osnova za isključenje podugovaratelja, zatražiti će od gospodarskog subjekta zamjenu tog podugovaratelja u roku ne kraćem od 5 dana.</w:t>
      </w:r>
    </w:p>
    <w:p w14:paraId="725168CD" w14:textId="679FD606" w:rsidR="00E564B2" w:rsidRPr="00B26CA6" w:rsidRDefault="00E564B2" w:rsidP="001C0F00">
      <w:pPr>
        <w:rPr>
          <w:rFonts w:asciiTheme="minorHAnsi" w:hAnsiTheme="minorHAnsi" w:cstheme="minorHAnsi"/>
        </w:rPr>
      </w:pPr>
      <w:r w:rsidRPr="00B26CA6">
        <w:rPr>
          <w:rFonts w:asciiTheme="minorHAnsi" w:hAnsiTheme="minorHAnsi" w:cstheme="minorHAnsi"/>
        </w:rPr>
        <w:t xml:space="preserve">Odredbe </w:t>
      </w:r>
      <w:r w:rsidR="00356DD8" w:rsidRPr="00B26CA6">
        <w:rPr>
          <w:rFonts w:asciiTheme="minorHAnsi" w:hAnsiTheme="minorHAnsi" w:cstheme="minorHAnsi"/>
        </w:rPr>
        <w:t xml:space="preserve">točke </w:t>
      </w:r>
      <w:r w:rsidR="00356DD8" w:rsidRPr="00B26CA6">
        <w:rPr>
          <w:rFonts w:asciiTheme="minorHAnsi" w:hAnsiTheme="minorHAnsi" w:cstheme="minorHAnsi"/>
        </w:rPr>
        <w:fldChar w:fldCharType="begin"/>
      </w:r>
      <w:r w:rsidR="00356DD8" w:rsidRPr="00B26CA6">
        <w:rPr>
          <w:rFonts w:asciiTheme="minorHAnsi" w:hAnsiTheme="minorHAnsi" w:cstheme="minorHAnsi"/>
        </w:rPr>
        <w:instrText xml:space="preserve"> REF _Ref513457118 \r </w:instrText>
      </w:r>
      <w:r w:rsidR="00356DD8" w:rsidRPr="00B26CA6">
        <w:rPr>
          <w:rFonts w:asciiTheme="minorHAnsi" w:hAnsiTheme="minorHAnsi" w:cstheme="minorHAnsi"/>
        </w:rPr>
        <w:fldChar w:fldCharType="separate"/>
      </w:r>
      <w:r w:rsidR="001A481B">
        <w:rPr>
          <w:rFonts w:asciiTheme="minorHAnsi" w:hAnsiTheme="minorHAnsi" w:cstheme="minorHAnsi"/>
        </w:rPr>
        <w:t>3.1</w:t>
      </w:r>
      <w:r w:rsidR="00356DD8" w:rsidRPr="00B26CA6">
        <w:rPr>
          <w:rFonts w:asciiTheme="minorHAnsi" w:hAnsiTheme="minorHAnsi" w:cstheme="minorHAnsi"/>
        </w:rPr>
        <w:fldChar w:fldCharType="end"/>
      </w:r>
      <w:r w:rsidR="00356DD8" w:rsidRPr="00B26CA6">
        <w:rPr>
          <w:rFonts w:asciiTheme="minorHAnsi" w:hAnsiTheme="minorHAnsi" w:cstheme="minorHAnsi"/>
        </w:rPr>
        <w:t xml:space="preserve">. i </w:t>
      </w:r>
      <w:r w:rsidR="00356DD8" w:rsidRPr="00B26CA6">
        <w:rPr>
          <w:rFonts w:asciiTheme="minorHAnsi" w:hAnsiTheme="minorHAnsi" w:cstheme="minorHAnsi"/>
        </w:rPr>
        <w:fldChar w:fldCharType="begin"/>
      </w:r>
      <w:r w:rsidR="00356DD8" w:rsidRPr="00B26CA6">
        <w:rPr>
          <w:rFonts w:asciiTheme="minorHAnsi" w:hAnsiTheme="minorHAnsi" w:cstheme="minorHAnsi"/>
        </w:rPr>
        <w:instrText xml:space="preserve"> REF _Ref513457128 \r </w:instrText>
      </w:r>
      <w:r w:rsidR="00356DD8" w:rsidRPr="00B26CA6">
        <w:rPr>
          <w:rFonts w:asciiTheme="minorHAnsi" w:hAnsiTheme="minorHAnsi" w:cstheme="minorHAnsi"/>
        </w:rPr>
        <w:fldChar w:fldCharType="separate"/>
      </w:r>
      <w:r w:rsidR="001A481B">
        <w:rPr>
          <w:rFonts w:asciiTheme="minorHAnsi" w:hAnsiTheme="minorHAnsi" w:cstheme="minorHAnsi"/>
        </w:rPr>
        <w:t>3.2</w:t>
      </w:r>
      <w:r w:rsidR="00356DD8" w:rsidRPr="00B26CA6">
        <w:rPr>
          <w:rFonts w:asciiTheme="minorHAnsi" w:hAnsiTheme="minorHAnsi" w:cstheme="minorHAnsi"/>
        </w:rPr>
        <w:fldChar w:fldCharType="end"/>
      </w:r>
      <w:r w:rsidR="00356DD8" w:rsidRPr="00B26CA6">
        <w:rPr>
          <w:rFonts w:asciiTheme="minorHAnsi" w:hAnsiTheme="minorHAnsi" w:cstheme="minorHAnsi"/>
        </w:rPr>
        <w:t xml:space="preserve">. </w:t>
      </w:r>
      <w:r w:rsidRPr="00B26CA6">
        <w:rPr>
          <w:rFonts w:asciiTheme="minorHAnsi" w:hAnsiTheme="minorHAnsi" w:cstheme="minorHAnsi"/>
        </w:rPr>
        <w:t>odnose se i na subjekte na čiju se sposobnost gospodarski subjekt oslanja. Naručitelj će od gospodarskog subjekta zahtijevati da zamijeni subjekt na čiju se sposobnost oslonio radi dokazivanja kriterija za odabir,</w:t>
      </w:r>
      <w:r w:rsidR="001D3F93" w:rsidRPr="00B26CA6">
        <w:rPr>
          <w:rFonts w:asciiTheme="minorHAnsi" w:hAnsiTheme="minorHAnsi" w:cstheme="minorHAnsi"/>
        </w:rPr>
        <w:t xml:space="preserve"> </w:t>
      </w:r>
      <w:r w:rsidRPr="00B26CA6">
        <w:rPr>
          <w:rFonts w:asciiTheme="minorHAnsi" w:hAnsiTheme="minorHAnsi" w:cstheme="minorHAnsi"/>
        </w:rPr>
        <w:t>ako</w:t>
      </w:r>
      <w:r w:rsidR="001D3F93" w:rsidRPr="00B26CA6">
        <w:rPr>
          <w:rFonts w:asciiTheme="minorHAnsi" w:hAnsiTheme="minorHAnsi" w:cstheme="minorHAnsi"/>
        </w:rPr>
        <w:t xml:space="preserve"> </w:t>
      </w:r>
      <w:r w:rsidRPr="00B26CA6">
        <w:rPr>
          <w:rFonts w:asciiTheme="minorHAnsi" w:hAnsiTheme="minorHAnsi" w:cstheme="minorHAnsi"/>
        </w:rPr>
        <w:t>utvrdi da kod tog subjekta postoje osnove za isključenje.</w:t>
      </w:r>
    </w:p>
    <w:p w14:paraId="5423461B" w14:textId="46D25FC0" w:rsidR="00E564B2" w:rsidRPr="00B26CA6" w:rsidRDefault="00E564B2" w:rsidP="00746006">
      <w:pPr>
        <w:spacing w:line="276" w:lineRule="auto"/>
        <w:rPr>
          <w:rFonts w:asciiTheme="minorHAnsi" w:hAnsiTheme="minorHAnsi" w:cstheme="minorHAnsi"/>
          <w:b/>
        </w:rPr>
      </w:pPr>
      <w:r w:rsidRPr="00B26CA6">
        <w:rPr>
          <w:rFonts w:asciiTheme="minorHAnsi" w:hAnsiTheme="minorHAnsi" w:cstheme="minorHAnsi"/>
          <w:b/>
        </w:rPr>
        <w:t xml:space="preserve">Svi dokazi i dokumenti traženi </w:t>
      </w:r>
      <w:r w:rsidR="00F835E4" w:rsidRPr="00B26CA6">
        <w:rPr>
          <w:rFonts w:asciiTheme="minorHAnsi" w:hAnsiTheme="minorHAnsi" w:cstheme="minorHAnsi"/>
          <w:b/>
        </w:rPr>
        <w:t xml:space="preserve">u poglavlju </w:t>
      </w:r>
      <w:r w:rsidR="00356DD8" w:rsidRPr="00B26CA6">
        <w:rPr>
          <w:rFonts w:asciiTheme="minorHAnsi" w:hAnsiTheme="minorHAnsi" w:cstheme="minorHAnsi"/>
          <w:b/>
        </w:rPr>
        <w:fldChar w:fldCharType="begin"/>
      </w:r>
      <w:r w:rsidR="00356DD8" w:rsidRPr="00B26CA6">
        <w:rPr>
          <w:rFonts w:asciiTheme="minorHAnsi" w:hAnsiTheme="minorHAnsi" w:cstheme="minorHAnsi"/>
          <w:b/>
        </w:rPr>
        <w:instrText xml:space="preserve"> REF _Ref513457157 \r </w:instrText>
      </w:r>
      <w:r w:rsidR="00356DD8" w:rsidRPr="00B26CA6">
        <w:rPr>
          <w:rFonts w:asciiTheme="minorHAnsi" w:hAnsiTheme="minorHAnsi" w:cstheme="minorHAnsi"/>
          <w:b/>
        </w:rPr>
        <w:fldChar w:fldCharType="separate"/>
      </w:r>
      <w:r w:rsidR="001A481B">
        <w:rPr>
          <w:rFonts w:asciiTheme="minorHAnsi" w:hAnsiTheme="minorHAnsi" w:cstheme="minorHAnsi"/>
          <w:b/>
        </w:rPr>
        <w:t>3</w:t>
      </w:r>
      <w:r w:rsidR="00356DD8" w:rsidRPr="00B26CA6">
        <w:rPr>
          <w:rFonts w:asciiTheme="minorHAnsi" w:hAnsiTheme="minorHAnsi" w:cstheme="minorHAnsi"/>
          <w:b/>
        </w:rPr>
        <w:fldChar w:fldCharType="end"/>
      </w:r>
      <w:r w:rsidR="00F835E4" w:rsidRPr="00B26CA6">
        <w:rPr>
          <w:rFonts w:asciiTheme="minorHAnsi" w:hAnsiTheme="minorHAnsi" w:cstheme="minorHAnsi"/>
          <w:b/>
        </w:rPr>
        <w:t xml:space="preserve">. ove Dokumentacije o nabavi </w:t>
      </w:r>
      <w:r w:rsidRPr="00B26CA6">
        <w:rPr>
          <w:rFonts w:asciiTheme="minorHAnsi" w:hAnsiTheme="minorHAnsi" w:cstheme="minorHAnsi"/>
          <w:b/>
        </w:rPr>
        <w:t>mogu se dostaviti u neovjerenoj preslici.</w:t>
      </w:r>
    </w:p>
    <w:p w14:paraId="77F55285" w14:textId="2410CC36" w:rsidR="002662BE" w:rsidRPr="00B26CA6" w:rsidRDefault="005D0E82" w:rsidP="008A75EA">
      <w:pPr>
        <w:pStyle w:val="Naslov2"/>
      </w:pPr>
      <w:bookmarkStart w:id="135" w:name="_Toc18581021"/>
      <w:r w:rsidRPr="00B26CA6">
        <w:t>Odredbe o „samokorigiranju“</w:t>
      </w:r>
      <w:r w:rsidR="005335FB" w:rsidRPr="00B26CA6">
        <w:t xml:space="preserve"> </w:t>
      </w:r>
      <w:bookmarkEnd w:id="135"/>
    </w:p>
    <w:p w14:paraId="5547AFFD" w14:textId="10EF383C" w:rsidR="003C79CA" w:rsidRDefault="005335FB" w:rsidP="00746006">
      <w:pPr>
        <w:spacing w:line="276" w:lineRule="auto"/>
        <w:rPr>
          <w:rFonts w:asciiTheme="minorHAnsi" w:hAnsiTheme="minorHAnsi" w:cstheme="minorHAnsi"/>
        </w:rPr>
      </w:pPr>
      <w:r w:rsidRPr="00B26CA6">
        <w:rPr>
          <w:rFonts w:asciiTheme="minorHAnsi" w:hAnsiTheme="minorHAnsi" w:cstheme="minorHAnsi"/>
        </w:rPr>
        <w:t>Gospodarski subjekt kod kojeg su ostvarene osnove za isključen</w:t>
      </w:r>
      <w:r w:rsidR="00E564B2" w:rsidRPr="00B26CA6">
        <w:rPr>
          <w:rFonts w:asciiTheme="minorHAnsi" w:hAnsiTheme="minorHAnsi" w:cstheme="minorHAnsi"/>
        </w:rPr>
        <w:t xml:space="preserve">je iz točke </w:t>
      </w:r>
      <w:r w:rsidR="00356DD8" w:rsidRPr="00B26CA6">
        <w:rPr>
          <w:rFonts w:asciiTheme="minorHAnsi" w:hAnsiTheme="minorHAnsi" w:cstheme="minorHAnsi"/>
        </w:rPr>
        <w:fldChar w:fldCharType="begin"/>
      </w:r>
      <w:r w:rsidR="00356DD8" w:rsidRPr="00B26CA6">
        <w:rPr>
          <w:rFonts w:asciiTheme="minorHAnsi" w:hAnsiTheme="minorHAnsi" w:cstheme="minorHAnsi"/>
        </w:rPr>
        <w:instrText xml:space="preserve"> REF _Ref513456891 \r </w:instrText>
      </w:r>
      <w:r w:rsidR="00356DD8" w:rsidRPr="00B26CA6">
        <w:rPr>
          <w:rFonts w:asciiTheme="minorHAnsi" w:hAnsiTheme="minorHAnsi" w:cstheme="minorHAnsi"/>
        </w:rPr>
        <w:fldChar w:fldCharType="separate"/>
      </w:r>
      <w:r w:rsidR="001A481B">
        <w:rPr>
          <w:rFonts w:asciiTheme="minorHAnsi" w:hAnsiTheme="minorHAnsi" w:cstheme="minorHAnsi"/>
        </w:rPr>
        <w:t>3.1.1</w:t>
      </w:r>
      <w:r w:rsidR="00356DD8" w:rsidRPr="00B26CA6">
        <w:rPr>
          <w:rFonts w:asciiTheme="minorHAnsi" w:hAnsiTheme="minorHAnsi" w:cstheme="minorHAnsi"/>
        </w:rPr>
        <w:fldChar w:fldCharType="end"/>
      </w:r>
      <w:r w:rsidR="00AB6737" w:rsidRPr="00B26CA6">
        <w:rPr>
          <w:rFonts w:asciiTheme="minorHAnsi" w:hAnsiTheme="minorHAnsi" w:cstheme="minorHAnsi"/>
        </w:rPr>
        <w:t>.</w:t>
      </w:r>
      <w:r w:rsidR="00E564B2" w:rsidRPr="00B26CA6">
        <w:rPr>
          <w:rFonts w:asciiTheme="minorHAnsi" w:hAnsiTheme="minorHAnsi" w:cstheme="minorHAnsi"/>
        </w:rPr>
        <w:t xml:space="preserve"> i točke </w:t>
      </w:r>
      <w:r w:rsidR="00356DD8" w:rsidRPr="00B26CA6">
        <w:rPr>
          <w:rFonts w:asciiTheme="minorHAnsi" w:hAnsiTheme="minorHAnsi" w:cstheme="minorHAnsi"/>
        </w:rPr>
        <w:fldChar w:fldCharType="begin"/>
      </w:r>
      <w:r w:rsidR="00356DD8" w:rsidRPr="00B26CA6">
        <w:rPr>
          <w:rFonts w:asciiTheme="minorHAnsi" w:hAnsiTheme="minorHAnsi" w:cstheme="minorHAnsi"/>
        </w:rPr>
        <w:instrText xml:space="preserve"> REF _Ref513457190 \r </w:instrText>
      </w:r>
      <w:r w:rsidR="00356DD8" w:rsidRPr="00B26CA6">
        <w:rPr>
          <w:rFonts w:asciiTheme="minorHAnsi" w:hAnsiTheme="minorHAnsi" w:cstheme="minorHAnsi"/>
        </w:rPr>
        <w:fldChar w:fldCharType="separate"/>
      </w:r>
      <w:r w:rsidR="001A481B">
        <w:rPr>
          <w:rFonts w:asciiTheme="minorHAnsi" w:hAnsiTheme="minorHAnsi" w:cstheme="minorHAnsi"/>
        </w:rPr>
        <w:t>3.2</w:t>
      </w:r>
      <w:r w:rsidR="00356DD8" w:rsidRPr="00B26CA6">
        <w:rPr>
          <w:rFonts w:asciiTheme="minorHAnsi" w:hAnsiTheme="minorHAnsi" w:cstheme="minorHAnsi"/>
        </w:rPr>
        <w:fldChar w:fldCharType="end"/>
      </w:r>
      <w:r w:rsidR="00AB6737" w:rsidRPr="00B26CA6">
        <w:rPr>
          <w:rFonts w:asciiTheme="minorHAnsi" w:hAnsiTheme="minorHAnsi" w:cstheme="minorHAnsi"/>
        </w:rPr>
        <w:t>.</w:t>
      </w:r>
      <w:r w:rsidRPr="00B26CA6">
        <w:rPr>
          <w:rFonts w:asciiTheme="minorHAnsi" w:hAnsiTheme="minorHAnsi" w:cstheme="minorHAnsi"/>
        </w:rPr>
        <w:t xml:space="preserve"> ove Dokumentacije o nabavi, može Naručitelju</w:t>
      </w:r>
      <w:r w:rsidR="00997E8A">
        <w:rPr>
          <w:rFonts w:asciiTheme="minorHAnsi" w:hAnsiTheme="minorHAnsi" w:cstheme="minorHAnsi"/>
        </w:rPr>
        <w:t xml:space="preserve"> </w:t>
      </w:r>
      <w:r w:rsidRPr="00B26CA6">
        <w:rPr>
          <w:rFonts w:asciiTheme="minorHAnsi" w:hAnsiTheme="minorHAnsi" w:cstheme="minorHAnsi"/>
        </w:rPr>
        <w:t xml:space="preserve">dostaviti dokaze o mjerama koje je poduzeo kako bi dokazao svoju pouzdanost bez obzira na postojanje relevantne osnove za isključenje („samokorigiranje“). </w:t>
      </w:r>
    </w:p>
    <w:p w14:paraId="1C2414DD" w14:textId="77777777" w:rsidR="00997E8A" w:rsidRDefault="00997E8A" w:rsidP="00997E8A">
      <w:pPr>
        <w:rPr>
          <w:rFonts w:ascii="Calibri" w:hAnsi="Calibri" w:cs="Calibri"/>
        </w:rPr>
      </w:pPr>
      <w:bookmarkStart w:id="136" w:name="_Hlk8807833"/>
      <w:r>
        <w:rPr>
          <w:rFonts w:ascii="Calibri" w:hAnsi="Calibri" w:cs="Calibri"/>
        </w:rPr>
        <w:t>U tu svrhu, gospodarski subjekt u ponudi dostavlja:</w:t>
      </w:r>
    </w:p>
    <w:p w14:paraId="2F412F3D" w14:textId="360957B9" w:rsidR="00997E8A" w:rsidRPr="00FC7E63" w:rsidRDefault="00997E8A" w:rsidP="00997E8A">
      <w:pPr>
        <w:pStyle w:val="Odlomakpopisa"/>
        <w:numPr>
          <w:ilvl w:val="0"/>
          <w:numId w:val="48"/>
        </w:numPr>
        <w:autoSpaceDE w:val="0"/>
        <w:autoSpaceDN w:val="0"/>
        <w:adjustRightInd w:val="0"/>
        <w:rPr>
          <w:rFonts w:ascii="Calibri" w:hAnsi="Calibri" w:cs="Calibri"/>
          <w:b/>
          <w:i/>
          <w:spacing w:val="-1"/>
          <w:szCs w:val="20"/>
        </w:rPr>
      </w:pPr>
      <w:r w:rsidRPr="00FC7E63">
        <w:rPr>
          <w:rFonts w:ascii="Calibri" w:hAnsi="Calibri" w:cs="Calibri"/>
          <w:b/>
          <w:i/>
          <w:spacing w:val="-1"/>
          <w:szCs w:val="20"/>
        </w:rPr>
        <w:t xml:space="preserve">ispunjeni elektronički obrazac Europske jedinstvene dokumentacije o nabavi (dalje: eESPD) (Dio III. Osnove za isključenje, Odjeljak A: Osnove povezane s kaznenim presudama i Odjeljak C: Osnove povezane s insolventnošću, sukobima interesa ili poslovnim prekršajem – u dijelu koji se odnosi na ostale osnove za isključenje </w:t>
      </w:r>
      <w:r w:rsidRPr="00997E8A">
        <w:rPr>
          <w:rFonts w:ascii="Calibri" w:hAnsi="Calibri" w:cs="Calibri"/>
          <w:b/>
          <w:i/>
          <w:spacing w:val="-1"/>
          <w:szCs w:val="20"/>
        </w:rPr>
        <w:t xml:space="preserve">navedene </w:t>
      </w:r>
      <w:r w:rsidRPr="00997E8A">
        <w:rPr>
          <w:rFonts w:asciiTheme="minorHAnsi" w:hAnsiTheme="minorHAnsi" w:cstheme="minorHAnsi"/>
          <w:b/>
          <w:i/>
        </w:rPr>
        <w:t xml:space="preserve">i točki </w:t>
      </w:r>
      <w:r w:rsidRPr="00997E8A">
        <w:rPr>
          <w:rFonts w:asciiTheme="minorHAnsi" w:hAnsiTheme="minorHAnsi" w:cstheme="minorHAnsi"/>
          <w:b/>
          <w:i/>
        </w:rPr>
        <w:fldChar w:fldCharType="begin"/>
      </w:r>
      <w:r w:rsidRPr="00997E8A">
        <w:rPr>
          <w:rFonts w:asciiTheme="minorHAnsi" w:hAnsiTheme="minorHAnsi" w:cstheme="minorHAnsi"/>
          <w:b/>
          <w:i/>
        </w:rPr>
        <w:instrText xml:space="preserve"> REF _Ref513457190 \r  \* MERGEFORMAT </w:instrText>
      </w:r>
      <w:r w:rsidRPr="00997E8A">
        <w:rPr>
          <w:rFonts w:asciiTheme="minorHAnsi" w:hAnsiTheme="minorHAnsi" w:cstheme="minorHAnsi"/>
          <w:b/>
          <w:i/>
        </w:rPr>
        <w:fldChar w:fldCharType="separate"/>
      </w:r>
      <w:r w:rsidRPr="00997E8A">
        <w:rPr>
          <w:rFonts w:asciiTheme="minorHAnsi" w:hAnsiTheme="minorHAnsi" w:cstheme="minorHAnsi"/>
          <w:b/>
          <w:i/>
        </w:rPr>
        <w:t>3.2</w:t>
      </w:r>
      <w:r w:rsidRPr="00997E8A">
        <w:rPr>
          <w:rFonts w:asciiTheme="minorHAnsi" w:hAnsiTheme="minorHAnsi" w:cstheme="minorHAnsi"/>
          <w:b/>
          <w:i/>
        </w:rPr>
        <w:fldChar w:fldCharType="end"/>
      </w:r>
      <w:r w:rsidRPr="00997E8A">
        <w:rPr>
          <w:rFonts w:asciiTheme="minorHAnsi" w:hAnsiTheme="minorHAnsi" w:cstheme="minorHAnsi"/>
          <w:b/>
          <w:i/>
        </w:rPr>
        <w:t>.</w:t>
      </w:r>
      <w:r w:rsidRPr="00997E8A">
        <w:rPr>
          <w:rFonts w:ascii="Calibri" w:hAnsi="Calibri" w:cs="Calibri"/>
          <w:b/>
          <w:i/>
          <w:spacing w:val="-1"/>
          <w:szCs w:val="20"/>
        </w:rPr>
        <w:t>)</w:t>
      </w:r>
      <w:r w:rsidRPr="00FC7E63">
        <w:rPr>
          <w:rFonts w:ascii="Calibri" w:hAnsi="Calibri" w:cs="Calibri"/>
          <w:b/>
          <w:i/>
          <w:spacing w:val="-1"/>
          <w:szCs w:val="20"/>
        </w:rPr>
        <w:t xml:space="preserve"> za sve gospodarske subjekte u ponudi.</w:t>
      </w:r>
    </w:p>
    <w:p w14:paraId="72BDFF8A" w14:textId="1F8E78B2" w:rsidR="00997E8A" w:rsidRDefault="00997E8A" w:rsidP="00997E8A">
      <w:pPr>
        <w:rPr>
          <w:rFonts w:ascii="Calibri" w:hAnsi="Calibri" w:cs="Calibri"/>
        </w:rPr>
      </w:pPr>
      <w:r w:rsidRPr="003703CF">
        <w:rPr>
          <w:rFonts w:ascii="Calibri" w:hAnsi="Calibri" w:cs="Calibri"/>
        </w:rPr>
        <w:t>Naručitelj može prije donošenja odluke, od ponuditelja koji je podnio ekonomski najpovoljniju ponudu, ako je primjenjivo zatražiti da u roku ne kraćem od pet dana, dostavi dokumente, kojima dokazuje istinitost podataka navedenih u ESPD obrascu odnosno dostavi dokaze o mjerama koje je poduzeo kako bi dokazao svoju pouzdanost bez obzira na postojanje relevantne osnove za isključenje („samokorigiranje“).</w:t>
      </w:r>
      <w:bookmarkEnd w:id="136"/>
    </w:p>
    <w:p w14:paraId="278C58C4" w14:textId="77777777" w:rsidR="00997E8A" w:rsidRDefault="00997E8A" w:rsidP="00997E8A">
      <w:pPr>
        <w:spacing w:line="276" w:lineRule="auto"/>
        <w:rPr>
          <w:rFonts w:asciiTheme="minorHAnsi" w:hAnsiTheme="minorHAnsi" w:cstheme="minorHAnsi"/>
        </w:rPr>
      </w:pPr>
      <w:r w:rsidRPr="00B26CA6">
        <w:rPr>
          <w:rFonts w:asciiTheme="minorHAnsi" w:hAnsiTheme="minorHAnsi" w:cstheme="minorHAnsi"/>
        </w:rPr>
        <w:t xml:space="preserve">Poduzimanje mjera iz prethodne točke gospodarski subjekt dokazuje: </w:t>
      </w:r>
    </w:p>
    <w:p w14:paraId="3A376D27" w14:textId="37FDEFBA" w:rsidR="00E331D4" w:rsidRPr="00B26CA6" w:rsidRDefault="005335FB" w:rsidP="00800095">
      <w:pPr>
        <w:pStyle w:val="Odlomakpopisa"/>
        <w:numPr>
          <w:ilvl w:val="3"/>
          <w:numId w:val="73"/>
        </w:numPr>
        <w:ind w:left="993"/>
        <w:rPr>
          <w:rFonts w:asciiTheme="minorHAnsi" w:hAnsiTheme="minorHAnsi" w:cstheme="minorHAnsi"/>
        </w:rPr>
      </w:pPr>
      <w:r w:rsidRPr="00B26CA6">
        <w:rPr>
          <w:rFonts w:asciiTheme="minorHAnsi" w:hAnsiTheme="minorHAnsi" w:cstheme="minorHAnsi"/>
        </w:rPr>
        <w:t xml:space="preserve">plaćanjem naknade štete ili poduzimanjem drugih odgovarajućih mjera u cilju plaćanja naknade štete prouzročene kaznenim djelom ili propustom, </w:t>
      </w:r>
    </w:p>
    <w:p w14:paraId="7B634EC0" w14:textId="774A9A6B" w:rsidR="00E331D4" w:rsidRPr="00B26CA6" w:rsidRDefault="005335FB" w:rsidP="00800095">
      <w:pPr>
        <w:pStyle w:val="Odlomakpopisa"/>
        <w:numPr>
          <w:ilvl w:val="3"/>
          <w:numId w:val="73"/>
        </w:numPr>
        <w:ind w:left="993"/>
        <w:rPr>
          <w:rFonts w:asciiTheme="minorHAnsi" w:hAnsiTheme="minorHAnsi" w:cstheme="minorHAnsi"/>
        </w:rPr>
      </w:pPr>
      <w:r w:rsidRPr="00B26CA6">
        <w:rPr>
          <w:rFonts w:asciiTheme="minorHAnsi" w:hAnsiTheme="minorHAnsi" w:cstheme="minorHAnsi"/>
        </w:rPr>
        <w:t xml:space="preserve">aktivnom suradnjom s nadležnim istražnim tijelima radi potpunog razjašnjenja činjenica i okolnosti u vezi s kaznenim djelom ili propustom, </w:t>
      </w:r>
    </w:p>
    <w:p w14:paraId="2BD116EF" w14:textId="798E945D" w:rsidR="00E331D4" w:rsidRPr="00B26CA6" w:rsidRDefault="005335FB" w:rsidP="00800095">
      <w:pPr>
        <w:pStyle w:val="Odlomakpopisa"/>
        <w:numPr>
          <w:ilvl w:val="3"/>
          <w:numId w:val="73"/>
        </w:numPr>
        <w:spacing w:after="240"/>
        <w:ind w:left="993"/>
        <w:rPr>
          <w:rFonts w:asciiTheme="minorHAnsi" w:hAnsiTheme="minorHAnsi" w:cstheme="minorHAnsi"/>
        </w:rPr>
      </w:pPr>
      <w:r w:rsidRPr="00B26CA6">
        <w:rPr>
          <w:rFonts w:asciiTheme="minorHAnsi" w:hAnsiTheme="minorHAnsi" w:cstheme="minorHAnsi"/>
        </w:rPr>
        <w:lastRenderedPageBreak/>
        <w:t xml:space="preserve">odgovarajućim tehničkim, organizacijskim i kadrovskim mjerama radi sprječavanja daljnjih kaznenih djela ili propusta. </w:t>
      </w:r>
    </w:p>
    <w:p w14:paraId="0F6999FB" w14:textId="77777777" w:rsidR="007C1589" w:rsidRPr="00B26CA6" w:rsidRDefault="007C1589" w:rsidP="00746006">
      <w:pPr>
        <w:spacing w:line="276" w:lineRule="auto"/>
        <w:rPr>
          <w:rFonts w:asciiTheme="minorHAnsi" w:hAnsiTheme="minorHAnsi" w:cstheme="minorHAnsi"/>
        </w:rPr>
      </w:pPr>
      <w:r w:rsidRPr="00B26CA6">
        <w:rPr>
          <w:rFonts w:asciiTheme="minorHAnsi" w:hAnsiTheme="minorHAnsi" w:cstheme="minorHAnsi"/>
        </w:rPr>
        <w:t>Mjere koje je poduzeo gospodarski subjekt ocjenjuju se uzimajući u obzir težinu i posebne okolnosti kaznenog djela ili propusta te je obvezan obrazložiti razloge prihvaćanja ili neprihvaćanja mjera.</w:t>
      </w:r>
    </w:p>
    <w:p w14:paraId="6144ECC7" w14:textId="77777777" w:rsidR="007C1589" w:rsidRPr="00B26CA6" w:rsidRDefault="007C1589" w:rsidP="00746006">
      <w:pPr>
        <w:spacing w:line="276" w:lineRule="auto"/>
        <w:rPr>
          <w:rFonts w:asciiTheme="minorHAnsi" w:hAnsiTheme="minorHAnsi" w:cstheme="minorHAnsi"/>
        </w:rPr>
      </w:pPr>
      <w:r w:rsidRPr="00B26CA6">
        <w:rPr>
          <w:rFonts w:asciiTheme="minorHAnsi" w:hAnsiTheme="minorHAnsi" w:cstheme="minorHAnsi"/>
        </w:rPr>
        <w:t>Javni naručitelj neće isključiti gospodarskog subjekta iz postupka javne nabave ako je ocijenjeno da su poduzete mjere primjerene.</w:t>
      </w:r>
    </w:p>
    <w:p w14:paraId="2C3C69C8" w14:textId="77777777" w:rsidR="00E331D4" w:rsidRPr="00B26CA6" w:rsidRDefault="005335FB" w:rsidP="00746006">
      <w:pPr>
        <w:spacing w:line="276" w:lineRule="auto"/>
        <w:rPr>
          <w:rFonts w:asciiTheme="minorHAnsi" w:hAnsiTheme="minorHAnsi" w:cstheme="minorHAnsi"/>
        </w:rPr>
      </w:pPr>
      <w:r w:rsidRPr="00B26CA6">
        <w:rPr>
          <w:rFonts w:asciiTheme="minorHAnsi" w:hAnsiTheme="minorHAnsi" w:cstheme="minorHAnsi"/>
        </w:rPr>
        <w:t xml:space="preserve">Gospodarski subjekt kojem je pravomoćnom presudom određena zabrana sudjelovanja u postupcima javne nabave ili postupcima davanja koncesija na određeno vrijeme nema pravo korištenja mogućnosti dostavljanja dokaza o mjerama koje je poduzeo kako bi dokazao svoju pouzdanost bez obzira na postojanje relevantne osnove za isključenje, sve do isteka roka zabrane u državi u kojoj je presuda na snazi. </w:t>
      </w:r>
    </w:p>
    <w:p w14:paraId="24B2EF2E" w14:textId="5D92DD06" w:rsidR="00E331D4" w:rsidRPr="00B26CA6" w:rsidRDefault="005335FB" w:rsidP="00746006">
      <w:pPr>
        <w:spacing w:line="276" w:lineRule="auto"/>
        <w:rPr>
          <w:rFonts w:asciiTheme="minorHAnsi" w:hAnsiTheme="minorHAnsi" w:cstheme="minorHAnsi"/>
        </w:rPr>
      </w:pPr>
      <w:r w:rsidRPr="00B26CA6">
        <w:rPr>
          <w:rFonts w:asciiTheme="minorHAnsi" w:hAnsiTheme="minorHAnsi" w:cstheme="minorHAnsi"/>
        </w:rPr>
        <w:t xml:space="preserve">Razdoblje isključenja gospodarskog subjekta kod kojeg su ostvarene osnove za isključenje iz točke </w:t>
      </w:r>
      <w:r w:rsidR="00356DD8" w:rsidRPr="00B26CA6">
        <w:rPr>
          <w:rFonts w:asciiTheme="minorHAnsi" w:hAnsiTheme="minorHAnsi" w:cstheme="minorHAnsi"/>
        </w:rPr>
        <w:fldChar w:fldCharType="begin"/>
      </w:r>
      <w:r w:rsidR="00356DD8" w:rsidRPr="00B26CA6">
        <w:rPr>
          <w:rFonts w:asciiTheme="minorHAnsi" w:hAnsiTheme="minorHAnsi" w:cstheme="minorHAnsi"/>
        </w:rPr>
        <w:instrText xml:space="preserve"> REF _Ref513456891 \r </w:instrText>
      </w:r>
      <w:r w:rsidR="00356DD8" w:rsidRPr="00B26CA6">
        <w:rPr>
          <w:rFonts w:asciiTheme="minorHAnsi" w:hAnsiTheme="minorHAnsi" w:cstheme="minorHAnsi"/>
        </w:rPr>
        <w:fldChar w:fldCharType="separate"/>
      </w:r>
      <w:r w:rsidR="001A481B">
        <w:rPr>
          <w:rFonts w:asciiTheme="minorHAnsi" w:hAnsiTheme="minorHAnsi" w:cstheme="minorHAnsi"/>
        </w:rPr>
        <w:t>3.1.1</w:t>
      </w:r>
      <w:r w:rsidR="00356DD8" w:rsidRPr="00B26CA6">
        <w:rPr>
          <w:rFonts w:asciiTheme="minorHAnsi" w:hAnsiTheme="minorHAnsi" w:cstheme="minorHAnsi"/>
        </w:rPr>
        <w:fldChar w:fldCharType="end"/>
      </w:r>
      <w:r w:rsidRPr="00B26CA6">
        <w:rPr>
          <w:rFonts w:asciiTheme="minorHAnsi" w:hAnsiTheme="minorHAnsi" w:cstheme="minorHAnsi"/>
        </w:rPr>
        <w:t xml:space="preserve"> ove Dokumentacije o nabavi iz postupka javne nabave je </w:t>
      </w:r>
      <w:r w:rsidRPr="00B26CA6">
        <w:rPr>
          <w:rFonts w:asciiTheme="minorHAnsi" w:hAnsiTheme="minorHAnsi" w:cstheme="minorHAnsi"/>
          <w:b/>
        </w:rPr>
        <w:t>pet godina</w:t>
      </w:r>
      <w:r w:rsidRPr="00B26CA6">
        <w:rPr>
          <w:rFonts w:asciiTheme="minorHAnsi" w:hAnsiTheme="minorHAnsi" w:cstheme="minorHAnsi"/>
        </w:rPr>
        <w:t xml:space="preserve"> od dana pravomoćnosti presude, osim ako pravomoćnom presudom nije određeno drukčije. </w:t>
      </w:r>
    </w:p>
    <w:p w14:paraId="7F8E8329" w14:textId="2FAF2768" w:rsidR="00041DA3" w:rsidRPr="00B26CA6" w:rsidRDefault="005335FB" w:rsidP="00746006">
      <w:pPr>
        <w:spacing w:line="276" w:lineRule="auto"/>
        <w:rPr>
          <w:rFonts w:asciiTheme="minorHAnsi" w:hAnsiTheme="minorHAnsi" w:cstheme="minorHAnsi"/>
        </w:rPr>
      </w:pPr>
      <w:r w:rsidRPr="00B26CA6">
        <w:rPr>
          <w:rFonts w:asciiTheme="minorHAnsi" w:hAnsiTheme="minorHAnsi" w:cstheme="minorHAnsi"/>
        </w:rPr>
        <w:t>Razdoblje isključenja gospodarskog subjekta kod kojeg su ostvarene osno</w:t>
      </w:r>
      <w:r w:rsidR="009D21BD" w:rsidRPr="00B26CA6">
        <w:rPr>
          <w:rFonts w:asciiTheme="minorHAnsi" w:hAnsiTheme="minorHAnsi" w:cstheme="minorHAnsi"/>
        </w:rPr>
        <w:t xml:space="preserve">ve za isključenje iz točke </w:t>
      </w:r>
      <w:r w:rsidR="00356DD8" w:rsidRPr="00B26CA6">
        <w:rPr>
          <w:rFonts w:asciiTheme="minorHAnsi" w:hAnsiTheme="minorHAnsi" w:cstheme="minorHAnsi"/>
        </w:rPr>
        <w:fldChar w:fldCharType="begin"/>
      </w:r>
      <w:r w:rsidR="00356DD8" w:rsidRPr="00B26CA6">
        <w:rPr>
          <w:rFonts w:asciiTheme="minorHAnsi" w:hAnsiTheme="minorHAnsi" w:cstheme="minorHAnsi"/>
        </w:rPr>
        <w:instrText xml:space="preserve"> REF _Ref513457221 \r </w:instrText>
      </w:r>
      <w:r w:rsidR="00356DD8" w:rsidRPr="00B26CA6">
        <w:rPr>
          <w:rFonts w:asciiTheme="minorHAnsi" w:hAnsiTheme="minorHAnsi" w:cstheme="minorHAnsi"/>
        </w:rPr>
        <w:fldChar w:fldCharType="separate"/>
      </w:r>
      <w:r w:rsidR="001A481B">
        <w:rPr>
          <w:rFonts w:asciiTheme="minorHAnsi" w:hAnsiTheme="minorHAnsi" w:cstheme="minorHAnsi"/>
        </w:rPr>
        <w:t>3.2</w:t>
      </w:r>
      <w:r w:rsidR="00356DD8" w:rsidRPr="00B26CA6">
        <w:rPr>
          <w:rFonts w:asciiTheme="minorHAnsi" w:hAnsiTheme="minorHAnsi" w:cstheme="minorHAnsi"/>
        </w:rPr>
        <w:fldChar w:fldCharType="end"/>
      </w:r>
      <w:r w:rsidRPr="00B26CA6">
        <w:rPr>
          <w:rFonts w:asciiTheme="minorHAnsi" w:hAnsiTheme="minorHAnsi" w:cstheme="minorHAnsi"/>
        </w:rPr>
        <w:t xml:space="preserve"> ove Dokumentacije o nabavi iz postupka javne nabave je </w:t>
      </w:r>
      <w:r w:rsidRPr="00B26CA6">
        <w:rPr>
          <w:rFonts w:asciiTheme="minorHAnsi" w:hAnsiTheme="minorHAnsi" w:cstheme="minorHAnsi"/>
          <w:b/>
        </w:rPr>
        <w:t>dvije godine</w:t>
      </w:r>
      <w:r w:rsidRPr="00B26CA6">
        <w:rPr>
          <w:rFonts w:asciiTheme="minorHAnsi" w:hAnsiTheme="minorHAnsi" w:cstheme="minorHAnsi"/>
        </w:rPr>
        <w:t xml:space="preserve"> od dana dotičnog događaja.</w:t>
      </w:r>
    </w:p>
    <w:p w14:paraId="46329692" w14:textId="29355738" w:rsidR="007C1589" w:rsidRPr="00B26CA6" w:rsidRDefault="00041DA3" w:rsidP="00746006">
      <w:pPr>
        <w:spacing w:before="0" w:after="0" w:line="276" w:lineRule="auto"/>
        <w:rPr>
          <w:rFonts w:asciiTheme="minorHAnsi" w:hAnsiTheme="minorHAnsi" w:cstheme="minorHAnsi"/>
        </w:rPr>
      </w:pPr>
      <w:r w:rsidRPr="00B26CA6">
        <w:rPr>
          <w:rFonts w:asciiTheme="minorHAnsi" w:hAnsiTheme="minorHAnsi" w:cstheme="minorHAnsi"/>
        </w:rPr>
        <w:br w:type="page"/>
      </w:r>
    </w:p>
    <w:p w14:paraId="194AB8BA" w14:textId="6130805C" w:rsidR="00991231" w:rsidRPr="00B26CA6" w:rsidRDefault="003B3A64" w:rsidP="00855AC8">
      <w:pPr>
        <w:pStyle w:val="Naslov1"/>
      </w:pPr>
      <w:bookmarkStart w:id="137" w:name="_Toc18581022"/>
      <w:r w:rsidRPr="00B26CA6">
        <w:rPr>
          <w:rStyle w:val="Stil1Char"/>
          <w:b/>
        </w:rPr>
        <w:lastRenderedPageBreak/>
        <w:t>KRITERIJI ZA ODABIR GOSPODARSKOG SUBJEKTA (UVJETI SPOSOBNOSTI</w:t>
      </w:r>
      <w:r w:rsidRPr="00B26CA6">
        <w:t>)</w:t>
      </w:r>
      <w:bookmarkEnd w:id="137"/>
    </w:p>
    <w:p w14:paraId="377FDCD6" w14:textId="0D21804A" w:rsidR="00E564B2" w:rsidRPr="00B26CA6" w:rsidRDefault="00E564B2" w:rsidP="00746006">
      <w:pPr>
        <w:spacing w:line="276" w:lineRule="auto"/>
        <w:rPr>
          <w:rFonts w:asciiTheme="minorHAnsi" w:hAnsiTheme="minorHAnsi" w:cstheme="minorHAnsi"/>
          <w:lang w:eastAsia="en-GB"/>
        </w:rPr>
      </w:pPr>
      <w:r w:rsidRPr="00B26CA6">
        <w:rPr>
          <w:rFonts w:asciiTheme="minorHAnsi" w:hAnsiTheme="minorHAnsi" w:cstheme="minorHAnsi"/>
          <w:lang w:eastAsia="en-GB"/>
        </w:rPr>
        <w:t xml:space="preserve">Gospodarski subjekti u ovom postupku javne nabave u svojim ponudama dostavljaju </w:t>
      </w:r>
      <w:r w:rsidR="00AB6737" w:rsidRPr="00B26CA6">
        <w:rPr>
          <w:rFonts w:asciiTheme="minorHAnsi" w:hAnsiTheme="minorHAnsi" w:cstheme="minorHAnsi"/>
          <w:lang w:eastAsia="en-GB"/>
        </w:rPr>
        <w:t xml:space="preserve">eESPD </w:t>
      </w:r>
      <w:r w:rsidRPr="00B26CA6">
        <w:rPr>
          <w:rFonts w:asciiTheme="minorHAnsi" w:hAnsiTheme="minorHAnsi" w:cstheme="minorHAnsi"/>
          <w:lang w:eastAsia="en-GB"/>
        </w:rPr>
        <w:t>koja se sastoji od ažurirane osobne izjave gospodarskog subjekta kao preliminarnog dokaza kojim se zamjenjuju potvrde koje izdaju tijela javne vlasti ili treće osobe.</w:t>
      </w:r>
    </w:p>
    <w:p w14:paraId="69DD5EF3" w14:textId="77777777" w:rsidR="00533ED9" w:rsidRPr="00B26CA6" w:rsidRDefault="00533ED9" w:rsidP="00746006">
      <w:pPr>
        <w:spacing w:line="276" w:lineRule="auto"/>
        <w:rPr>
          <w:rFonts w:asciiTheme="minorHAnsi" w:hAnsiTheme="minorHAnsi" w:cstheme="minorHAnsi"/>
          <w:lang w:eastAsia="en-GB"/>
        </w:rPr>
      </w:pPr>
      <w:r w:rsidRPr="00B26CA6">
        <w:rPr>
          <w:rFonts w:asciiTheme="minorHAnsi" w:hAnsiTheme="minorHAnsi" w:cstheme="minorHAnsi"/>
          <w:lang w:eastAsia="en-GB"/>
        </w:rPr>
        <w:t>Naručitelj kao uvjete sposobnosti gospodarskog subjekta u ovom postupku javne nabave određuje slijedeće kriterije za odabir:</w:t>
      </w:r>
    </w:p>
    <w:p w14:paraId="6C90720E" w14:textId="1F9FA5C1" w:rsidR="00533ED9" w:rsidRPr="00B26CA6" w:rsidRDefault="00533ED9" w:rsidP="0084060F">
      <w:pPr>
        <w:pStyle w:val="Odlomakpopisa"/>
        <w:numPr>
          <w:ilvl w:val="0"/>
          <w:numId w:val="54"/>
        </w:numPr>
        <w:spacing w:before="0" w:after="0"/>
        <w:ind w:left="714" w:hanging="357"/>
        <w:rPr>
          <w:rFonts w:asciiTheme="minorHAnsi" w:hAnsiTheme="minorHAnsi" w:cstheme="minorHAnsi"/>
          <w:lang w:eastAsia="en-GB"/>
        </w:rPr>
      </w:pPr>
      <w:r w:rsidRPr="00B26CA6">
        <w:rPr>
          <w:rFonts w:asciiTheme="minorHAnsi" w:hAnsiTheme="minorHAnsi" w:cstheme="minorHAnsi"/>
          <w:lang w:eastAsia="en-GB"/>
        </w:rPr>
        <w:t>sposobnost za obavljanje profesionalne djelatnosti,</w:t>
      </w:r>
    </w:p>
    <w:p w14:paraId="7C7484DC" w14:textId="17855FE0" w:rsidR="00533ED9" w:rsidRPr="00B26CA6" w:rsidRDefault="00533ED9" w:rsidP="0084060F">
      <w:pPr>
        <w:pStyle w:val="Odlomakpopisa"/>
        <w:numPr>
          <w:ilvl w:val="0"/>
          <w:numId w:val="54"/>
        </w:numPr>
        <w:spacing w:before="0" w:after="0"/>
        <w:ind w:left="714" w:hanging="357"/>
        <w:rPr>
          <w:rFonts w:asciiTheme="minorHAnsi" w:hAnsiTheme="minorHAnsi" w:cstheme="minorHAnsi"/>
          <w:lang w:eastAsia="en-GB"/>
        </w:rPr>
      </w:pPr>
      <w:r w:rsidRPr="00B26CA6">
        <w:rPr>
          <w:rFonts w:asciiTheme="minorHAnsi" w:hAnsiTheme="minorHAnsi" w:cstheme="minorHAnsi"/>
          <w:lang w:eastAsia="en-GB"/>
        </w:rPr>
        <w:t>ekonomsku i financijsku sposobnost,</w:t>
      </w:r>
    </w:p>
    <w:p w14:paraId="1D19DCD7" w14:textId="4F9ECD13" w:rsidR="00533ED9" w:rsidRPr="00B26CA6" w:rsidRDefault="00533ED9" w:rsidP="0084060F">
      <w:pPr>
        <w:pStyle w:val="Odlomakpopisa"/>
        <w:numPr>
          <w:ilvl w:val="0"/>
          <w:numId w:val="54"/>
        </w:numPr>
        <w:spacing w:before="0"/>
        <w:ind w:left="714" w:hanging="357"/>
        <w:rPr>
          <w:rFonts w:asciiTheme="minorHAnsi" w:hAnsiTheme="minorHAnsi" w:cstheme="minorHAnsi"/>
          <w:lang w:eastAsia="en-GB"/>
        </w:rPr>
      </w:pPr>
      <w:r w:rsidRPr="00B26CA6">
        <w:rPr>
          <w:rFonts w:asciiTheme="minorHAnsi" w:hAnsiTheme="minorHAnsi" w:cstheme="minorHAnsi"/>
          <w:lang w:eastAsia="en-GB"/>
        </w:rPr>
        <w:t>tehničku i stručnu sposobnost.</w:t>
      </w:r>
    </w:p>
    <w:p w14:paraId="4FACD42A" w14:textId="4213A30B" w:rsidR="003F2795" w:rsidRPr="00B26CA6" w:rsidRDefault="00533ED9" w:rsidP="008A75EA">
      <w:pPr>
        <w:pStyle w:val="Naslov2"/>
      </w:pPr>
      <w:bookmarkStart w:id="138" w:name="_Ref513457401"/>
      <w:bookmarkStart w:id="139" w:name="_Toc18581023"/>
      <w:r w:rsidRPr="00B26CA6">
        <w:t>Uvjeti</w:t>
      </w:r>
      <w:r w:rsidR="00E564B2" w:rsidRPr="00B26CA6">
        <w:t xml:space="preserve"> </w:t>
      </w:r>
      <w:r w:rsidRPr="00B26CA6">
        <w:t>s</w:t>
      </w:r>
      <w:r w:rsidR="00991231" w:rsidRPr="00B26CA6">
        <w:t>posobnost</w:t>
      </w:r>
      <w:r w:rsidRPr="00B26CA6">
        <w:t>i</w:t>
      </w:r>
      <w:r w:rsidR="00991231" w:rsidRPr="00B26CA6">
        <w:t xml:space="preserve"> za obavl</w:t>
      </w:r>
      <w:r w:rsidR="00FA19F9" w:rsidRPr="00B26CA6">
        <w:t>janje profesionalne djelatnosti</w:t>
      </w:r>
      <w:bookmarkEnd w:id="138"/>
      <w:bookmarkEnd w:id="139"/>
    </w:p>
    <w:p w14:paraId="08E4935A" w14:textId="61F90EB7" w:rsidR="00533ED9" w:rsidRPr="00B26CA6" w:rsidRDefault="00533ED9" w:rsidP="00746006">
      <w:pPr>
        <w:spacing w:line="276" w:lineRule="auto"/>
        <w:rPr>
          <w:rFonts w:asciiTheme="minorHAnsi" w:hAnsiTheme="minorHAnsi" w:cstheme="minorHAnsi"/>
          <w:lang w:eastAsia="en-GB"/>
        </w:rPr>
      </w:pPr>
      <w:r w:rsidRPr="00B26CA6">
        <w:rPr>
          <w:rFonts w:asciiTheme="minorHAnsi" w:hAnsiTheme="minorHAnsi" w:cstheme="minorHAnsi"/>
          <w:lang w:eastAsia="en-GB"/>
        </w:rPr>
        <w:t>Naručitelj je u ovoj Dokumentaciji o nabavi odredio minimalne uvjete za obavljanje profesionalne djelatnosti kojima se osigurava da gospodarski subjekti imaju sposobnost za obavljanje profesionalne djelatnosti potrebne za izvršenje ugovora o javnoj nabavi.</w:t>
      </w:r>
    </w:p>
    <w:p w14:paraId="33B2686C" w14:textId="650FCAD0" w:rsidR="00533ED9" w:rsidRPr="00B26CA6" w:rsidRDefault="00533ED9" w:rsidP="00746006">
      <w:pPr>
        <w:spacing w:line="276" w:lineRule="auto"/>
        <w:rPr>
          <w:rFonts w:asciiTheme="minorHAnsi" w:hAnsiTheme="minorHAnsi" w:cstheme="minorHAnsi"/>
          <w:lang w:eastAsia="en-GB"/>
        </w:rPr>
      </w:pPr>
      <w:r w:rsidRPr="00B26CA6">
        <w:rPr>
          <w:rFonts w:asciiTheme="minorHAnsi" w:hAnsiTheme="minorHAnsi" w:cstheme="minorHAnsi"/>
          <w:lang w:eastAsia="en-GB"/>
        </w:rPr>
        <w:t>Svi uvjeti za obavljanje profesionalne djelatnosti su vezani uz predmet nabave i razmjerni predmetu nabave. U nastavku se navode uvjeti sposobnosti za obavljanje profesionalne djelatnosti.</w:t>
      </w:r>
    </w:p>
    <w:p w14:paraId="0337BEF6" w14:textId="527D67A2" w:rsidR="00991231" w:rsidRPr="00B26CA6" w:rsidRDefault="00991231" w:rsidP="00D34BC4">
      <w:pPr>
        <w:pStyle w:val="Naslov3"/>
        <w:ind w:left="851"/>
        <w:rPr>
          <w:rFonts w:asciiTheme="minorHAnsi" w:hAnsiTheme="minorHAnsi" w:cstheme="minorHAnsi"/>
          <w:lang w:val="hr-HR"/>
        </w:rPr>
      </w:pPr>
      <w:bookmarkStart w:id="140" w:name="_Ref513457246"/>
      <w:r w:rsidRPr="00B26CA6">
        <w:rPr>
          <w:rFonts w:asciiTheme="minorHAnsi" w:hAnsiTheme="minorHAnsi" w:cstheme="minorHAnsi"/>
          <w:lang w:val="hr-HR"/>
        </w:rPr>
        <w:t>Upis u sudski, obrtni, strukovni ili drugi odgovar</w:t>
      </w:r>
      <w:r w:rsidR="00E564B2" w:rsidRPr="00B26CA6">
        <w:rPr>
          <w:rFonts w:asciiTheme="minorHAnsi" w:hAnsiTheme="minorHAnsi" w:cstheme="minorHAnsi"/>
          <w:lang w:val="hr-HR"/>
        </w:rPr>
        <w:t xml:space="preserve">ajući registar u državi njegova </w:t>
      </w:r>
      <w:r w:rsidR="00432191" w:rsidRPr="00B26CA6">
        <w:rPr>
          <w:rFonts w:asciiTheme="minorHAnsi" w:hAnsiTheme="minorHAnsi" w:cstheme="minorHAnsi"/>
          <w:lang w:val="hr-HR"/>
        </w:rPr>
        <w:t>poslovnog nastana</w:t>
      </w:r>
      <w:bookmarkEnd w:id="140"/>
    </w:p>
    <w:p w14:paraId="459EC4E7" w14:textId="03ECA0F8" w:rsidR="003F2795" w:rsidRPr="00B26CA6" w:rsidRDefault="003B3A64" w:rsidP="00746006">
      <w:pPr>
        <w:autoSpaceDE w:val="0"/>
        <w:autoSpaceDN w:val="0"/>
        <w:adjustRightInd w:val="0"/>
        <w:spacing w:line="276" w:lineRule="auto"/>
        <w:rPr>
          <w:rFonts w:asciiTheme="minorHAnsi" w:hAnsiTheme="minorHAnsi" w:cstheme="minorHAnsi"/>
          <w:szCs w:val="20"/>
        </w:rPr>
      </w:pPr>
      <w:r w:rsidRPr="00B26CA6">
        <w:rPr>
          <w:rFonts w:asciiTheme="minorHAnsi" w:hAnsiTheme="minorHAnsi" w:cstheme="minorHAnsi"/>
          <w:szCs w:val="20"/>
        </w:rPr>
        <w:t>Za potrebe utvrđiv</w:t>
      </w:r>
      <w:r w:rsidR="00E564B2" w:rsidRPr="00B26CA6">
        <w:rPr>
          <w:rFonts w:asciiTheme="minorHAnsi" w:hAnsiTheme="minorHAnsi" w:cstheme="minorHAnsi"/>
          <w:szCs w:val="20"/>
        </w:rPr>
        <w:t xml:space="preserve">anja okolnosti iz točke </w:t>
      </w:r>
      <w:r w:rsidR="00356DD8" w:rsidRPr="00B26CA6">
        <w:rPr>
          <w:rFonts w:asciiTheme="minorHAnsi" w:hAnsiTheme="minorHAnsi" w:cstheme="minorHAnsi"/>
          <w:szCs w:val="20"/>
        </w:rPr>
        <w:fldChar w:fldCharType="begin"/>
      </w:r>
      <w:r w:rsidR="00356DD8" w:rsidRPr="00B26CA6">
        <w:rPr>
          <w:rFonts w:asciiTheme="minorHAnsi" w:hAnsiTheme="minorHAnsi" w:cstheme="minorHAnsi"/>
          <w:szCs w:val="20"/>
        </w:rPr>
        <w:instrText xml:space="preserve"> REF _Ref513457246 \r </w:instrText>
      </w:r>
      <w:r w:rsidR="00356DD8" w:rsidRPr="00B26CA6">
        <w:rPr>
          <w:rFonts w:asciiTheme="minorHAnsi" w:hAnsiTheme="minorHAnsi" w:cstheme="minorHAnsi"/>
          <w:szCs w:val="20"/>
        </w:rPr>
        <w:fldChar w:fldCharType="separate"/>
      </w:r>
      <w:r w:rsidR="001A481B">
        <w:rPr>
          <w:rFonts w:asciiTheme="minorHAnsi" w:hAnsiTheme="minorHAnsi" w:cstheme="minorHAnsi"/>
          <w:szCs w:val="20"/>
        </w:rPr>
        <w:t>4.1.1</w:t>
      </w:r>
      <w:r w:rsidR="00356DD8" w:rsidRPr="00B26CA6">
        <w:rPr>
          <w:rFonts w:asciiTheme="minorHAnsi" w:hAnsiTheme="minorHAnsi" w:cstheme="minorHAnsi"/>
          <w:szCs w:val="20"/>
        </w:rPr>
        <w:fldChar w:fldCharType="end"/>
      </w:r>
      <w:r w:rsidRPr="00B26CA6">
        <w:rPr>
          <w:rFonts w:asciiTheme="minorHAnsi" w:hAnsiTheme="minorHAnsi" w:cstheme="minorHAnsi"/>
          <w:szCs w:val="20"/>
        </w:rPr>
        <w:t xml:space="preserve">, gospodarski subjekt </w:t>
      </w:r>
      <w:r w:rsidRPr="00B26CA6">
        <w:rPr>
          <w:rFonts w:asciiTheme="minorHAnsi" w:hAnsiTheme="minorHAnsi" w:cstheme="minorHAnsi"/>
          <w:szCs w:val="20"/>
          <w:u w:val="single"/>
        </w:rPr>
        <w:t>u ponudi</w:t>
      </w:r>
      <w:r w:rsidRPr="00B26CA6">
        <w:rPr>
          <w:rFonts w:asciiTheme="minorHAnsi" w:hAnsiTheme="minorHAnsi" w:cstheme="minorHAnsi"/>
          <w:szCs w:val="20"/>
        </w:rPr>
        <w:t xml:space="preserve"> dostavlja:</w:t>
      </w:r>
    </w:p>
    <w:p w14:paraId="2644E66B" w14:textId="1FA06A60" w:rsidR="00B32835" w:rsidRPr="00B26CA6" w:rsidRDefault="00D94E5F" w:rsidP="0084060F">
      <w:pPr>
        <w:pStyle w:val="Odlomakpopisa"/>
        <w:numPr>
          <w:ilvl w:val="0"/>
          <w:numId w:val="53"/>
        </w:numPr>
        <w:autoSpaceDE w:val="0"/>
        <w:autoSpaceDN w:val="0"/>
        <w:adjustRightInd w:val="0"/>
        <w:rPr>
          <w:rFonts w:asciiTheme="minorHAnsi" w:hAnsiTheme="minorHAnsi" w:cstheme="minorHAnsi"/>
          <w:b/>
          <w:bCs/>
          <w:i/>
          <w:szCs w:val="20"/>
        </w:rPr>
      </w:pPr>
      <w:r w:rsidRPr="00B26CA6">
        <w:rPr>
          <w:rFonts w:asciiTheme="minorHAnsi" w:hAnsiTheme="minorHAnsi" w:cstheme="minorHAnsi"/>
          <w:b/>
          <w:bCs/>
          <w:i/>
          <w:szCs w:val="20"/>
        </w:rPr>
        <w:t xml:space="preserve">ispunjeni </w:t>
      </w:r>
      <w:r w:rsidR="002C54F2" w:rsidRPr="00B26CA6">
        <w:rPr>
          <w:rFonts w:asciiTheme="minorHAnsi" w:hAnsiTheme="minorHAnsi" w:cstheme="minorHAnsi"/>
          <w:b/>
          <w:i/>
          <w:szCs w:val="20"/>
        </w:rPr>
        <w:t xml:space="preserve">elektronički </w:t>
      </w:r>
      <w:r w:rsidR="00C63C5F" w:rsidRPr="00334BD6">
        <w:rPr>
          <w:rFonts w:asciiTheme="minorHAnsi" w:hAnsiTheme="minorHAnsi" w:cstheme="minorHAnsi"/>
          <w:b/>
          <w:i/>
          <w:szCs w:val="20"/>
        </w:rPr>
        <w:t>eESPD</w:t>
      </w:r>
      <w:r w:rsidRPr="00B26CA6">
        <w:rPr>
          <w:rFonts w:asciiTheme="minorHAnsi" w:hAnsiTheme="minorHAnsi" w:cstheme="minorHAnsi"/>
          <w:b/>
          <w:bCs/>
          <w:i/>
          <w:szCs w:val="20"/>
        </w:rPr>
        <w:t xml:space="preserve"> obrazac (Dio IV. Kriteriji za odabir</w:t>
      </w:r>
      <w:r w:rsidR="00F55FC4" w:rsidRPr="00B26CA6">
        <w:rPr>
          <w:rFonts w:asciiTheme="minorHAnsi" w:hAnsiTheme="minorHAnsi" w:cstheme="minorHAnsi"/>
          <w:b/>
          <w:bCs/>
          <w:i/>
          <w:szCs w:val="20"/>
        </w:rPr>
        <w:t xml:space="preserve"> gospodarskog subjekta</w:t>
      </w:r>
      <w:r w:rsidRPr="00B26CA6">
        <w:rPr>
          <w:rFonts w:asciiTheme="minorHAnsi" w:hAnsiTheme="minorHAnsi" w:cstheme="minorHAnsi"/>
          <w:b/>
          <w:bCs/>
          <w:i/>
          <w:szCs w:val="20"/>
        </w:rPr>
        <w:t>, Odjeljak A: Sposobnost za obavljanje profesion</w:t>
      </w:r>
      <w:r w:rsidR="00E35B46" w:rsidRPr="00B26CA6">
        <w:rPr>
          <w:rFonts w:asciiTheme="minorHAnsi" w:hAnsiTheme="minorHAnsi" w:cstheme="minorHAnsi"/>
          <w:b/>
          <w:bCs/>
          <w:i/>
          <w:szCs w:val="20"/>
        </w:rPr>
        <w:t xml:space="preserve">alne djelatnosti </w:t>
      </w:r>
      <w:r w:rsidRPr="00B26CA6">
        <w:rPr>
          <w:rFonts w:asciiTheme="minorHAnsi" w:hAnsiTheme="minorHAnsi" w:cstheme="minorHAnsi"/>
          <w:b/>
          <w:bCs/>
          <w:i/>
          <w:szCs w:val="20"/>
        </w:rPr>
        <w:t>za sve gospodarske subjekte u ponudi.</w:t>
      </w:r>
    </w:p>
    <w:p w14:paraId="0221321D" w14:textId="1B1E2E4F" w:rsidR="00CB6918" w:rsidRPr="00B26CA6" w:rsidRDefault="00CB6918" w:rsidP="00CB6918">
      <w:pPr>
        <w:autoSpaceDE w:val="0"/>
        <w:autoSpaceDN w:val="0"/>
        <w:adjustRightInd w:val="0"/>
        <w:ind w:right="272"/>
        <w:rPr>
          <w:rFonts w:ascii="Calibri" w:hAnsi="Calibri"/>
          <w:szCs w:val="20"/>
        </w:rPr>
      </w:pPr>
      <w:r w:rsidRPr="00B26CA6">
        <w:rPr>
          <w:rFonts w:ascii="Calibri" w:hAnsi="Calibri"/>
        </w:rPr>
        <w:t xml:space="preserve">U PONUDI SE OBVEZNO DOSTAVLJA eESPD OBRAZAC – </w:t>
      </w:r>
      <w:r w:rsidR="00A943B7">
        <w:rPr>
          <w:rFonts w:ascii="Calibri" w:hAnsi="Calibri"/>
        </w:rPr>
        <w:t xml:space="preserve">AŽURIRANI </w:t>
      </w:r>
      <w:r w:rsidRPr="00B26CA6">
        <w:rPr>
          <w:rFonts w:ascii="Calibri" w:hAnsi="Calibri"/>
        </w:rPr>
        <w:t>POPRATNI DOKUMENTI SE NE DOSTAVLJAJU UZ PONUDU.</w:t>
      </w:r>
    </w:p>
    <w:p w14:paraId="1EC9404D" w14:textId="77777777" w:rsidR="00A943B7" w:rsidRPr="0032337A" w:rsidRDefault="00A943B7" w:rsidP="00A943B7">
      <w:pPr>
        <w:autoSpaceDE w:val="0"/>
        <w:autoSpaceDN w:val="0"/>
        <w:adjustRightInd w:val="0"/>
        <w:spacing w:line="276" w:lineRule="auto"/>
        <w:rPr>
          <w:rFonts w:asciiTheme="minorHAnsi" w:hAnsiTheme="minorHAnsi" w:cstheme="minorHAnsi"/>
          <w:bCs/>
          <w:szCs w:val="20"/>
        </w:rPr>
      </w:pPr>
      <w:r w:rsidRPr="0032337A">
        <w:rPr>
          <w:rFonts w:asciiTheme="minorHAnsi" w:hAnsiTheme="minorHAnsi" w:cstheme="minorHAnsi"/>
          <w:bCs/>
          <w:szCs w:val="20"/>
        </w:rPr>
        <w:t xml:space="preserve">Naručitelj će prije donošenja odluke u postupku javne nabave od Ponuditelja koji je podnio ekonomski najpovoljniju Ponudu zatražiti da u primjerenom roku, ne kraćem od 5 dana, dostavi ažurirane popratne dokumente, radi provjere okolnosti navedenih u eESPD-u, osim ako već posjeduje te dokumente. </w:t>
      </w:r>
    </w:p>
    <w:p w14:paraId="7FE023D8" w14:textId="0D9C001B" w:rsidR="00733470" w:rsidRPr="00B26CA6" w:rsidRDefault="00733470" w:rsidP="00A943B7">
      <w:pPr>
        <w:autoSpaceDE w:val="0"/>
        <w:autoSpaceDN w:val="0"/>
        <w:adjustRightInd w:val="0"/>
        <w:spacing w:line="276" w:lineRule="auto"/>
        <w:rPr>
          <w:rFonts w:asciiTheme="minorHAnsi" w:hAnsiTheme="minorHAnsi" w:cstheme="minorHAnsi"/>
          <w:bCs/>
          <w:szCs w:val="20"/>
        </w:rPr>
      </w:pPr>
      <w:r w:rsidRPr="00B26CA6">
        <w:rPr>
          <w:rFonts w:asciiTheme="minorHAnsi" w:hAnsiTheme="minorHAnsi" w:cstheme="minorHAnsi"/>
          <w:bCs/>
          <w:szCs w:val="20"/>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7F28DAF7" w14:textId="2FFF1709" w:rsidR="00B1019C" w:rsidRPr="00B26CA6" w:rsidRDefault="00B1019C" w:rsidP="00746006">
      <w:pPr>
        <w:autoSpaceDE w:val="0"/>
        <w:autoSpaceDN w:val="0"/>
        <w:adjustRightInd w:val="0"/>
        <w:spacing w:line="276" w:lineRule="auto"/>
        <w:rPr>
          <w:rFonts w:asciiTheme="minorHAnsi" w:hAnsiTheme="minorHAnsi" w:cstheme="minorHAnsi"/>
          <w:bCs/>
          <w:szCs w:val="20"/>
        </w:rPr>
      </w:pPr>
      <w:r w:rsidRPr="00B26CA6">
        <w:rPr>
          <w:rFonts w:asciiTheme="minorHAnsi" w:hAnsiTheme="minorHAnsi" w:cstheme="minorHAnsi"/>
          <w:bCs/>
          <w:szCs w:val="20"/>
        </w:rPr>
        <w:t>Ako se ne može obaviti provjera ili ishoditi potvrda, javni naručitelj će zahtijevati od gospodarskog subjekta da u primjerenom roku, ne kraćem od pet dana, dostavi sve ili dio popratnih dokumenata ili dokaza.</w:t>
      </w:r>
    </w:p>
    <w:p w14:paraId="57445DEC" w14:textId="3CBBA9F2" w:rsidR="00697287" w:rsidRPr="00B26CA6" w:rsidRDefault="00B535F8" w:rsidP="008A75EA">
      <w:pPr>
        <w:pStyle w:val="Naslov2"/>
      </w:pPr>
      <w:bookmarkStart w:id="141" w:name="_Ref513457641"/>
      <w:bookmarkStart w:id="142" w:name="_Toc18581024"/>
      <w:r w:rsidRPr="00B26CA6">
        <w:t>Uvjeti ekonomske i financijske sposobnosti i njihove minimalne razine</w:t>
      </w:r>
      <w:bookmarkEnd w:id="141"/>
      <w:bookmarkEnd w:id="142"/>
    </w:p>
    <w:p w14:paraId="74D3FAA7" w14:textId="77777777" w:rsidR="00697287" w:rsidRPr="00B26CA6" w:rsidRDefault="00697287" w:rsidP="00383FBB">
      <w:pPr>
        <w:autoSpaceDE w:val="0"/>
        <w:autoSpaceDN w:val="0"/>
        <w:adjustRightInd w:val="0"/>
        <w:spacing w:after="240" w:line="276" w:lineRule="auto"/>
        <w:rPr>
          <w:rFonts w:asciiTheme="minorHAnsi" w:hAnsiTheme="minorHAnsi" w:cstheme="minorHAnsi"/>
          <w:szCs w:val="20"/>
        </w:rPr>
      </w:pPr>
      <w:r w:rsidRPr="00B26CA6">
        <w:rPr>
          <w:rFonts w:asciiTheme="minorHAnsi" w:hAnsiTheme="minorHAnsi" w:cstheme="minorHAnsi"/>
          <w:szCs w:val="20"/>
        </w:rPr>
        <w:t>Naručitelj je u ovoj Dokumentaciji o nabavi odredio uvjete ekonomske i financijske sposobnosti kojima se osigurava da gospodarski subjekti imaju ekonomsku i financijsku sposobnost potrebnu za izvršenje ugovora o javnoj nabavi. Svi uvjeti Ekonomske i financijske sposobnosti su vezani uz predmet nabave i razmjerni predmetu nabave.</w:t>
      </w:r>
    </w:p>
    <w:p w14:paraId="0343C34C" w14:textId="73F37263" w:rsidR="00697287" w:rsidRPr="00B26CA6" w:rsidRDefault="00697287" w:rsidP="00D34BC4">
      <w:pPr>
        <w:pStyle w:val="Naslov3"/>
        <w:ind w:left="851"/>
        <w:rPr>
          <w:rFonts w:asciiTheme="minorHAnsi" w:hAnsiTheme="minorHAnsi" w:cstheme="minorHAnsi"/>
          <w:lang w:val="hr-HR"/>
        </w:rPr>
      </w:pPr>
      <w:bookmarkStart w:id="143" w:name="_Ref513457267"/>
      <w:r w:rsidRPr="00B26CA6">
        <w:rPr>
          <w:rFonts w:asciiTheme="minorHAnsi" w:hAnsiTheme="minorHAnsi" w:cstheme="minorHAnsi"/>
          <w:lang w:val="hr-HR"/>
        </w:rPr>
        <w:t xml:space="preserve">Minimalni godišnji promet </w:t>
      </w:r>
      <w:bookmarkEnd w:id="143"/>
    </w:p>
    <w:p w14:paraId="051BBB05" w14:textId="681DA742" w:rsidR="00383FBB" w:rsidRDefault="009B741D" w:rsidP="00383FBB">
      <w:pPr>
        <w:autoSpaceDE w:val="0"/>
        <w:autoSpaceDN w:val="0"/>
        <w:adjustRightInd w:val="0"/>
        <w:spacing w:line="276" w:lineRule="auto"/>
        <w:rPr>
          <w:rFonts w:asciiTheme="minorHAnsi" w:hAnsiTheme="minorHAnsi" w:cstheme="minorHAnsi"/>
          <w:szCs w:val="20"/>
        </w:rPr>
      </w:pPr>
      <w:r w:rsidRPr="00B26CA6">
        <w:rPr>
          <w:rFonts w:asciiTheme="minorHAnsi" w:hAnsiTheme="minorHAnsi" w:cstheme="minorHAnsi"/>
          <w:szCs w:val="20"/>
        </w:rPr>
        <w:lastRenderedPageBreak/>
        <w:t>Ponuditelj</w:t>
      </w:r>
      <w:r w:rsidR="00697287" w:rsidRPr="00B26CA6">
        <w:rPr>
          <w:rFonts w:asciiTheme="minorHAnsi" w:hAnsiTheme="minorHAnsi" w:cstheme="minorHAnsi"/>
          <w:szCs w:val="20"/>
        </w:rPr>
        <w:t xml:space="preserve"> mora dokazati da je </w:t>
      </w:r>
      <w:r w:rsidR="00697287" w:rsidRPr="00B26CA6">
        <w:rPr>
          <w:rFonts w:asciiTheme="minorHAnsi" w:hAnsiTheme="minorHAnsi" w:cstheme="minorHAnsi"/>
          <w:bCs/>
          <w:szCs w:val="20"/>
        </w:rPr>
        <w:t xml:space="preserve">ostvario ukupni promet </w:t>
      </w:r>
      <w:r w:rsidR="00003BF3" w:rsidRPr="00B26CA6">
        <w:rPr>
          <w:rFonts w:asciiTheme="minorHAnsi" w:hAnsiTheme="minorHAnsi" w:cstheme="minorHAnsi"/>
          <w:color w:val="000000" w:themeColor="text1"/>
          <w:szCs w:val="20"/>
        </w:rPr>
        <w:t xml:space="preserve">ukupno </w:t>
      </w:r>
      <w:r w:rsidR="00925B89" w:rsidRPr="00B26CA6">
        <w:rPr>
          <w:rFonts w:asciiTheme="minorHAnsi" w:hAnsiTheme="minorHAnsi" w:cstheme="minorHAnsi"/>
          <w:color w:val="000000" w:themeColor="text1"/>
          <w:szCs w:val="20"/>
        </w:rPr>
        <w:t xml:space="preserve">u </w:t>
      </w:r>
      <w:r w:rsidR="00383FBB">
        <w:rPr>
          <w:rFonts w:asciiTheme="minorHAnsi" w:hAnsiTheme="minorHAnsi" w:cstheme="minorHAnsi"/>
          <w:b/>
          <w:szCs w:val="20"/>
        </w:rPr>
        <w:t>posljednje</w:t>
      </w:r>
      <w:r w:rsidR="00697287" w:rsidRPr="00B26CA6">
        <w:rPr>
          <w:rFonts w:asciiTheme="minorHAnsi" w:hAnsiTheme="minorHAnsi" w:cstheme="minorHAnsi"/>
          <w:b/>
          <w:szCs w:val="20"/>
        </w:rPr>
        <w:t xml:space="preserve"> tri</w:t>
      </w:r>
      <w:r w:rsidR="00383FBB">
        <w:rPr>
          <w:rFonts w:asciiTheme="minorHAnsi" w:hAnsiTheme="minorHAnsi" w:cstheme="minorHAnsi"/>
          <w:b/>
          <w:szCs w:val="20"/>
        </w:rPr>
        <w:t xml:space="preserve"> (3) dostupne</w:t>
      </w:r>
      <w:r w:rsidR="00697287" w:rsidRPr="00B26CA6">
        <w:rPr>
          <w:rFonts w:asciiTheme="minorHAnsi" w:hAnsiTheme="minorHAnsi" w:cstheme="minorHAnsi"/>
          <w:b/>
          <w:szCs w:val="20"/>
        </w:rPr>
        <w:t xml:space="preserve"> financijske godine</w:t>
      </w:r>
      <w:r w:rsidR="00697287" w:rsidRPr="00B26CA6">
        <w:rPr>
          <w:rFonts w:asciiTheme="minorHAnsi" w:hAnsiTheme="minorHAnsi" w:cstheme="minorHAnsi"/>
          <w:szCs w:val="20"/>
        </w:rPr>
        <w:t xml:space="preserve">, (ovisno o datumu osnivanja ili početka obavljanja djelatnosti gospodarskog subjekta, ako je informacija o ovim prometima dostupna) </w:t>
      </w:r>
      <w:r w:rsidR="00B96DC9" w:rsidRPr="00B96DC9">
        <w:rPr>
          <w:rFonts w:asciiTheme="minorHAnsi" w:hAnsiTheme="minorHAnsi" w:cstheme="minorHAnsi"/>
          <w:szCs w:val="20"/>
        </w:rPr>
        <w:t xml:space="preserve">zajedno </w:t>
      </w:r>
      <w:r w:rsidR="00B96DC9" w:rsidRPr="00B96DC9">
        <w:rPr>
          <w:rFonts w:asciiTheme="minorHAnsi" w:hAnsiTheme="minorHAnsi" w:cstheme="minorHAnsi"/>
          <w:b/>
          <w:szCs w:val="20"/>
        </w:rPr>
        <w:t xml:space="preserve">jednak ili veći od </w:t>
      </w:r>
      <w:r w:rsidR="002822E4">
        <w:rPr>
          <w:rFonts w:asciiTheme="minorHAnsi" w:hAnsiTheme="minorHAnsi" w:cstheme="minorHAnsi"/>
          <w:b/>
          <w:szCs w:val="20"/>
        </w:rPr>
        <w:t>54</w:t>
      </w:r>
      <w:r w:rsidR="00774280" w:rsidRPr="00B26CA6">
        <w:rPr>
          <w:rFonts w:asciiTheme="minorHAnsi" w:hAnsiTheme="minorHAnsi" w:cstheme="minorHAnsi"/>
          <w:b/>
          <w:szCs w:val="20"/>
        </w:rPr>
        <w:t>0.</w:t>
      </w:r>
      <w:r w:rsidR="005B7638">
        <w:rPr>
          <w:rFonts w:asciiTheme="minorHAnsi" w:hAnsiTheme="minorHAnsi" w:cstheme="minorHAnsi"/>
          <w:b/>
          <w:szCs w:val="20"/>
        </w:rPr>
        <w:t>000.000</w:t>
      </w:r>
      <w:r w:rsidR="00774280" w:rsidRPr="00B26CA6">
        <w:rPr>
          <w:rFonts w:asciiTheme="minorHAnsi" w:hAnsiTheme="minorHAnsi" w:cstheme="minorHAnsi"/>
          <w:b/>
          <w:szCs w:val="20"/>
        </w:rPr>
        <w:t xml:space="preserve">,00 </w:t>
      </w:r>
      <w:r w:rsidR="00B96DC9" w:rsidRPr="00B96DC9">
        <w:rPr>
          <w:rFonts w:asciiTheme="minorHAnsi" w:hAnsiTheme="minorHAnsi" w:cstheme="minorHAnsi"/>
          <w:b/>
          <w:szCs w:val="20"/>
        </w:rPr>
        <w:t>Kn</w:t>
      </w:r>
      <w:r w:rsidR="00B96DC9" w:rsidRPr="00B96DC9">
        <w:rPr>
          <w:rFonts w:asciiTheme="minorHAnsi" w:hAnsiTheme="minorHAnsi" w:cstheme="minorHAnsi"/>
          <w:szCs w:val="20"/>
        </w:rPr>
        <w:t>.</w:t>
      </w:r>
      <w:r w:rsidR="00E35B46" w:rsidRPr="00B26CA6">
        <w:rPr>
          <w:rFonts w:asciiTheme="minorHAnsi" w:hAnsiTheme="minorHAnsi" w:cstheme="minorHAnsi"/>
          <w:szCs w:val="20"/>
        </w:rPr>
        <w:t xml:space="preserve"> (bez PDV-a).</w:t>
      </w:r>
    </w:p>
    <w:p w14:paraId="1C2693FD" w14:textId="21CB99D6" w:rsidR="00943C1D" w:rsidRPr="00B26CA6" w:rsidRDefault="00697287" w:rsidP="00746006">
      <w:pPr>
        <w:autoSpaceDE w:val="0"/>
        <w:autoSpaceDN w:val="0"/>
        <w:adjustRightInd w:val="0"/>
        <w:spacing w:line="276" w:lineRule="auto"/>
        <w:rPr>
          <w:rFonts w:asciiTheme="minorHAnsi" w:hAnsiTheme="minorHAnsi" w:cstheme="minorHAnsi"/>
          <w:szCs w:val="20"/>
        </w:rPr>
      </w:pPr>
      <w:bookmarkStart w:id="144" w:name="_Hlk527722130"/>
      <w:r w:rsidRPr="00B26CA6">
        <w:rPr>
          <w:rFonts w:asciiTheme="minorHAnsi" w:hAnsiTheme="minorHAnsi" w:cstheme="minorHAnsi"/>
          <w:szCs w:val="20"/>
        </w:rPr>
        <w:t xml:space="preserve">Gospodarski subjekt </w:t>
      </w:r>
      <w:r w:rsidRPr="00B26CA6">
        <w:rPr>
          <w:rFonts w:asciiTheme="minorHAnsi" w:hAnsiTheme="minorHAnsi" w:cstheme="minorHAnsi"/>
          <w:bCs/>
          <w:szCs w:val="20"/>
        </w:rPr>
        <w:t>koji ima poslovni nastan izvan Republike Hrvatske</w:t>
      </w:r>
      <w:r w:rsidRPr="00B26CA6">
        <w:rPr>
          <w:rFonts w:asciiTheme="minorHAnsi" w:hAnsiTheme="minorHAnsi" w:cstheme="minorHAnsi"/>
          <w:szCs w:val="20"/>
        </w:rPr>
        <w:t>, može imati iskazan</w:t>
      </w:r>
      <w:r w:rsidR="00733470" w:rsidRPr="00B26CA6">
        <w:rPr>
          <w:rFonts w:asciiTheme="minorHAnsi" w:hAnsiTheme="minorHAnsi" w:cstheme="minorHAnsi"/>
          <w:szCs w:val="20"/>
        </w:rPr>
        <w:t xml:space="preserve"> </w:t>
      </w:r>
      <w:r w:rsidRPr="00B26CA6">
        <w:rPr>
          <w:rFonts w:asciiTheme="minorHAnsi" w:hAnsiTheme="minorHAnsi" w:cstheme="minorHAnsi"/>
          <w:szCs w:val="20"/>
        </w:rPr>
        <w:t>promet u stranoj valuti,</w:t>
      </w:r>
      <w:bookmarkEnd w:id="144"/>
      <w:r w:rsidRPr="00B26CA6">
        <w:rPr>
          <w:rFonts w:asciiTheme="minorHAnsi" w:hAnsiTheme="minorHAnsi" w:cstheme="minorHAnsi"/>
          <w:szCs w:val="20"/>
        </w:rPr>
        <w:t xml:space="preserve"> ali se obračun protuvrijednost</w:t>
      </w:r>
      <w:r w:rsidR="00774280">
        <w:rPr>
          <w:rFonts w:asciiTheme="minorHAnsi" w:hAnsiTheme="minorHAnsi" w:cstheme="minorHAnsi"/>
          <w:szCs w:val="20"/>
        </w:rPr>
        <w:t>i</w:t>
      </w:r>
      <w:r w:rsidRPr="00B26CA6">
        <w:rPr>
          <w:rFonts w:asciiTheme="minorHAnsi" w:hAnsiTheme="minorHAnsi" w:cstheme="minorHAnsi"/>
          <w:szCs w:val="20"/>
        </w:rPr>
        <w:t xml:space="preserve"> te valute u kune, u svrhu ocjene ekonomske i financijske sposobnosti gospodarskog subjekta prilikom pregleda i ocjene ponuda, obavlja po srednjem tečaju Hrvatske narodne banke </w:t>
      </w:r>
      <w:r w:rsidR="00DF58E5" w:rsidRPr="00B26CA6">
        <w:rPr>
          <w:rFonts w:asciiTheme="minorHAnsi" w:hAnsiTheme="minorHAnsi" w:cstheme="minorHAnsi"/>
          <w:szCs w:val="20"/>
        </w:rPr>
        <w:t>na dan slanja poziva na nadmetanje, sukladno čl. 87 st. 1 ZJN 2016</w:t>
      </w:r>
      <w:r w:rsidR="002E5C69">
        <w:rPr>
          <w:rFonts w:asciiTheme="minorHAnsi" w:hAnsiTheme="minorHAnsi" w:cstheme="minorHAnsi"/>
          <w:szCs w:val="20"/>
        </w:rPr>
        <w:t>.</w:t>
      </w:r>
      <w:r w:rsidRPr="00B26CA6">
        <w:rPr>
          <w:rFonts w:asciiTheme="minorHAnsi" w:hAnsiTheme="minorHAnsi" w:cstheme="minorHAnsi"/>
          <w:szCs w:val="20"/>
        </w:rPr>
        <w:t xml:space="preserve"> </w:t>
      </w:r>
    </w:p>
    <w:p w14:paraId="0F080E34" w14:textId="44E4A8C4" w:rsidR="00D94E5F" w:rsidRPr="00B26CA6" w:rsidRDefault="00D94E5F" w:rsidP="00746006">
      <w:pPr>
        <w:autoSpaceDE w:val="0"/>
        <w:autoSpaceDN w:val="0"/>
        <w:adjustRightInd w:val="0"/>
        <w:spacing w:line="276" w:lineRule="auto"/>
        <w:rPr>
          <w:rFonts w:asciiTheme="minorHAnsi" w:hAnsiTheme="minorHAnsi" w:cstheme="minorHAnsi"/>
          <w:szCs w:val="20"/>
        </w:rPr>
      </w:pPr>
      <w:r w:rsidRPr="00B26CA6">
        <w:rPr>
          <w:rFonts w:asciiTheme="minorHAnsi" w:hAnsiTheme="minorHAnsi" w:cstheme="minorHAnsi"/>
          <w:szCs w:val="20"/>
        </w:rPr>
        <w:t xml:space="preserve">Za potrebe utvrđivanja okolnosti iz </w:t>
      </w:r>
      <w:r w:rsidRPr="00B26CA6">
        <w:rPr>
          <w:rFonts w:asciiTheme="minorHAnsi" w:hAnsiTheme="minorHAnsi" w:cstheme="minorHAnsi"/>
          <w:b/>
          <w:bCs/>
          <w:szCs w:val="20"/>
        </w:rPr>
        <w:t xml:space="preserve">točke </w:t>
      </w:r>
      <w:r w:rsidR="00356DD8" w:rsidRPr="00B26CA6">
        <w:rPr>
          <w:rFonts w:asciiTheme="minorHAnsi" w:hAnsiTheme="minorHAnsi" w:cstheme="minorHAnsi"/>
          <w:b/>
          <w:bCs/>
          <w:szCs w:val="20"/>
        </w:rPr>
        <w:fldChar w:fldCharType="begin"/>
      </w:r>
      <w:r w:rsidR="00356DD8" w:rsidRPr="00B26CA6">
        <w:rPr>
          <w:rFonts w:asciiTheme="minorHAnsi" w:hAnsiTheme="minorHAnsi" w:cstheme="minorHAnsi"/>
          <w:b/>
          <w:bCs/>
          <w:szCs w:val="20"/>
        </w:rPr>
        <w:instrText xml:space="preserve"> REF _Ref513457267 \r </w:instrText>
      </w:r>
      <w:r w:rsidR="00356DD8" w:rsidRPr="00B26CA6">
        <w:rPr>
          <w:rFonts w:asciiTheme="minorHAnsi" w:hAnsiTheme="minorHAnsi" w:cstheme="minorHAnsi"/>
          <w:b/>
          <w:bCs/>
          <w:szCs w:val="20"/>
        </w:rPr>
        <w:fldChar w:fldCharType="separate"/>
      </w:r>
      <w:r w:rsidR="001A481B">
        <w:rPr>
          <w:rFonts w:asciiTheme="minorHAnsi" w:hAnsiTheme="minorHAnsi" w:cstheme="minorHAnsi"/>
          <w:b/>
          <w:bCs/>
          <w:szCs w:val="20"/>
        </w:rPr>
        <w:t>4.2.1</w:t>
      </w:r>
      <w:r w:rsidR="00356DD8" w:rsidRPr="00B26CA6">
        <w:rPr>
          <w:rFonts w:asciiTheme="minorHAnsi" w:hAnsiTheme="minorHAnsi" w:cstheme="minorHAnsi"/>
          <w:b/>
          <w:bCs/>
          <w:szCs w:val="20"/>
        </w:rPr>
        <w:fldChar w:fldCharType="end"/>
      </w:r>
      <w:r w:rsidR="00356DD8" w:rsidRPr="00B26CA6">
        <w:rPr>
          <w:rFonts w:asciiTheme="minorHAnsi" w:hAnsiTheme="minorHAnsi" w:cstheme="minorHAnsi"/>
          <w:b/>
          <w:bCs/>
          <w:szCs w:val="20"/>
        </w:rPr>
        <w:t xml:space="preserve"> </w:t>
      </w:r>
      <w:r w:rsidRPr="00B26CA6">
        <w:rPr>
          <w:rFonts w:asciiTheme="minorHAnsi" w:hAnsiTheme="minorHAnsi" w:cstheme="minorHAnsi"/>
          <w:szCs w:val="20"/>
        </w:rPr>
        <w:t xml:space="preserve">gospodarski subjekt </w:t>
      </w:r>
      <w:r w:rsidRPr="00B26CA6">
        <w:rPr>
          <w:rFonts w:asciiTheme="minorHAnsi" w:hAnsiTheme="minorHAnsi" w:cstheme="minorHAnsi"/>
          <w:szCs w:val="20"/>
          <w:u w:val="single"/>
        </w:rPr>
        <w:t>u ponudi</w:t>
      </w:r>
      <w:r w:rsidRPr="00B26CA6">
        <w:rPr>
          <w:rFonts w:asciiTheme="minorHAnsi" w:hAnsiTheme="minorHAnsi" w:cstheme="minorHAnsi"/>
          <w:szCs w:val="20"/>
        </w:rPr>
        <w:t xml:space="preserve"> dostavlja:</w:t>
      </w:r>
    </w:p>
    <w:p w14:paraId="4315AAB2" w14:textId="05E86DB9" w:rsidR="00D94E5F" w:rsidRPr="00B26CA6" w:rsidRDefault="00D94E5F" w:rsidP="00491B72">
      <w:pPr>
        <w:pStyle w:val="Odlomakpopisa"/>
        <w:numPr>
          <w:ilvl w:val="0"/>
          <w:numId w:val="30"/>
        </w:numPr>
        <w:autoSpaceDE w:val="0"/>
        <w:autoSpaceDN w:val="0"/>
        <w:adjustRightInd w:val="0"/>
        <w:rPr>
          <w:rFonts w:asciiTheme="minorHAnsi" w:hAnsiTheme="minorHAnsi" w:cstheme="minorHAnsi"/>
          <w:b/>
          <w:bCs/>
          <w:i/>
          <w:szCs w:val="20"/>
        </w:rPr>
      </w:pPr>
      <w:r w:rsidRPr="00B26CA6">
        <w:rPr>
          <w:rFonts w:asciiTheme="minorHAnsi" w:hAnsiTheme="minorHAnsi" w:cstheme="minorHAnsi"/>
          <w:b/>
          <w:bCs/>
          <w:i/>
          <w:szCs w:val="20"/>
        </w:rPr>
        <w:t xml:space="preserve">ispunjeni </w:t>
      </w:r>
      <w:r w:rsidR="002C54F2" w:rsidRPr="00B26CA6">
        <w:rPr>
          <w:rFonts w:asciiTheme="minorHAnsi" w:hAnsiTheme="minorHAnsi" w:cstheme="minorHAnsi"/>
          <w:b/>
          <w:i/>
          <w:szCs w:val="20"/>
        </w:rPr>
        <w:t xml:space="preserve">elektronički </w:t>
      </w:r>
      <w:r w:rsidR="00C63C5F" w:rsidRPr="00B96DC9">
        <w:rPr>
          <w:rFonts w:asciiTheme="minorHAnsi" w:hAnsiTheme="minorHAnsi" w:cstheme="minorHAnsi"/>
          <w:b/>
          <w:bCs/>
          <w:i/>
          <w:szCs w:val="20"/>
        </w:rPr>
        <w:t>eESPD</w:t>
      </w:r>
      <w:r w:rsidRPr="00B26CA6">
        <w:rPr>
          <w:rFonts w:asciiTheme="minorHAnsi" w:hAnsiTheme="minorHAnsi" w:cstheme="minorHAnsi"/>
          <w:b/>
          <w:bCs/>
          <w:i/>
          <w:szCs w:val="20"/>
        </w:rPr>
        <w:t xml:space="preserve"> obrazac (Dio IV. Kriteriji za odabir</w:t>
      </w:r>
      <w:r w:rsidR="00F55FC4" w:rsidRPr="00B26CA6">
        <w:rPr>
          <w:rFonts w:asciiTheme="minorHAnsi" w:hAnsiTheme="minorHAnsi" w:cstheme="minorHAnsi"/>
          <w:b/>
          <w:bCs/>
          <w:i/>
          <w:szCs w:val="20"/>
        </w:rPr>
        <w:t xml:space="preserve"> gospodarskog subjekta</w:t>
      </w:r>
      <w:r w:rsidRPr="00B26CA6">
        <w:rPr>
          <w:rFonts w:asciiTheme="minorHAnsi" w:hAnsiTheme="minorHAnsi" w:cstheme="minorHAnsi"/>
          <w:b/>
          <w:bCs/>
          <w:i/>
          <w:szCs w:val="20"/>
        </w:rPr>
        <w:t xml:space="preserve">, </w:t>
      </w:r>
      <w:r w:rsidRPr="00B26CA6">
        <w:rPr>
          <w:rFonts w:asciiTheme="minorHAnsi" w:hAnsiTheme="minorHAnsi" w:cstheme="minorHAnsi"/>
          <w:b/>
          <w:bCs/>
          <w:i/>
          <w:szCs w:val="20"/>
          <w:u w:val="single"/>
        </w:rPr>
        <w:t xml:space="preserve">Odjeljak B: Ekonomska i financijska sposobnost: točka </w:t>
      </w:r>
      <w:r w:rsidR="000E1789" w:rsidRPr="00B26CA6">
        <w:rPr>
          <w:rFonts w:asciiTheme="minorHAnsi" w:hAnsiTheme="minorHAnsi" w:cstheme="minorHAnsi"/>
          <w:b/>
          <w:bCs/>
          <w:i/>
          <w:szCs w:val="20"/>
          <w:u w:val="single"/>
        </w:rPr>
        <w:t>1a</w:t>
      </w:r>
      <w:r w:rsidRPr="00B26CA6">
        <w:rPr>
          <w:rFonts w:asciiTheme="minorHAnsi" w:hAnsiTheme="minorHAnsi" w:cstheme="minorHAnsi"/>
          <w:b/>
          <w:bCs/>
          <w:i/>
          <w:szCs w:val="20"/>
          <w:u w:val="single"/>
        </w:rPr>
        <w:t>), ako je primjenjivo točka 3</w:t>
      </w:r>
      <w:r w:rsidR="00F835E4" w:rsidRPr="00B26CA6">
        <w:rPr>
          <w:rFonts w:asciiTheme="minorHAnsi" w:hAnsiTheme="minorHAnsi" w:cstheme="minorHAnsi"/>
          <w:b/>
          <w:bCs/>
          <w:i/>
          <w:szCs w:val="20"/>
        </w:rPr>
        <w:t>))</w:t>
      </w:r>
      <w:r w:rsidRPr="00B26CA6">
        <w:rPr>
          <w:rFonts w:asciiTheme="minorHAnsi" w:hAnsiTheme="minorHAnsi" w:cstheme="minorHAnsi"/>
          <w:i/>
          <w:szCs w:val="20"/>
        </w:rPr>
        <w:t>.</w:t>
      </w:r>
    </w:p>
    <w:p w14:paraId="4A44F182" w14:textId="1380FB24" w:rsidR="00CB6918" w:rsidRDefault="00CB6918" w:rsidP="00CB6918">
      <w:pPr>
        <w:autoSpaceDE w:val="0"/>
        <w:autoSpaceDN w:val="0"/>
        <w:adjustRightInd w:val="0"/>
        <w:ind w:right="272"/>
        <w:rPr>
          <w:rFonts w:ascii="Calibri" w:hAnsi="Calibri"/>
        </w:rPr>
      </w:pPr>
      <w:r w:rsidRPr="00B26CA6">
        <w:rPr>
          <w:rFonts w:ascii="Calibri" w:hAnsi="Calibri"/>
        </w:rPr>
        <w:t xml:space="preserve">U PONUDI SE OBVEZNO DOSTAVLJA eESPD OBRAZAC – </w:t>
      </w:r>
      <w:r w:rsidR="00A943B7">
        <w:rPr>
          <w:rFonts w:ascii="Calibri" w:hAnsi="Calibri"/>
        </w:rPr>
        <w:t xml:space="preserve">AŽURIRANI </w:t>
      </w:r>
      <w:r w:rsidRPr="00B26CA6">
        <w:rPr>
          <w:rFonts w:ascii="Calibri" w:hAnsi="Calibri"/>
        </w:rPr>
        <w:t>POPRATNI DOKUMENTI SE NE DOSTAVLJAJU UZ PONUDU.</w:t>
      </w:r>
    </w:p>
    <w:p w14:paraId="409D4DB0" w14:textId="77777777" w:rsidR="00A943B7" w:rsidRPr="0032337A" w:rsidRDefault="00A943B7" w:rsidP="00A943B7">
      <w:pPr>
        <w:autoSpaceDE w:val="0"/>
        <w:autoSpaceDN w:val="0"/>
        <w:adjustRightInd w:val="0"/>
        <w:spacing w:line="276" w:lineRule="auto"/>
        <w:rPr>
          <w:rFonts w:asciiTheme="minorHAnsi" w:hAnsiTheme="minorHAnsi" w:cstheme="minorHAnsi"/>
          <w:bCs/>
          <w:szCs w:val="20"/>
        </w:rPr>
      </w:pPr>
      <w:r w:rsidRPr="0032337A">
        <w:rPr>
          <w:rFonts w:asciiTheme="minorHAnsi" w:hAnsiTheme="minorHAnsi" w:cstheme="minorHAnsi"/>
          <w:bCs/>
          <w:szCs w:val="20"/>
        </w:rPr>
        <w:t xml:space="preserve">Naručitelj će prije donošenja odluke u postupku javne nabave od Ponuditelja koji je podnio ekonomski najpovoljniju Ponudu zatražiti da u primjerenom roku, ne kraćem od 5 dana, dostavi ažurirane popratne dokumente, radi provjere okolnosti navedenih u eESPD-u, osim ako već posjeduje te dokumente. </w:t>
      </w:r>
    </w:p>
    <w:p w14:paraId="6DBA3639" w14:textId="77777777" w:rsidR="00A943B7" w:rsidRPr="00B26CA6" w:rsidRDefault="00A943B7" w:rsidP="00A943B7">
      <w:pPr>
        <w:autoSpaceDE w:val="0"/>
        <w:autoSpaceDN w:val="0"/>
        <w:adjustRightInd w:val="0"/>
        <w:spacing w:line="276" w:lineRule="auto"/>
        <w:rPr>
          <w:rFonts w:asciiTheme="minorHAnsi" w:hAnsiTheme="minorHAnsi" w:cstheme="minorHAnsi"/>
          <w:bCs/>
          <w:szCs w:val="20"/>
        </w:rPr>
      </w:pPr>
      <w:r w:rsidRPr="00B26CA6">
        <w:rPr>
          <w:rFonts w:asciiTheme="minorHAnsi" w:hAnsiTheme="minorHAnsi" w:cstheme="minorHAnsi"/>
          <w:bCs/>
          <w:szCs w:val="20"/>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562F611A" w14:textId="1BBF0805" w:rsidR="00A943B7" w:rsidRPr="00B26CA6" w:rsidRDefault="00A943B7" w:rsidP="00A943B7">
      <w:pPr>
        <w:autoSpaceDE w:val="0"/>
        <w:autoSpaceDN w:val="0"/>
        <w:adjustRightInd w:val="0"/>
        <w:ind w:right="272"/>
        <w:rPr>
          <w:rFonts w:ascii="Calibri" w:hAnsi="Calibri"/>
          <w:szCs w:val="20"/>
        </w:rPr>
      </w:pPr>
      <w:r w:rsidRPr="00B26CA6">
        <w:rPr>
          <w:rFonts w:asciiTheme="minorHAnsi" w:hAnsiTheme="minorHAnsi" w:cstheme="minorHAnsi"/>
          <w:bCs/>
          <w:szCs w:val="20"/>
        </w:rPr>
        <w:t>Ako se ne može obaviti provjera ili ishoditi potvrda, javni naručitelj će zahtijevati od gospodarskog subjekta da u primjerenom roku, ne kraćem od pet dana, dostavi sve ili dio popratnih dokumenata ili dokaza.</w:t>
      </w:r>
    </w:p>
    <w:p w14:paraId="6BCD46AF" w14:textId="68FF00FD" w:rsidR="003C1250" w:rsidRPr="00B26CA6" w:rsidRDefault="003C1250" w:rsidP="008A75EA">
      <w:pPr>
        <w:pStyle w:val="Naslov2"/>
      </w:pPr>
      <w:bookmarkStart w:id="145" w:name="_Ref494267723"/>
      <w:bookmarkStart w:id="146" w:name="_Toc18581025"/>
      <w:r w:rsidRPr="00B26CA6">
        <w:t>Uvjeti tehničke i stručne sposobnosti i njihove minimalne razine</w:t>
      </w:r>
      <w:bookmarkEnd w:id="145"/>
      <w:bookmarkEnd w:id="146"/>
    </w:p>
    <w:p w14:paraId="447B638D" w14:textId="7C6371F4" w:rsidR="002100C1" w:rsidRPr="00B26CA6" w:rsidRDefault="007911FC" w:rsidP="00746006">
      <w:pPr>
        <w:autoSpaceDE w:val="0"/>
        <w:autoSpaceDN w:val="0"/>
        <w:adjustRightInd w:val="0"/>
        <w:spacing w:line="276" w:lineRule="auto"/>
        <w:rPr>
          <w:rFonts w:asciiTheme="minorHAnsi" w:hAnsiTheme="minorHAnsi" w:cstheme="minorHAnsi"/>
          <w:szCs w:val="20"/>
        </w:rPr>
      </w:pPr>
      <w:r w:rsidRPr="00B26CA6">
        <w:rPr>
          <w:rFonts w:asciiTheme="minorHAnsi" w:hAnsiTheme="minorHAnsi" w:cstheme="minorHAnsi"/>
          <w:szCs w:val="20"/>
        </w:rPr>
        <w:t>Naručitelj je u ovoj Dokumentaciji o nabavi odredio uvjete tehničke i stručne sposobnosti kojima se</w:t>
      </w:r>
      <w:r w:rsidR="003C1250" w:rsidRPr="00B26CA6">
        <w:rPr>
          <w:rFonts w:asciiTheme="minorHAnsi" w:hAnsiTheme="minorHAnsi" w:cstheme="minorHAnsi"/>
          <w:szCs w:val="20"/>
        </w:rPr>
        <w:t xml:space="preserve"> </w:t>
      </w:r>
      <w:r w:rsidRPr="00B26CA6">
        <w:rPr>
          <w:rFonts w:asciiTheme="minorHAnsi" w:hAnsiTheme="minorHAnsi" w:cstheme="minorHAnsi"/>
          <w:szCs w:val="20"/>
        </w:rPr>
        <w:t>osigurava da gospodarski subjekt ima potrebne ljudske i tehničke resurse te iskustvo potrebno za izvršenje ugovora o javnoj nabavi na odgovarajućoj razini kvalitete</w:t>
      </w:r>
      <w:r w:rsidR="00432191" w:rsidRPr="00B26CA6">
        <w:rPr>
          <w:rFonts w:asciiTheme="minorHAnsi" w:hAnsiTheme="minorHAnsi" w:cstheme="minorHAnsi"/>
          <w:szCs w:val="20"/>
        </w:rPr>
        <w:t>. Svi uvjeti t</w:t>
      </w:r>
      <w:r w:rsidRPr="00B26CA6">
        <w:rPr>
          <w:rFonts w:asciiTheme="minorHAnsi" w:hAnsiTheme="minorHAnsi" w:cstheme="minorHAnsi"/>
          <w:szCs w:val="20"/>
        </w:rPr>
        <w:t>ehničke i stručne sposobnosti su vezani uz predmet nabave i</w:t>
      </w:r>
      <w:r w:rsidR="003C1250" w:rsidRPr="00B26CA6">
        <w:rPr>
          <w:rFonts w:asciiTheme="minorHAnsi" w:hAnsiTheme="minorHAnsi" w:cstheme="minorHAnsi"/>
          <w:szCs w:val="20"/>
        </w:rPr>
        <w:t xml:space="preserve"> </w:t>
      </w:r>
      <w:r w:rsidRPr="00B26CA6">
        <w:rPr>
          <w:rFonts w:asciiTheme="minorHAnsi" w:hAnsiTheme="minorHAnsi" w:cstheme="minorHAnsi"/>
          <w:szCs w:val="20"/>
        </w:rPr>
        <w:t xml:space="preserve">razmjerni predmetu nabave. </w:t>
      </w:r>
    </w:p>
    <w:p w14:paraId="423A4369" w14:textId="54A68CA1" w:rsidR="00F25DD3" w:rsidRDefault="003C1250" w:rsidP="00746006">
      <w:pPr>
        <w:autoSpaceDE w:val="0"/>
        <w:autoSpaceDN w:val="0"/>
        <w:adjustRightInd w:val="0"/>
        <w:spacing w:line="276" w:lineRule="auto"/>
        <w:rPr>
          <w:rFonts w:asciiTheme="minorHAnsi" w:hAnsiTheme="minorHAnsi" w:cstheme="minorHAnsi"/>
        </w:rPr>
      </w:pPr>
      <w:r w:rsidRPr="00B26CA6">
        <w:rPr>
          <w:rFonts w:asciiTheme="minorHAnsi" w:hAnsiTheme="minorHAnsi" w:cstheme="minorHAnsi"/>
          <w:szCs w:val="20"/>
        </w:rPr>
        <w:t>Zahtijevanom minimalnom razinom tehničke i stručne sposobnosti naručitelj se osigurava da će ponuditelj biti tehnički i stručno sposoban izvršiti radove koji su predmet nabave u sukladnosti s traženim zahtjevima i rokovima te ponuditelj dokazuje primjereno iskustvo, što ulijeva sigurnost da će ponuditelj (ukoliko bude izabran) izvršiti radove kvalitetno, stručno, pravovremeno i profesionalno.</w:t>
      </w:r>
      <w:r w:rsidR="00F25DD3" w:rsidRPr="00B26CA6">
        <w:rPr>
          <w:rFonts w:asciiTheme="minorHAnsi" w:hAnsiTheme="minorHAnsi" w:cstheme="minorHAnsi"/>
        </w:rPr>
        <w:t xml:space="preserve"> </w:t>
      </w:r>
      <w:r w:rsidR="002100C1" w:rsidRPr="002100C1">
        <w:rPr>
          <w:rFonts w:asciiTheme="minorHAnsi" w:hAnsiTheme="minorHAnsi" w:cstheme="minorHAnsi"/>
          <w:szCs w:val="20"/>
        </w:rPr>
        <w:t>Uzimajući u obzir kompleksnost radova i vrstu opasnog otpada koji su predmet ove nabave te blizinu naseljenog područja i potencijalne rizike koji se mogu pojaviti tijekom izvođenja radova Naručitelj smatra kako predmetni posao mogu izvršiti samo oni ponuditelji koji imaju prethodno iskustvo na istim ili sličnim poslovima.</w:t>
      </w:r>
      <w:r w:rsidR="00F25DD3" w:rsidRPr="00B26CA6">
        <w:rPr>
          <w:rFonts w:asciiTheme="minorHAnsi" w:hAnsiTheme="minorHAnsi" w:cstheme="minorHAnsi"/>
        </w:rPr>
        <w:t xml:space="preserve"> </w:t>
      </w:r>
    </w:p>
    <w:p w14:paraId="748D42BB" w14:textId="5038D95A" w:rsidR="00533ED9" w:rsidRPr="000517D6" w:rsidRDefault="00F25DD3" w:rsidP="00746006">
      <w:pPr>
        <w:autoSpaceDE w:val="0"/>
        <w:autoSpaceDN w:val="0"/>
        <w:adjustRightInd w:val="0"/>
        <w:spacing w:line="276" w:lineRule="auto"/>
        <w:rPr>
          <w:rFonts w:asciiTheme="minorHAnsi" w:hAnsiTheme="minorHAnsi" w:cstheme="minorHAnsi"/>
          <w:szCs w:val="20"/>
        </w:rPr>
      </w:pPr>
      <w:r w:rsidRPr="000517D6">
        <w:rPr>
          <w:rFonts w:asciiTheme="minorHAnsi" w:hAnsiTheme="minorHAnsi" w:cstheme="minorHAnsi"/>
          <w:szCs w:val="20"/>
        </w:rPr>
        <w:t>U nastavku se navode uvjeti tehničke i stručne sposobnosti.</w:t>
      </w:r>
    </w:p>
    <w:p w14:paraId="4B7830FC" w14:textId="5AA5FA7E" w:rsidR="00F55FC4" w:rsidRPr="00FF48DA" w:rsidRDefault="00F55FC4" w:rsidP="00D34BC4">
      <w:pPr>
        <w:pStyle w:val="Naslov3"/>
        <w:ind w:left="851"/>
        <w:rPr>
          <w:rFonts w:asciiTheme="minorHAnsi" w:hAnsiTheme="minorHAnsi" w:cstheme="minorHAnsi"/>
          <w:lang w:val="hr-HR"/>
        </w:rPr>
      </w:pPr>
      <w:bookmarkStart w:id="147" w:name="_Ref513457342"/>
      <w:r w:rsidRPr="00FF48DA">
        <w:rPr>
          <w:rFonts w:asciiTheme="minorHAnsi" w:hAnsiTheme="minorHAnsi" w:cstheme="minorHAnsi"/>
          <w:lang w:val="hr-HR"/>
        </w:rPr>
        <w:t>Popis radova</w:t>
      </w:r>
      <w:r w:rsidR="00CA083F" w:rsidRPr="00FF48DA">
        <w:rPr>
          <w:rFonts w:asciiTheme="minorHAnsi" w:hAnsiTheme="minorHAnsi" w:cstheme="minorHAnsi"/>
          <w:lang w:val="hr-HR"/>
        </w:rPr>
        <w:t xml:space="preserve"> istih ili sličnih predmetu nabave</w:t>
      </w:r>
      <w:r w:rsidRPr="00FF48DA">
        <w:rPr>
          <w:rFonts w:asciiTheme="minorHAnsi" w:hAnsiTheme="minorHAnsi" w:cstheme="minorHAnsi"/>
          <w:lang w:val="hr-HR"/>
        </w:rPr>
        <w:t xml:space="preserve"> izvršenih u godini u kojoj je započeo postupak javne nabave i tijekom </w:t>
      </w:r>
      <w:r w:rsidR="00AF53EC" w:rsidRPr="00FF48DA">
        <w:rPr>
          <w:rFonts w:asciiTheme="minorHAnsi" w:hAnsiTheme="minorHAnsi" w:cstheme="minorHAnsi"/>
          <w:lang w:val="hr-HR"/>
        </w:rPr>
        <w:t>10</w:t>
      </w:r>
      <w:r w:rsidRPr="00FF48DA">
        <w:rPr>
          <w:rFonts w:asciiTheme="minorHAnsi" w:hAnsiTheme="minorHAnsi" w:cstheme="minorHAnsi"/>
          <w:lang w:val="hr-HR"/>
        </w:rPr>
        <w:t xml:space="preserve"> (</w:t>
      </w:r>
      <w:r w:rsidR="00AF53EC" w:rsidRPr="00FF48DA">
        <w:rPr>
          <w:rFonts w:asciiTheme="minorHAnsi" w:hAnsiTheme="minorHAnsi" w:cstheme="minorHAnsi"/>
          <w:lang w:val="hr-HR"/>
        </w:rPr>
        <w:t>deset</w:t>
      </w:r>
      <w:r w:rsidRPr="00FF48DA">
        <w:rPr>
          <w:rFonts w:asciiTheme="minorHAnsi" w:hAnsiTheme="minorHAnsi" w:cstheme="minorHAnsi"/>
          <w:lang w:val="hr-HR"/>
        </w:rPr>
        <w:t>) godina koje prethode toj godini</w:t>
      </w:r>
      <w:bookmarkEnd w:id="147"/>
    </w:p>
    <w:p w14:paraId="0138D114" w14:textId="0150362A" w:rsidR="00272493" w:rsidRPr="00800095" w:rsidRDefault="00272493" w:rsidP="00746006">
      <w:pPr>
        <w:spacing w:line="276" w:lineRule="auto"/>
        <w:rPr>
          <w:rFonts w:asciiTheme="minorHAnsi" w:hAnsiTheme="minorHAnsi" w:cstheme="minorHAnsi"/>
          <w:lang w:eastAsia="en-GB"/>
        </w:rPr>
      </w:pPr>
      <w:r w:rsidRPr="00FF48DA">
        <w:rPr>
          <w:rFonts w:asciiTheme="minorHAnsi" w:hAnsiTheme="minorHAnsi" w:cstheme="minorHAnsi"/>
          <w:lang w:eastAsia="en-GB"/>
        </w:rPr>
        <w:t>Ponuditelj mora dokazati da je</w:t>
      </w:r>
      <w:r w:rsidR="00432191" w:rsidRPr="00FF48DA">
        <w:rPr>
          <w:rFonts w:asciiTheme="minorHAnsi" w:hAnsiTheme="minorHAnsi" w:cstheme="minorHAnsi"/>
          <w:lang w:eastAsia="en-GB"/>
        </w:rPr>
        <w:t xml:space="preserve"> u</w:t>
      </w:r>
      <w:r w:rsidRPr="00FF48DA">
        <w:rPr>
          <w:rFonts w:asciiTheme="minorHAnsi" w:hAnsiTheme="minorHAnsi" w:cstheme="minorHAnsi"/>
          <w:lang w:eastAsia="en-GB"/>
        </w:rPr>
        <w:t xml:space="preserve"> gore definiranom periodu </w:t>
      </w:r>
      <w:r w:rsidR="00003BF3" w:rsidRPr="00FF48DA">
        <w:rPr>
          <w:rFonts w:asciiTheme="minorHAnsi" w:hAnsiTheme="minorHAnsi" w:cstheme="minorHAnsi"/>
          <w:lang w:eastAsia="en-GB"/>
        </w:rPr>
        <w:t xml:space="preserve">uredno </w:t>
      </w:r>
      <w:r w:rsidR="0024561D" w:rsidRPr="00FF48DA">
        <w:rPr>
          <w:rFonts w:asciiTheme="minorHAnsi" w:hAnsiTheme="minorHAnsi" w:cstheme="minorHAnsi"/>
          <w:lang w:eastAsia="en-GB"/>
        </w:rPr>
        <w:t>izveo</w:t>
      </w:r>
      <w:r w:rsidR="00CA083F" w:rsidRPr="00FF48DA">
        <w:rPr>
          <w:rFonts w:asciiTheme="minorHAnsi" w:hAnsiTheme="minorHAnsi" w:cstheme="minorHAnsi"/>
          <w:lang w:eastAsia="en-GB"/>
        </w:rPr>
        <w:t xml:space="preserve"> radove</w:t>
      </w:r>
      <w:r w:rsidRPr="00FF48DA">
        <w:rPr>
          <w:rFonts w:asciiTheme="minorHAnsi" w:hAnsiTheme="minorHAnsi" w:cstheme="minorHAnsi"/>
          <w:lang w:eastAsia="en-GB"/>
        </w:rPr>
        <w:t xml:space="preserve"> </w:t>
      </w:r>
      <w:r w:rsidR="00531512" w:rsidRPr="00FF48DA">
        <w:rPr>
          <w:rFonts w:asciiTheme="minorHAnsi" w:hAnsiTheme="minorHAnsi" w:cstheme="minorHAnsi"/>
          <w:lang w:eastAsia="en-GB"/>
        </w:rPr>
        <w:t xml:space="preserve">iste ili slične </w:t>
      </w:r>
      <w:r w:rsidR="00CA083F" w:rsidRPr="00FF48DA">
        <w:rPr>
          <w:rFonts w:asciiTheme="minorHAnsi" w:hAnsiTheme="minorHAnsi" w:cstheme="minorHAnsi"/>
          <w:lang w:eastAsia="en-GB"/>
        </w:rPr>
        <w:t xml:space="preserve">predmetu nabave čija je kumulativna vrijednost </w:t>
      </w:r>
      <w:r w:rsidR="00531512" w:rsidRPr="00FF48DA">
        <w:rPr>
          <w:rFonts w:asciiTheme="minorHAnsi" w:hAnsiTheme="minorHAnsi" w:cstheme="minorHAnsi"/>
          <w:lang w:eastAsia="en-GB"/>
        </w:rPr>
        <w:t>najmanje u visini procijenjene vrijednosti nabave</w:t>
      </w:r>
      <w:r w:rsidR="00531512" w:rsidRPr="00800095">
        <w:rPr>
          <w:rFonts w:asciiTheme="minorHAnsi" w:hAnsiTheme="minorHAnsi" w:cstheme="minorHAnsi"/>
          <w:lang w:eastAsia="en-GB"/>
        </w:rPr>
        <w:t>, a od toga</w:t>
      </w:r>
      <w:r w:rsidRPr="00800095">
        <w:rPr>
          <w:rFonts w:asciiTheme="minorHAnsi" w:hAnsiTheme="minorHAnsi" w:cstheme="minorHAnsi"/>
          <w:lang w:eastAsia="en-GB"/>
        </w:rPr>
        <w:t>:</w:t>
      </w:r>
    </w:p>
    <w:p w14:paraId="6643F311" w14:textId="37DE9982" w:rsidR="00272493" w:rsidRPr="00800095" w:rsidRDefault="00272493" w:rsidP="0052144C">
      <w:pPr>
        <w:spacing w:line="276" w:lineRule="auto"/>
        <w:ind w:left="644"/>
        <w:rPr>
          <w:rFonts w:asciiTheme="minorHAnsi" w:hAnsiTheme="minorHAnsi" w:cstheme="minorHAnsi"/>
          <w:b/>
          <w:i/>
          <w:color w:val="000000" w:themeColor="text1"/>
          <w:lang w:eastAsia="hr-HR"/>
        </w:rPr>
      </w:pPr>
    </w:p>
    <w:p w14:paraId="0492AE80" w14:textId="38502126" w:rsidR="00774280" w:rsidRPr="00800095" w:rsidRDefault="00774280" w:rsidP="00800095">
      <w:pPr>
        <w:numPr>
          <w:ilvl w:val="0"/>
          <w:numId w:val="82"/>
        </w:numPr>
        <w:tabs>
          <w:tab w:val="num" w:pos="360"/>
        </w:tabs>
        <w:spacing w:before="0" w:line="276" w:lineRule="auto"/>
        <w:ind w:left="714" w:hanging="357"/>
        <w:rPr>
          <w:rFonts w:asciiTheme="minorHAnsi" w:hAnsiTheme="minorHAnsi" w:cstheme="minorHAnsi"/>
          <w:szCs w:val="22"/>
          <w:lang w:eastAsia="en-GB"/>
        </w:rPr>
      </w:pPr>
      <w:r w:rsidRPr="00800095">
        <w:rPr>
          <w:rFonts w:asciiTheme="minorHAnsi" w:hAnsiTheme="minorHAnsi" w:cstheme="minorHAnsi"/>
          <w:lang w:eastAsia="en-GB"/>
        </w:rPr>
        <w:lastRenderedPageBreak/>
        <w:t xml:space="preserve">Radovi na </w:t>
      </w:r>
      <w:r w:rsidRPr="00800095">
        <w:rPr>
          <w:rFonts w:asciiTheme="minorHAnsi" w:hAnsiTheme="minorHAnsi" w:cstheme="minorHAnsi"/>
          <w:b/>
          <w:lang w:eastAsia="en-GB"/>
        </w:rPr>
        <w:t xml:space="preserve">sanaciji lokacije </w:t>
      </w:r>
      <w:bookmarkStart w:id="148" w:name="_Hlk527725018"/>
      <w:r w:rsidRPr="00800095">
        <w:rPr>
          <w:rFonts w:asciiTheme="minorHAnsi" w:hAnsiTheme="minorHAnsi" w:cstheme="minorHAnsi"/>
          <w:b/>
          <w:lang w:eastAsia="en-GB"/>
        </w:rPr>
        <w:t>onečišćene katranom</w:t>
      </w:r>
      <w:r w:rsidRPr="00800095">
        <w:rPr>
          <w:rFonts w:asciiTheme="minorHAnsi" w:hAnsiTheme="minorHAnsi" w:cstheme="minorHAnsi"/>
          <w:lang w:eastAsia="en-GB"/>
        </w:rPr>
        <w:t xml:space="preserve"> koja je uključivala </w:t>
      </w:r>
      <w:r w:rsidR="00A01E58" w:rsidRPr="00800095">
        <w:rPr>
          <w:rFonts w:asciiTheme="minorHAnsi" w:hAnsiTheme="minorHAnsi" w:cstheme="minorHAnsi"/>
          <w:lang w:eastAsia="en-GB"/>
        </w:rPr>
        <w:t xml:space="preserve">iskop opasnog otpada, </w:t>
      </w:r>
      <w:r w:rsidRPr="00800095">
        <w:rPr>
          <w:rFonts w:asciiTheme="minorHAnsi" w:hAnsiTheme="minorHAnsi" w:cstheme="minorHAnsi"/>
          <w:lang w:eastAsia="en-GB"/>
        </w:rPr>
        <w:t>postupak stabilizacije, ili slične radove pri čemu se sličnim radovima smatra sanacija lokacije onečišćene opasnim</w:t>
      </w:r>
      <w:r w:rsidR="002D58F1" w:rsidRPr="00800095">
        <w:rPr>
          <w:rStyle w:val="Referencafusnote"/>
          <w:rFonts w:asciiTheme="minorHAnsi" w:hAnsiTheme="minorHAnsi" w:cstheme="minorHAnsi"/>
          <w:lang w:eastAsia="en-GB"/>
        </w:rPr>
        <w:footnoteReference w:id="2"/>
      </w:r>
      <w:r w:rsidRPr="00800095">
        <w:rPr>
          <w:rFonts w:asciiTheme="minorHAnsi" w:hAnsiTheme="minorHAnsi" w:cstheme="minorHAnsi"/>
          <w:lang w:eastAsia="en-GB"/>
        </w:rPr>
        <w:t xml:space="preserve"> otpadom porijeklom iz</w:t>
      </w:r>
      <w:r w:rsidR="00F70C54" w:rsidRPr="00800095">
        <w:rPr>
          <w:rFonts w:asciiTheme="minorHAnsi" w:hAnsiTheme="minorHAnsi" w:cstheme="minorHAnsi"/>
          <w:lang w:eastAsia="en-GB"/>
        </w:rPr>
        <w:t xml:space="preserve"> </w:t>
      </w:r>
      <w:r w:rsidRPr="00800095">
        <w:rPr>
          <w:rFonts w:asciiTheme="minorHAnsi" w:hAnsiTheme="minorHAnsi" w:cstheme="minorHAnsi"/>
          <w:lang w:eastAsia="en-GB"/>
        </w:rPr>
        <w:t>naftne industrije koja je uključivala</w:t>
      </w:r>
      <w:r w:rsidR="00A01E58" w:rsidRPr="00800095">
        <w:rPr>
          <w:rFonts w:asciiTheme="minorHAnsi" w:hAnsiTheme="minorHAnsi" w:cstheme="minorHAnsi"/>
          <w:lang w:eastAsia="en-GB"/>
        </w:rPr>
        <w:t xml:space="preserve"> iskop opasnog otpada,</w:t>
      </w:r>
      <w:r w:rsidRPr="00800095">
        <w:rPr>
          <w:rFonts w:asciiTheme="minorHAnsi" w:hAnsiTheme="minorHAnsi" w:cstheme="minorHAnsi"/>
          <w:lang w:eastAsia="en-GB"/>
        </w:rPr>
        <w:t xml:space="preserve"> postupak stabilizacije</w:t>
      </w:r>
      <w:bookmarkEnd w:id="148"/>
      <w:r w:rsidRPr="00800095">
        <w:rPr>
          <w:rFonts w:asciiTheme="minorHAnsi" w:hAnsiTheme="minorHAnsi" w:cstheme="minorHAnsi"/>
          <w:lang w:eastAsia="en-GB"/>
        </w:rPr>
        <w:t xml:space="preserve"> i to u visini </w:t>
      </w:r>
      <w:r w:rsidR="004D5800" w:rsidRPr="00800095">
        <w:rPr>
          <w:rFonts w:asciiTheme="minorHAnsi" w:hAnsiTheme="minorHAnsi" w:cstheme="minorHAnsi"/>
          <w:lang w:eastAsia="en-GB"/>
        </w:rPr>
        <w:t xml:space="preserve">najmanje </w:t>
      </w:r>
      <w:r w:rsidRPr="00800095">
        <w:rPr>
          <w:rFonts w:asciiTheme="minorHAnsi" w:hAnsiTheme="minorHAnsi" w:cstheme="minorHAnsi"/>
          <w:lang w:eastAsia="en-GB"/>
        </w:rPr>
        <w:t>polovice iznosa procijenjene vrijednosti nabave. Traženi uvjet gospodarski subjekt može dokazati s najmanje 1 (jednim)</w:t>
      </w:r>
      <w:r w:rsidR="00F951AC" w:rsidRPr="00800095">
        <w:rPr>
          <w:rFonts w:asciiTheme="minorHAnsi" w:hAnsiTheme="minorHAnsi" w:cstheme="minorHAnsi"/>
          <w:lang w:eastAsia="en-GB"/>
        </w:rPr>
        <w:t>,</w:t>
      </w:r>
      <w:r w:rsidRPr="00800095">
        <w:rPr>
          <w:rFonts w:asciiTheme="minorHAnsi" w:hAnsiTheme="minorHAnsi" w:cstheme="minorHAnsi"/>
          <w:lang w:eastAsia="en-GB"/>
        </w:rPr>
        <w:t xml:space="preserve"> a najviše </w:t>
      </w:r>
      <w:r w:rsidR="002F6501" w:rsidRPr="00800095">
        <w:rPr>
          <w:rFonts w:asciiTheme="minorHAnsi" w:hAnsiTheme="minorHAnsi" w:cstheme="minorHAnsi"/>
          <w:lang w:eastAsia="en-GB"/>
        </w:rPr>
        <w:t xml:space="preserve">5 </w:t>
      </w:r>
      <w:r w:rsidRPr="00800095">
        <w:rPr>
          <w:rFonts w:asciiTheme="minorHAnsi" w:hAnsiTheme="minorHAnsi" w:cstheme="minorHAnsi"/>
          <w:lang w:eastAsia="en-GB"/>
        </w:rPr>
        <w:t>(</w:t>
      </w:r>
      <w:r w:rsidR="002F6501" w:rsidRPr="00800095">
        <w:rPr>
          <w:rFonts w:asciiTheme="minorHAnsi" w:hAnsiTheme="minorHAnsi" w:cstheme="minorHAnsi"/>
          <w:lang w:eastAsia="en-GB"/>
        </w:rPr>
        <w:t>pet</w:t>
      </w:r>
      <w:r w:rsidR="00EC5BF4" w:rsidRPr="00800095">
        <w:rPr>
          <w:rFonts w:asciiTheme="minorHAnsi" w:hAnsiTheme="minorHAnsi" w:cstheme="minorHAnsi"/>
          <w:lang w:eastAsia="en-GB"/>
        </w:rPr>
        <w:t xml:space="preserve">) </w:t>
      </w:r>
      <w:r w:rsidR="00CA083F" w:rsidRPr="00800095">
        <w:rPr>
          <w:rFonts w:asciiTheme="minorHAnsi" w:hAnsiTheme="minorHAnsi" w:cstheme="minorHAnsi"/>
          <w:lang w:eastAsia="en-GB"/>
        </w:rPr>
        <w:t>izvršenih radova</w:t>
      </w:r>
      <w:r w:rsidRPr="00800095">
        <w:rPr>
          <w:rFonts w:asciiTheme="minorHAnsi" w:hAnsiTheme="minorHAnsi" w:cstheme="minorHAnsi"/>
          <w:lang w:eastAsia="en-GB"/>
        </w:rPr>
        <w:t>.</w:t>
      </w:r>
    </w:p>
    <w:p w14:paraId="0A3D295D" w14:textId="498A82B2" w:rsidR="00774280" w:rsidRPr="00800095" w:rsidRDefault="00774280" w:rsidP="00800095">
      <w:pPr>
        <w:numPr>
          <w:ilvl w:val="0"/>
          <w:numId w:val="82"/>
        </w:numPr>
        <w:tabs>
          <w:tab w:val="num" w:pos="360"/>
        </w:tabs>
        <w:spacing w:before="0" w:line="276" w:lineRule="auto"/>
        <w:ind w:left="714" w:hanging="357"/>
        <w:rPr>
          <w:rFonts w:asciiTheme="minorHAnsi" w:hAnsiTheme="minorHAnsi" w:cstheme="minorHAnsi"/>
          <w:lang w:eastAsia="en-GB"/>
        </w:rPr>
      </w:pPr>
      <w:r w:rsidRPr="00800095">
        <w:rPr>
          <w:rFonts w:asciiTheme="minorHAnsi" w:hAnsiTheme="minorHAnsi" w:cstheme="minorHAnsi"/>
          <w:lang w:eastAsia="en-GB"/>
        </w:rPr>
        <w:t xml:space="preserve">Radovi </w:t>
      </w:r>
      <w:r w:rsidRPr="00800095">
        <w:rPr>
          <w:rFonts w:asciiTheme="minorHAnsi" w:hAnsiTheme="minorHAnsi" w:cstheme="minorHAnsi"/>
          <w:b/>
          <w:bCs/>
          <w:lang w:eastAsia="en-GB"/>
        </w:rPr>
        <w:t xml:space="preserve">sanacije koji su uključivali predaju </w:t>
      </w:r>
      <w:r w:rsidR="00531512" w:rsidRPr="00800095">
        <w:rPr>
          <w:rFonts w:asciiTheme="minorHAnsi" w:hAnsiTheme="minorHAnsi" w:cstheme="minorHAnsi"/>
          <w:b/>
          <w:bCs/>
          <w:lang w:eastAsia="en-GB"/>
        </w:rPr>
        <w:t xml:space="preserve">katrana </w:t>
      </w:r>
      <w:r w:rsidRPr="00800095">
        <w:rPr>
          <w:rFonts w:asciiTheme="minorHAnsi" w:hAnsiTheme="minorHAnsi" w:cstheme="minorHAnsi"/>
          <w:b/>
          <w:bCs/>
          <w:lang w:eastAsia="en-GB"/>
        </w:rPr>
        <w:t xml:space="preserve">na </w:t>
      </w:r>
      <w:r w:rsidRPr="00800095">
        <w:rPr>
          <w:rFonts w:asciiTheme="minorHAnsi" w:hAnsiTheme="minorHAnsi" w:cstheme="minorHAnsi"/>
          <w:lang w:eastAsia="en-GB"/>
        </w:rPr>
        <w:t>energetsk</w:t>
      </w:r>
      <w:r w:rsidR="00531512" w:rsidRPr="00800095">
        <w:rPr>
          <w:rFonts w:asciiTheme="minorHAnsi" w:hAnsiTheme="minorHAnsi" w:cstheme="minorHAnsi"/>
          <w:color w:val="1F497D"/>
          <w:lang w:eastAsia="en-GB"/>
        </w:rPr>
        <w:t>u</w:t>
      </w:r>
      <w:r w:rsidRPr="00800095">
        <w:rPr>
          <w:rFonts w:asciiTheme="minorHAnsi" w:hAnsiTheme="minorHAnsi" w:cstheme="minorHAnsi"/>
          <w:lang w:eastAsia="en-GB"/>
        </w:rPr>
        <w:t xml:space="preserve"> oporab</w:t>
      </w:r>
      <w:r w:rsidR="00531512" w:rsidRPr="00800095">
        <w:rPr>
          <w:rFonts w:asciiTheme="minorHAnsi" w:hAnsiTheme="minorHAnsi" w:cstheme="minorHAnsi"/>
          <w:color w:val="1F497D"/>
          <w:lang w:eastAsia="en-GB"/>
        </w:rPr>
        <w:t>u</w:t>
      </w:r>
      <w:r w:rsidRPr="00800095">
        <w:rPr>
          <w:rFonts w:asciiTheme="minorHAnsi" w:hAnsiTheme="minorHAnsi" w:cstheme="minorHAnsi"/>
          <w:lang w:eastAsia="en-GB"/>
        </w:rPr>
        <w:t xml:space="preserve"> ili konačno zbrinjavanj</w:t>
      </w:r>
      <w:r w:rsidRPr="00800095">
        <w:rPr>
          <w:rFonts w:asciiTheme="minorHAnsi" w:hAnsiTheme="minorHAnsi" w:cstheme="minorHAnsi"/>
          <w:color w:val="1F497D"/>
          <w:lang w:eastAsia="en-GB"/>
        </w:rPr>
        <w:t>e</w:t>
      </w:r>
      <w:r w:rsidRPr="00800095">
        <w:rPr>
          <w:rFonts w:asciiTheme="minorHAnsi" w:hAnsiTheme="minorHAnsi" w:cstheme="minorHAnsi"/>
          <w:lang w:eastAsia="en-GB"/>
        </w:rPr>
        <w:t xml:space="preserve"> spaljivanjem, ili slične radove pri čemu se sličnim radovima smatra </w:t>
      </w:r>
      <w:r w:rsidRPr="00800095">
        <w:rPr>
          <w:rFonts w:asciiTheme="minorHAnsi" w:hAnsiTheme="minorHAnsi" w:cstheme="minorHAnsi"/>
          <w:b/>
          <w:bCs/>
          <w:lang w:eastAsia="en-GB"/>
        </w:rPr>
        <w:t>radove koji su uključivali predaju na energetsku oporabu</w:t>
      </w:r>
      <w:r w:rsidRPr="00800095">
        <w:rPr>
          <w:rFonts w:asciiTheme="minorHAnsi" w:hAnsiTheme="minorHAnsi" w:cstheme="minorHAnsi"/>
          <w:lang w:eastAsia="en-GB"/>
        </w:rPr>
        <w:t xml:space="preserve"> ili konačno zbrinjavanje opasnog</w:t>
      </w:r>
      <w:r w:rsidR="002D58F1" w:rsidRPr="00800095">
        <w:rPr>
          <w:rStyle w:val="Referencafusnote"/>
          <w:rFonts w:asciiTheme="minorHAnsi" w:hAnsiTheme="minorHAnsi" w:cstheme="minorHAnsi"/>
          <w:lang w:eastAsia="en-GB"/>
        </w:rPr>
        <w:footnoteReference w:id="3"/>
      </w:r>
      <w:r w:rsidRPr="00800095">
        <w:rPr>
          <w:rFonts w:asciiTheme="minorHAnsi" w:hAnsiTheme="minorHAnsi" w:cstheme="minorHAnsi"/>
          <w:lang w:eastAsia="en-GB"/>
        </w:rPr>
        <w:t xml:space="preserve"> otpada porijeklom iz naftne industrije i to u visini </w:t>
      </w:r>
      <w:r w:rsidR="004D5800" w:rsidRPr="00800095">
        <w:rPr>
          <w:rFonts w:asciiTheme="minorHAnsi" w:hAnsiTheme="minorHAnsi" w:cstheme="minorHAnsi"/>
          <w:lang w:eastAsia="en-GB"/>
        </w:rPr>
        <w:t xml:space="preserve">najmanje </w:t>
      </w:r>
      <w:r w:rsidRPr="00800095">
        <w:rPr>
          <w:rFonts w:asciiTheme="minorHAnsi" w:hAnsiTheme="minorHAnsi" w:cstheme="minorHAnsi"/>
          <w:lang w:eastAsia="en-GB"/>
        </w:rPr>
        <w:t xml:space="preserve">polovice iznosa procijenjene vrijednosti nabave. Traženi uvjet gospodarski subjekt može dokazati s najmanje 1 (jednim) a najviše </w:t>
      </w:r>
      <w:r w:rsidR="005D6E9C" w:rsidRPr="00800095">
        <w:rPr>
          <w:rFonts w:asciiTheme="minorHAnsi" w:hAnsiTheme="minorHAnsi" w:cstheme="minorHAnsi"/>
          <w:lang w:eastAsia="en-GB"/>
        </w:rPr>
        <w:t xml:space="preserve">5 </w:t>
      </w:r>
      <w:r w:rsidRPr="00800095">
        <w:rPr>
          <w:rFonts w:asciiTheme="minorHAnsi" w:hAnsiTheme="minorHAnsi" w:cstheme="minorHAnsi"/>
          <w:lang w:eastAsia="en-GB"/>
        </w:rPr>
        <w:t>(</w:t>
      </w:r>
      <w:r w:rsidR="005D6E9C" w:rsidRPr="00800095">
        <w:rPr>
          <w:rFonts w:asciiTheme="minorHAnsi" w:hAnsiTheme="minorHAnsi" w:cstheme="minorHAnsi"/>
          <w:lang w:eastAsia="en-GB"/>
        </w:rPr>
        <w:t>pet</w:t>
      </w:r>
      <w:r w:rsidRPr="00800095">
        <w:rPr>
          <w:rFonts w:asciiTheme="minorHAnsi" w:hAnsiTheme="minorHAnsi" w:cstheme="minorHAnsi"/>
          <w:lang w:eastAsia="en-GB"/>
        </w:rPr>
        <w:t xml:space="preserve">) </w:t>
      </w:r>
      <w:r w:rsidR="000A3F6C" w:rsidRPr="00800095">
        <w:rPr>
          <w:rFonts w:asciiTheme="minorHAnsi" w:hAnsiTheme="minorHAnsi" w:cstheme="minorHAnsi"/>
          <w:lang w:eastAsia="en-GB"/>
        </w:rPr>
        <w:t>izvršenih radova</w:t>
      </w:r>
      <w:r w:rsidRPr="00800095">
        <w:rPr>
          <w:rFonts w:asciiTheme="minorHAnsi" w:hAnsiTheme="minorHAnsi" w:cstheme="minorHAnsi"/>
          <w:lang w:eastAsia="en-GB"/>
        </w:rPr>
        <w:t>.</w:t>
      </w:r>
    </w:p>
    <w:p w14:paraId="0DEF8F6C" w14:textId="77777777" w:rsidR="00CA083F" w:rsidRPr="00B26CA6" w:rsidRDefault="00CA083F" w:rsidP="00CA083F">
      <w:pPr>
        <w:spacing w:line="276" w:lineRule="auto"/>
        <w:rPr>
          <w:rFonts w:asciiTheme="minorHAnsi" w:hAnsiTheme="minorHAnsi" w:cstheme="minorHAnsi"/>
        </w:rPr>
      </w:pPr>
      <w:r w:rsidRPr="00B26CA6">
        <w:rPr>
          <w:rFonts w:asciiTheme="minorHAnsi" w:hAnsiTheme="minorHAnsi" w:cstheme="minorHAnsi"/>
        </w:rPr>
        <w:t xml:space="preserve">Naručitelj polazi od pretpostavke kako predmetni posao mogu izvršiti samo oni </w:t>
      </w:r>
      <w:r>
        <w:rPr>
          <w:rFonts w:asciiTheme="minorHAnsi" w:hAnsiTheme="minorHAnsi" w:cstheme="minorHAnsi"/>
        </w:rPr>
        <w:t>p</w:t>
      </w:r>
      <w:r w:rsidRPr="00B26CA6">
        <w:rPr>
          <w:rFonts w:asciiTheme="minorHAnsi" w:hAnsiTheme="minorHAnsi" w:cstheme="minorHAnsi"/>
        </w:rPr>
        <w:t xml:space="preserve">onuditelji koji imaju prethodno iskustvo na istim ili sličnim poslovima. </w:t>
      </w:r>
    </w:p>
    <w:p w14:paraId="3A5DE0CD" w14:textId="77777777" w:rsidR="00CA083F" w:rsidRPr="00B26CA6" w:rsidRDefault="00CA083F" w:rsidP="00CA083F">
      <w:pPr>
        <w:spacing w:line="276" w:lineRule="auto"/>
        <w:rPr>
          <w:rFonts w:asciiTheme="minorHAnsi" w:hAnsiTheme="minorHAnsi" w:cstheme="minorHAnsi"/>
          <w:szCs w:val="20"/>
        </w:rPr>
      </w:pPr>
      <w:r w:rsidRPr="00B26CA6">
        <w:rPr>
          <w:rFonts w:asciiTheme="minorHAnsi" w:hAnsiTheme="minorHAnsi" w:cstheme="minorHAnsi"/>
          <w:szCs w:val="20"/>
        </w:rPr>
        <w:t xml:space="preserve">Za dokazivanje uredno izvršenih radova iz ove točke </w:t>
      </w:r>
      <w:r w:rsidRPr="00B26CA6">
        <w:rPr>
          <w:rFonts w:asciiTheme="minorHAnsi" w:hAnsiTheme="minorHAnsi" w:cstheme="minorHAnsi"/>
          <w:szCs w:val="20"/>
        </w:rPr>
        <w:fldChar w:fldCharType="begin"/>
      </w:r>
      <w:r w:rsidRPr="00B26CA6">
        <w:rPr>
          <w:rFonts w:asciiTheme="minorHAnsi" w:hAnsiTheme="minorHAnsi" w:cstheme="minorHAnsi"/>
          <w:szCs w:val="20"/>
        </w:rPr>
        <w:instrText xml:space="preserve"> REF _Ref513457342 \r </w:instrText>
      </w:r>
      <w:r w:rsidRPr="00B26CA6">
        <w:rPr>
          <w:rFonts w:asciiTheme="minorHAnsi" w:hAnsiTheme="minorHAnsi" w:cstheme="minorHAnsi"/>
          <w:szCs w:val="20"/>
        </w:rPr>
        <w:fldChar w:fldCharType="separate"/>
      </w:r>
      <w:r>
        <w:rPr>
          <w:rFonts w:asciiTheme="minorHAnsi" w:hAnsiTheme="minorHAnsi" w:cstheme="minorHAnsi"/>
          <w:szCs w:val="20"/>
        </w:rPr>
        <w:t>4.3.1</w:t>
      </w:r>
      <w:r w:rsidRPr="00B26CA6">
        <w:rPr>
          <w:rFonts w:asciiTheme="minorHAnsi" w:hAnsiTheme="minorHAnsi" w:cstheme="minorHAnsi"/>
          <w:szCs w:val="20"/>
        </w:rPr>
        <w:fldChar w:fldCharType="end"/>
      </w:r>
      <w:r w:rsidRPr="00B26CA6">
        <w:rPr>
          <w:rFonts w:asciiTheme="minorHAnsi" w:hAnsiTheme="minorHAnsi" w:cstheme="minorHAnsi"/>
          <w:szCs w:val="20"/>
        </w:rPr>
        <w:t xml:space="preserve"> određen je duži rok (deset godina) od minimalnog određenog ZJN 2016 (pet godina) zbog složenosti predmeta nabave. Određivanjem dužeg vremenskog perioda u obzir se uzima kako su radovi na sličnim lokacijama onečišćenim opasnim otpadom malobrojni te je vremenski period njihove realizacije dug pa se ovakvim uvjetom otvara mogućnost sudjelovanja većeg broja ponuditelja, odnosno osigurava se odgovarajuća razina tržišnog natjecanja.</w:t>
      </w:r>
    </w:p>
    <w:p w14:paraId="4474A630" w14:textId="5C424BD5" w:rsidR="00774280" w:rsidRDefault="00F951AC" w:rsidP="00F951AC">
      <w:pPr>
        <w:spacing w:line="276" w:lineRule="auto"/>
        <w:rPr>
          <w:rFonts w:asciiTheme="minorHAnsi" w:hAnsiTheme="minorHAnsi" w:cstheme="minorHAnsi"/>
          <w:b/>
          <w:color w:val="000000" w:themeColor="text1"/>
          <w:lang w:eastAsia="hr-HR"/>
        </w:rPr>
      </w:pPr>
      <w:r w:rsidRPr="0071326F">
        <w:rPr>
          <w:rFonts w:asciiTheme="minorHAnsi" w:hAnsiTheme="minorHAnsi" w:cstheme="minorHAnsi"/>
          <w:b/>
          <w:color w:val="000000" w:themeColor="text1"/>
          <w:lang w:eastAsia="hr-HR"/>
        </w:rPr>
        <w:t xml:space="preserve">Ukoliko </w:t>
      </w:r>
      <w:r w:rsidR="00531512" w:rsidRPr="0071326F">
        <w:rPr>
          <w:rFonts w:asciiTheme="minorHAnsi" w:hAnsiTheme="minorHAnsi" w:cstheme="minorHAnsi"/>
          <w:b/>
          <w:color w:val="000000" w:themeColor="text1"/>
          <w:lang w:eastAsia="hr-HR"/>
        </w:rPr>
        <w:t xml:space="preserve">se isti </w:t>
      </w:r>
      <w:r w:rsidR="000A3F6C">
        <w:rPr>
          <w:rFonts w:asciiTheme="minorHAnsi" w:hAnsiTheme="minorHAnsi" w:cstheme="minorHAnsi"/>
          <w:b/>
          <w:color w:val="000000" w:themeColor="text1"/>
          <w:lang w:eastAsia="hr-HR"/>
        </w:rPr>
        <w:t>radovi</w:t>
      </w:r>
      <w:r w:rsidR="00531512" w:rsidRPr="0071326F">
        <w:rPr>
          <w:rFonts w:asciiTheme="minorHAnsi" w:hAnsiTheme="minorHAnsi" w:cstheme="minorHAnsi"/>
          <w:b/>
          <w:color w:val="000000" w:themeColor="text1"/>
          <w:lang w:eastAsia="hr-HR"/>
        </w:rPr>
        <w:t xml:space="preserve"> koriste za dokazivanje uvjeta pod </w:t>
      </w:r>
      <w:r w:rsidR="00D11EBD">
        <w:rPr>
          <w:rFonts w:asciiTheme="minorHAnsi" w:hAnsiTheme="minorHAnsi" w:cstheme="minorHAnsi"/>
          <w:b/>
          <w:color w:val="000000" w:themeColor="text1"/>
          <w:lang w:eastAsia="hr-HR"/>
        </w:rPr>
        <w:t>1</w:t>
      </w:r>
      <w:r w:rsidR="00531512" w:rsidRPr="0071326F">
        <w:rPr>
          <w:rFonts w:asciiTheme="minorHAnsi" w:hAnsiTheme="minorHAnsi" w:cstheme="minorHAnsi"/>
          <w:b/>
          <w:color w:val="000000" w:themeColor="text1"/>
          <w:lang w:eastAsia="hr-HR"/>
        </w:rPr>
        <w:t xml:space="preserve">) i </w:t>
      </w:r>
      <w:r w:rsidR="00D11EBD">
        <w:rPr>
          <w:rFonts w:asciiTheme="minorHAnsi" w:hAnsiTheme="minorHAnsi" w:cstheme="minorHAnsi"/>
          <w:b/>
          <w:color w:val="000000" w:themeColor="text1"/>
          <w:lang w:eastAsia="hr-HR"/>
        </w:rPr>
        <w:t>2</w:t>
      </w:r>
      <w:r w:rsidR="00531512" w:rsidRPr="0071326F">
        <w:rPr>
          <w:rFonts w:asciiTheme="minorHAnsi" w:hAnsiTheme="minorHAnsi" w:cstheme="minorHAnsi"/>
          <w:b/>
          <w:color w:val="000000" w:themeColor="text1"/>
          <w:lang w:eastAsia="hr-HR"/>
        </w:rPr>
        <w:t xml:space="preserve">) </w:t>
      </w:r>
      <w:r w:rsidR="005A497E">
        <w:rPr>
          <w:rFonts w:asciiTheme="minorHAnsi" w:hAnsiTheme="minorHAnsi" w:cstheme="minorHAnsi"/>
          <w:b/>
          <w:color w:val="000000" w:themeColor="text1"/>
          <w:lang w:eastAsia="hr-HR"/>
        </w:rPr>
        <w:t>mora</w:t>
      </w:r>
      <w:r w:rsidR="002822E4">
        <w:rPr>
          <w:rFonts w:asciiTheme="minorHAnsi" w:hAnsiTheme="minorHAnsi" w:cstheme="minorHAnsi"/>
          <w:b/>
          <w:color w:val="000000" w:themeColor="text1"/>
          <w:lang w:eastAsia="hr-HR"/>
        </w:rPr>
        <w:t xml:space="preserve"> se</w:t>
      </w:r>
      <w:r w:rsidR="005A497E">
        <w:rPr>
          <w:rFonts w:asciiTheme="minorHAnsi" w:hAnsiTheme="minorHAnsi" w:cstheme="minorHAnsi"/>
          <w:b/>
          <w:color w:val="000000" w:themeColor="text1"/>
          <w:lang w:eastAsia="hr-HR"/>
        </w:rPr>
        <w:t xml:space="preserve"> jasno naznačiti koji dio iznosa se odnosi na uvjet </w:t>
      </w:r>
      <w:r w:rsidR="00D11EBD">
        <w:rPr>
          <w:rFonts w:asciiTheme="minorHAnsi" w:hAnsiTheme="minorHAnsi" w:cstheme="minorHAnsi"/>
          <w:b/>
          <w:color w:val="000000" w:themeColor="text1"/>
          <w:lang w:eastAsia="hr-HR"/>
        </w:rPr>
        <w:t>1</w:t>
      </w:r>
      <w:r w:rsidR="005A497E">
        <w:rPr>
          <w:rFonts w:asciiTheme="minorHAnsi" w:hAnsiTheme="minorHAnsi" w:cstheme="minorHAnsi"/>
          <w:b/>
          <w:color w:val="000000" w:themeColor="text1"/>
          <w:lang w:eastAsia="hr-HR"/>
        </w:rPr>
        <w:t xml:space="preserve">), a koji na uvjet </w:t>
      </w:r>
      <w:r w:rsidR="00D11EBD">
        <w:rPr>
          <w:rFonts w:asciiTheme="minorHAnsi" w:hAnsiTheme="minorHAnsi" w:cstheme="minorHAnsi"/>
          <w:b/>
          <w:color w:val="000000" w:themeColor="text1"/>
          <w:lang w:eastAsia="hr-HR"/>
        </w:rPr>
        <w:t>2</w:t>
      </w:r>
      <w:r w:rsidR="005A497E">
        <w:rPr>
          <w:rFonts w:asciiTheme="minorHAnsi" w:hAnsiTheme="minorHAnsi" w:cstheme="minorHAnsi"/>
          <w:b/>
          <w:color w:val="000000" w:themeColor="text1"/>
          <w:lang w:eastAsia="hr-HR"/>
        </w:rPr>
        <w:t>).</w:t>
      </w:r>
    </w:p>
    <w:p w14:paraId="0EB66713" w14:textId="2214EE9F" w:rsidR="00DA68C5" w:rsidRPr="008F13F5" w:rsidRDefault="00DA68C5" w:rsidP="008F13F5">
      <w:pPr>
        <w:autoSpaceDE w:val="0"/>
        <w:autoSpaceDN w:val="0"/>
        <w:adjustRightInd w:val="0"/>
        <w:spacing w:line="276" w:lineRule="auto"/>
        <w:rPr>
          <w:rFonts w:asciiTheme="minorHAnsi" w:hAnsiTheme="minorHAnsi" w:cstheme="minorHAnsi"/>
          <w:szCs w:val="20"/>
        </w:rPr>
      </w:pPr>
      <w:bookmarkStart w:id="149" w:name="_Hlk529375357"/>
      <w:r w:rsidRPr="008F13F5">
        <w:rPr>
          <w:rFonts w:asciiTheme="minorHAnsi" w:hAnsiTheme="minorHAnsi" w:cstheme="minorHAnsi"/>
          <w:szCs w:val="20"/>
        </w:rPr>
        <w:t xml:space="preserve">Sukladno članku 278. ZJN 2016, naručitelj zahtijeva da u izvršenju ovog predmeta nabave isključivo sam ponuditelj ili bilo koji od članova zajednice gospodarskih subjekata izvršava </w:t>
      </w:r>
      <w:r>
        <w:rPr>
          <w:rFonts w:asciiTheme="minorHAnsi" w:hAnsiTheme="minorHAnsi" w:cstheme="minorHAnsi"/>
          <w:szCs w:val="20"/>
        </w:rPr>
        <w:t>radove iskopa i stabilizacije otpada</w:t>
      </w:r>
      <w:r w:rsidR="00511D25">
        <w:rPr>
          <w:rFonts w:asciiTheme="minorHAnsi" w:hAnsiTheme="minorHAnsi" w:cstheme="minorHAnsi"/>
          <w:szCs w:val="20"/>
        </w:rPr>
        <w:t>.</w:t>
      </w:r>
      <w:r>
        <w:rPr>
          <w:rFonts w:asciiTheme="minorHAnsi" w:hAnsiTheme="minorHAnsi" w:cstheme="minorHAnsi"/>
          <w:szCs w:val="20"/>
        </w:rPr>
        <w:t xml:space="preserve"> </w:t>
      </w:r>
    </w:p>
    <w:p w14:paraId="3CCA2457" w14:textId="3773BCBE" w:rsidR="00DA68C5" w:rsidRPr="008F13F5" w:rsidRDefault="00DA68C5" w:rsidP="008F13F5">
      <w:pPr>
        <w:autoSpaceDE w:val="0"/>
        <w:autoSpaceDN w:val="0"/>
        <w:adjustRightInd w:val="0"/>
        <w:spacing w:line="276" w:lineRule="auto"/>
        <w:rPr>
          <w:rFonts w:asciiTheme="minorHAnsi" w:hAnsiTheme="minorHAnsi" w:cstheme="minorHAnsi"/>
          <w:szCs w:val="20"/>
        </w:rPr>
      </w:pPr>
      <w:r w:rsidRPr="008F13F5">
        <w:rPr>
          <w:rFonts w:asciiTheme="minorHAnsi" w:hAnsiTheme="minorHAnsi" w:cstheme="minorHAnsi"/>
          <w:szCs w:val="20"/>
        </w:rPr>
        <w:t xml:space="preserve">Obzirom na navedeni zahtjev naručitelja, izvođenje radova </w:t>
      </w:r>
      <w:r w:rsidR="00511D25">
        <w:rPr>
          <w:rFonts w:asciiTheme="minorHAnsi" w:hAnsiTheme="minorHAnsi" w:cstheme="minorHAnsi"/>
          <w:szCs w:val="20"/>
        </w:rPr>
        <w:t>iskopa i stabilizacije otpada</w:t>
      </w:r>
      <w:r w:rsidRPr="008F13F5">
        <w:rPr>
          <w:rFonts w:asciiTheme="minorHAnsi" w:hAnsiTheme="minorHAnsi" w:cstheme="minorHAnsi"/>
          <w:szCs w:val="20"/>
        </w:rPr>
        <w:t xml:space="preserve"> nije dopušteno ustupiti podugovaratelju/ima niti gospodarskom subjektu/ima na čiju se sposobnost ponuditelj oslanja.</w:t>
      </w:r>
    </w:p>
    <w:bookmarkEnd w:id="149"/>
    <w:p w14:paraId="723E8671" w14:textId="7F2E605C" w:rsidR="00272493" w:rsidRPr="00B26CA6" w:rsidRDefault="00272493" w:rsidP="00746006">
      <w:pPr>
        <w:autoSpaceDE w:val="0"/>
        <w:autoSpaceDN w:val="0"/>
        <w:adjustRightInd w:val="0"/>
        <w:spacing w:line="276" w:lineRule="auto"/>
        <w:rPr>
          <w:rFonts w:asciiTheme="minorHAnsi" w:hAnsiTheme="minorHAnsi" w:cstheme="minorHAnsi"/>
          <w:szCs w:val="20"/>
        </w:rPr>
      </w:pPr>
      <w:r w:rsidRPr="00B26CA6">
        <w:rPr>
          <w:rFonts w:asciiTheme="minorHAnsi" w:hAnsiTheme="minorHAnsi" w:cstheme="minorHAnsi"/>
          <w:szCs w:val="20"/>
        </w:rPr>
        <w:t xml:space="preserve">Za potrebe utvrđivanja okolnosti iz </w:t>
      </w:r>
      <w:r w:rsidR="006148B8" w:rsidRPr="00B26CA6">
        <w:rPr>
          <w:rFonts w:asciiTheme="minorHAnsi" w:hAnsiTheme="minorHAnsi" w:cstheme="minorHAnsi"/>
          <w:b/>
          <w:bCs/>
          <w:szCs w:val="20"/>
        </w:rPr>
        <w:t xml:space="preserve">točke </w:t>
      </w:r>
      <w:r w:rsidR="00356DD8" w:rsidRPr="00B26CA6">
        <w:rPr>
          <w:rFonts w:asciiTheme="minorHAnsi" w:hAnsiTheme="minorHAnsi" w:cstheme="minorHAnsi"/>
          <w:b/>
          <w:bCs/>
          <w:szCs w:val="20"/>
        </w:rPr>
        <w:fldChar w:fldCharType="begin"/>
      </w:r>
      <w:r w:rsidR="00356DD8" w:rsidRPr="00B26CA6">
        <w:rPr>
          <w:rFonts w:asciiTheme="minorHAnsi" w:hAnsiTheme="minorHAnsi" w:cstheme="minorHAnsi"/>
          <w:b/>
          <w:bCs/>
          <w:szCs w:val="20"/>
        </w:rPr>
        <w:instrText xml:space="preserve"> REF _Ref513457342 \r </w:instrText>
      </w:r>
      <w:r w:rsidR="00356DD8" w:rsidRPr="00B26CA6">
        <w:rPr>
          <w:rFonts w:asciiTheme="minorHAnsi" w:hAnsiTheme="minorHAnsi" w:cstheme="minorHAnsi"/>
          <w:b/>
          <w:bCs/>
          <w:szCs w:val="20"/>
        </w:rPr>
        <w:fldChar w:fldCharType="separate"/>
      </w:r>
      <w:r w:rsidR="001A481B">
        <w:rPr>
          <w:rFonts w:asciiTheme="minorHAnsi" w:hAnsiTheme="minorHAnsi" w:cstheme="minorHAnsi"/>
          <w:b/>
          <w:bCs/>
          <w:szCs w:val="20"/>
        </w:rPr>
        <w:t>4.3.1</w:t>
      </w:r>
      <w:r w:rsidR="00356DD8" w:rsidRPr="00B26CA6">
        <w:rPr>
          <w:rFonts w:asciiTheme="minorHAnsi" w:hAnsiTheme="minorHAnsi" w:cstheme="minorHAnsi"/>
          <w:b/>
          <w:bCs/>
          <w:szCs w:val="20"/>
        </w:rPr>
        <w:fldChar w:fldCharType="end"/>
      </w:r>
      <w:r w:rsidR="00356DD8" w:rsidRPr="00B26CA6">
        <w:rPr>
          <w:rFonts w:asciiTheme="minorHAnsi" w:hAnsiTheme="minorHAnsi" w:cstheme="minorHAnsi"/>
          <w:b/>
          <w:bCs/>
          <w:szCs w:val="20"/>
        </w:rPr>
        <w:t xml:space="preserve"> </w:t>
      </w:r>
      <w:r w:rsidRPr="00B26CA6">
        <w:rPr>
          <w:rFonts w:asciiTheme="minorHAnsi" w:hAnsiTheme="minorHAnsi" w:cstheme="minorHAnsi"/>
          <w:szCs w:val="20"/>
        </w:rPr>
        <w:t xml:space="preserve">gospodarski subjekt </w:t>
      </w:r>
      <w:r w:rsidRPr="00B26CA6">
        <w:rPr>
          <w:rFonts w:asciiTheme="minorHAnsi" w:hAnsiTheme="minorHAnsi" w:cstheme="minorHAnsi"/>
          <w:szCs w:val="20"/>
          <w:u w:val="single"/>
        </w:rPr>
        <w:t>u ponudi</w:t>
      </w:r>
      <w:r w:rsidRPr="00B26CA6">
        <w:rPr>
          <w:rFonts w:asciiTheme="minorHAnsi" w:hAnsiTheme="minorHAnsi" w:cstheme="minorHAnsi"/>
          <w:szCs w:val="20"/>
        </w:rPr>
        <w:t xml:space="preserve"> dostavlja:</w:t>
      </w:r>
    </w:p>
    <w:p w14:paraId="1BF8089E" w14:textId="40C60C20" w:rsidR="00272493" w:rsidRPr="00B26CA6" w:rsidRDefault="00272493" w:rsidP="00491B72">
      <w:pPr>
        <w:numPr>
          <w:ilvl w:val="0"/>
          <w:numId w:val="30"/>
        </w:numPr>
        <w:autoSpaceDE w:val="0"/>
        <w:autoSpaceDN w:val="0"/>
        <w:adjustRightInd w:val="0"/>
        <w:spacing w:line="276" w:lineRule="auto"/>
        <w:rPr>
          <w:rFonts w:asciiTheme="minorHAnsi" w:eastAsiaTheme="minorEastAsia" w:hAnsiTheme="minorHAnsi" w:cstheme="minorHAnsi"/>
          <w:b/>
          <w:bCs/>
          <w:i/>
          <w:szCs w:val="20"/>
        </w:rPr>
      </w:pPr>
      <w:r w:rsidRPr="00B26CA6">
        <w:rPr>
          <w:rFonts w:asciiTheme="minorHAnsi" w:eastAsiaTheme="minorEastAsia" w:hAnsiTheme="minorHAnsi" w:cstheme="minorHAnsi"/>
          <w:b/>
          <w:bCs/>
          <w:i/>
          <w:szCs w:val="20"/>
        </w:rPr>
        <w:t xml:space="preserve">ispunjeni </w:t>
      </w:r>
      <w:r w:rsidR="002C54F2" w:rsidRPr="00B26CA6">
        <w:rPr>
          <w:rFonts w:asciiTheme="minorHAnsi" w:hAnsiTheme="minorHAnsi" w:cstheme="minorHAnsi"/>
          <w:b/>
          <w:i/>
          <w:szCs w:val="20"/>
        </w:rPr>
        <w:t xml:space="preserve">elektronički </w:t>
      </w:r>
      <w:r w:rsidR="00070083" w:rsidRPr="00B26CA6">
        <w:rPr>
          <w:rFonts w:ascii="Calibri" w:hAnsi="Calibri"/>
          <w:b/>
          <w:i/>
        </w:rPr>
        <w:t>eESPD</w:t>
      </w:r>
      <w:r w:rsidRPr="00B26CA6">
        <w:rPr>
          <w:rFonts w:asciiTheme="minorHAnsi" w:eastAsiaTheme="minorEastAsia" w:hAnsiTheme="minorHAnsi" w:cstheme="minorHAnsi"/>
          <w:b/>
          <w:bCs/>
          <w:i/>
          <w:szCs w:val="20"/>
        </w:rPr>
        <w:t xml:space="preserve"> obrazac (Dio IV. Kriteriji za odabir gospodarskog subjekta, </w:t>
      </w:r>
      <w:r w:rsidRPr="00B26CA6">
        <w:rPr>
          <w:rFonts w:asciiTheme="minorHAnsi" w:eastAsiaTheme="minorEastAsia" w:hAnsiTheme="minorHAnsi" w:cstheme="minorHAnsi"/>
          <w:b/>
          <w:bCs/>
          <w:i/>
          <w:szCs w:val="20"/>
          <w:u w:val="single"/>
        </w:rPr>
        <w:t>Odjeljak C: Tehnička i stručna sposobnost: točka 1a), ako je primjenjivo točka 10</w:t>
      </w:r>
      <w:r w:rsidRPr="00B26CA6">
        <w:rPr>
          <w:rFonts w:asciiTheme="minorHAnsi" w:eastAsiaTheme="minorEastAsia" w:hAnsiTheme="minorHAnsi" w:cstheme="minorHAnsi"/>
          <w:b/>
          <w:bCs/>
          <w:i/>
          <w:szCs w:val="20"/>
        </w:rPr>
        <w:t>))</w:t>
      </w:r>
      <w:r w:rsidRPr="00B26CA6">
        <w:rPr>
          <w:rFonts w:asciiTheme="minorHAnsi" w:eastAsiaTheme="minorEastAsia" w:hAnsiTheme="minorHAnsi" w:cstheme="minorHAnsi"/>
          <w:i/>
          <w:szCs w:val="20"/>
        </w:rPr>
        <w:t>.</w:t>
      </w:r>
    </w:p>
    <w:p w14:paraId="054C91CD" w14:textId="6FACABF8" w:rsidR="00CB6918" w:rsidRPr="00B26CA6" w:rsidRDefault="00CB6918" w:rsidP="00CB6918">
      <w:pPr>
        <w:autoSpaceDE w:val="0"/>
        <w:autoSpaceDN w:val="0"/>
        <w:adjustRightInd w:val="0"/>
        <w:ind w:right="272"/>
        <w:rPr>
          <w:rFonts w:ascii="Calibri" w:hAnsi="Calibri"/>
          <w:szCs w:val="20"/>
        </w:rPr>
      </w:pPr>
      <w:r w:rsidRPr="00B26CA6">
        <w:rPr>
          <w:rFonts w:ascii="Calibri" w:hAnsi="Calibri"/>
        </w:rPr>
        <w:t xml:space="preserve">U PONUDI SE OBVEZNO DOSTAVLJA eESPD OBRAZAC – </w:t>
      </w:r>
      <w:r w:rsidR="00CA083F">
        <w:rPr>
          <w:rFonts w:ascii="Calibri" w:hAnsi="Calibri"/>
        </w:rPr>
        <w:t xml:space="preserve">AŽURIRANI </w:t>
      </w:r>
      <w:r w:rsidRPr="00B26CA6">
        <w:rPr>
          <w:rFonts w:ascii="Calibri" w:hAnsi="Calibri"/>
        </w:rPr>
        <w:t>POPRATNI DOKUMENTI SE NE DOSTAVLJAJU UZ PONUDU.</w:t>
      </w:r>
    </w:p>
    <w:p w14:paraId="0EE0F035" w14:textId="77777777" w:rsidR="00CA083F" w:rsidRPr="0032337A" w:rsidRDefault="00CA083F" w:rsidP="00CA083F">
      <w:pPr>
        <w:autoSpaceDE w:val="0"/>
        <w:autoSpaceDN w:val="0"/>
        <w:adjustRightInd w:val="0"/>
        <w:spacing w:line="276" w:lineRule="auto"/>
        <w:rPr>
          <w:rFonts w:asciiTheme="minorHAnsi" w:hAnsiTheme="minorHAnsi" w:cstheme="minorHAnsi"/>
          <w:bCs/>
          <w:szCs w:val="20"/>
        </w:rPr>
      </w:pPr>
      <w:r w:rsidRPr="0032337A">
        <w:rPr>
          <w:rFonts w:asciiTheme="minorHAnsi" w:hAnsiTheme="minorHAnsi" w:cstheme="minorHAnsi"/>
          <w:bCs/>
          <w:szCs w:val="20"/>
        </w:rPr>
        <w:t xml:space="preserve">Naručitelj će prije donošenja odluke u postupku javne nabave od Ponuditelja koji je podnio ekonomski najpovoljniju Ponudu zatražiti da u primjerenom roku, ne kraćem od 5 dana, dostavi ažurirane popratne dokumente, radi provjere okolnosti navedenih u eESPD-u, osim ako već posjeduje te dokumente. </w:t>
      </w:r>
    </w:p>
    <w:p w14:paraId="666BDA46" w14:textId="77777777" w:rsidR="00CA083F" w:rsidRPr="00B26CA6" w:rsidRDefault="00CA083F" w:rsidP="00CA083F">
      <w:pPr>
        <w:autoSpaceDE w:val="0"/>
        <w:autoSpaceDN w:val="0"/>
        <w:adjustRightInd w:val="0"/>
        <w:spacing w:line="276" w:lineRule="auto"/>
        <w:rPr>
          <w:rFonts w:asciiTheme="minorHAnsi" w:hAnsiTheme="minorHAnsi" w:cstheme="minorHAnsi"/>
          <w:bCs/>
          <w:szCs w:val="20"/>
        </w:rPr>
      </w:pPr>
      <w:r w:rsidRPr="00B26CA6">
        <w:rPr>
          <w:rFonts w:asciiTheme="minorHAnsi" w:hAnsiTheme="minorHAnsi" w:cstheme="minorHAnsi"/>
          <w:bCs/>
          <w:szCs w:val="20"/>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52A19209" w14:textId="77777777" w:rsidR="00CA083F" w:rsidRPr="00B26CA6" w:rsidRDefault="00CA083F" w:rsidP="00CA083F">
      <w:pPr>
        <w:autoSpaceDE w:val="0"/>
        <w:autoSpaceDN w:val="0"/>
        <w:adjustRightInd w:val="0"/>
        <w:ind w:right="272"/>
        <w:rPr>
          <w:rFonts w:ascii="Calibri" w:hAnsi="Calibri"/>
          <w:szCs w:val="20"/>
        </w:rPr>
      </w:pPr>
      <w:r w:rsidRPr="00B26CA6">
        <w:rPr>
          <w:rFonts w:asciiTheme="minorHAnsi" w:hAnsiTheme="minorHAnsi" w:cstheme="minorHAnsi"/>
          <w:bCs/>
          <w:szCs w:val="20"/>
        </w:rPr>
        <w:lastRenderedPageBreak/>
        <w:t>Ako se ne može obaviti provjera ili ishoditi potvrda, javni naručitelj će zahtijevati od gospodarskog subjekta da u primjerenom roku, ne kraćem od pet dana, dostavi sve ili dio popratnih dokumenata ili dokaza.</w:t>
      </w:r>
    </w:p>
    <w:p w14:paraId="3E1EAE9D" w14:textId="516B830C" w:rsidR="00847A7B" w:rsidRPr="00B26CA6" w:rsidRDefault="00847A7B" w:rsidP="00D34BC4">
      <w:pPr>
        <w:pStyle w:val="Naslov3"/>
        <w:ind w:left="851"/>
        <w:rPr>
          <w:rFonts w:asciiTheme="minorHAnsi" w:hAnsiTheme="minorHAnsi" w:cstheme="minorHAnsi"/>
          <w:lang w:val="hr-HR"/>
        </w:rPr>
      </w:pPr>
      <w:bookmarkStart w:id="150" w:name="_Ref513457438"/>
      <w:r w:rsidRPr="00B26CA6">
        <w:rPr>
          <w:rFonts w:asciiTheme="minorHAnsi" w:hAnsiTheme="minorHAnsi" w:cstheme="minorHAnsi"/>
          <w:lang w:val="hr-HR"/>
        </w:rPr>
        <w:t>Podaci o angažiranim tehničkim stručnjacima</w:t>
      </w:r>
      <w:bookmarkEnd w:id="150"/>
    </w:p>
    <w:p w14:paraId="3A1D8352" w14:textId="16DEACAB" w:rsidR="0081074F" w:rsidRPr="00B26CA6" w:rsidRDefault="00847A7B" w:rsidP="00746006">
      <w:pPr>
        <w:autoSpaceDE w:val="0"/>
        <w:autoSpaceDN w:val="0"/>
        <w:adjustRightInd w:val="0"/>
        <w:spacing w:before="240" w:line="276" w:lineRule="auto"/>
        <w:rPr>
          <w:rFonts w:asciiTheme="minorHAnsi" w:hAnsiTheme="minorHAnsi" w:cstheme="minorHAnsi"/>
          <w:bCs/>
          <w:szCs w:val="20"/>
        </w:rPr>
      </w:pPr>
      <w:r w:rsidRPr="00B26CA6">
        <w:rPr>
          <w:rFonts w:asciiTheme="minorHAnsi" w:hAnsiTheme="minorHAnsi" w:cstheme="minorHAnsi"/>
          <w:bCs/>
          <w:szCs w:val="20"/>
        </w:rPr>
        <w:t>Ponuditelj mora imati tim sastavljen od tehničkih stručnjaka</w:t>
      </w:r>
      <w:r w:rsidR="00883A24" w:rsidRPr="00B26CA6">
        <w:rPr>
          <w:rFonts w:asciiTheme="minorHAnsi" w:hAnsiTheme="minorHAnsi" w:cstheme="minorHAnsi"/>
          <w:bCs/>
          <w:szCs w:val="20"/>
        </w:rPr>
        <w:t>.</w:t>
      </w:r>
      <w:r w:rsidRPr="00B26CA6">
        <w:rPr>
          <w:rFonts w:asciiTheme="minorHAnsi" w:hAnsiTheme="minorHAnsi" w:cstheme="minorHAnsi"/>
          <w:bCs/>
          <w:szCs w:val="20"/>
        </w:rPr>
        <w:t xml:space="preserve"> </w:t>
      </w:r>
    </w:p>
    <w:p w14:paraId="05E65A72" w14:textId="788910C1" w:rsidR="00396B1F" w:rsidRPr="00B26CA6" w:rsidRDefault="00396B1F" w:rsidP="00396B1F">
      <w:pPr>
        <w:autoSpaceDE w:val="0"/>
        <w:autoSpaceDN w:val="0"/>
        <w:adjustRightInd w:val="0"/>
        <w:ind w:right="272"/>
        <w:rPr>
          <w:rFonts w:ascii="Calibri" w:hAnsi="Calibri"/>
        </w:rPr>
      </w:pPr>
      <w:r w:rsidRPr="00B26CA6">
        <w:rPr>
          <w:rFonts w:ascii="Calibri" w:hAnsi="Calibri" w:cs="Calibri"/>
        </w:rPr>
        <w:t xml:space="preserve">U slučaju da odabrani ponuditelj želi promijeniti stručnjaka/kadar koji je nominirao u svojoj ponudi, za to će ishoditi prethodnu suglasnost naručitelja navodeći podatke o stručnjaku i dostavljajući dokumente koji su bili traženi u ponudi za stručnjaka kojeg namjerava uvesti u izvršenje Ugovora. Novi stručnjak koji se predlaže mora zadovoljavati uvjete određene ovom dokumentacijom o nabavi tamo gdje je to primjenjivo. </w:t>
      </w:r>
      <w:r w:rsidRPr="00B26CA6">
        <w:rPr>
          <w:rFonts w:ascii="Calibri" w:hAnsi="Calibri"/>
        </w:rPr>
        <w:t>Ukoliko se radi o zamjeni stručnjaka koji je bio bodovan u okviru kriterija ekonomski najpovoljnije ponude tada zamjenski stručnjak mora imati iste ili više kvalifikacije</w:t>
      </w:r>
      <w:r w:rsidR="00D41FBE">
        <w:rPr>
          <w:rFonts w:ascii="Calibri" w:hAnsi="Calibri"/>
        </w:rPr>
        <w:t xml:space="preserve"> i iskustvo</w:t>
      </w:r>
      <w:r w:rsidRPr="00B26CA6">
        <w:rPr>
          <w:rFonts w:ascii="Calibri" w:hAnsi="Calibri"/>
        </w:rPr>
        <w:t xml:space="preserve"> od stručnjaka koji se mijenja kako bi i sa zamjenskim stručnjakom, da je bio prvotno imenovan, ponuditelj ostvario isti ili veći broj bodova od onih koje je ostvario sa prvotno imenovanim stručnjakom.</w:t>
      </w:r>
    </w:p>
    <w:p w14:paraId="04350845" w14:textId="578D4E9C" w:rsidR="002777FE" w:rsidRPr="00B26CA6" w:rsidRDefault="00493F73" w:rsidP="00746006">
      <w:pPr>
        <w:spacing w:line="276" w:lineRule="auto"/>
        <w:rPr>
          <w:rFonts w:asciiTheme="minorHAnsi" w:hAnsiTheme="minorHAnsi" w:cstheme="minorHAnsi"/>
        </w:rPr>
      </w:pPr>
      <w:r w:rsidRPr="00B26CA6">
        <w:rPr>
          <w:rFonts w:asciiTheme="minorHAnsi" w:hAnsiTheme="minorHAnsi" w:cstheme="minorHAnsi"/>
        </w:rPr>
        <w:t>Naručitelj je odredio</w:t>
      </w:r>
      <w:r w:rsidRPr="00B26CA6">
        <w:rPr>
          <w:rFonts w:asciiTheme="minorHAnsi" w:hAnsiTheme="minorHAnsi" w:cstheme="minorHAnsi"/>
          <w:b/>
        </w:rPr>
        <w:t xml:space="preserve"> </w:t>
      </w:r>
      <w:r w:rsidR="00EF72A5">
        <w:rPr>
          <w:rFonts w:asciiTheme="minorHAnsi" w:hAnsiTheme="minorHAnsi" w:cstheme="minorHAnsi"/>
          <w:b/>
          <w:color w:val="000000" w:themeColor="text1"/>
        </w:rPr>
        <w:t>7</w:t>
      </w:r>
      <w:r w:rsidR="00EF72A5" w:rsidRPr="00B26CA6">
        <w:rPr>
          <w:rFonts w:asciiTheme="minorHAnsi" w:hAnsiTheme="minorHAnsi" w:cstheme="minorHAnsi"/>
          <w:b/>
          <w:color w:val="000000" w:themeColor="text1"/>
        </w:rPr>
        <w:t xml:space="preserve"> </w:t>
      </w:r>
      <w:r w:rsidRPr="00B26CA6">
        <w:rPr>
          <w:rFonts w:asciiTheme="minorHAnsi" w:hAnsiTheme="minorHAnsi" w:cstheme="minorHAnsi"/>
          <w:b/>
          <w:color w:val="000000" w:themeColor="text1"/>
        </w:rPr>
        <w:t>(</w:t>
      </w:r>
      <w:r w:rsidR="00EF72A5">
        <w:rPr>
          <w:rFonts w:asciiTheme="minorHAnsi" w:hAnsiTheme="minorHAnsi" w:cstheme="minorHAnsi"/>
          <w:b/>
          <w:color w:val="000000" w:themeColor="text1"/>
        </w:rPr>
        <w:t>sedam</w:t>
      </w:r>
      <w:r w:rsidRPr="00B26CA6">
        <w:rPr>
          <w:rFonts w:asciiTheme="minorHAnsi" w:hAnsiTheme="minorHAnsi" w:cstheme="minorHAnsi"/>
          <w:b/>
          <w:color w:val="000000" w:themeColor="text1"/>
        </w:rPr>
        <w:t xml:space="preserve">) </w:t>
      </w:r>
      <w:r w:rsidR="00634E45" w:rsidRPr="00B26CA6">
        <w:rPr>
          <w:rFonts w:asciiTheme="minorHAnsi" w:hAnsiTheme="minorHAnsi" w:cstheme="minorHAnsi"/>
          <w:b/>
          <w:color w:val="000000" w:themeColor="text1"/>
        </w:rPr>
        <w:t xml:space="preserve">profila stručnjaka </w:t>
      </w:r>
      <w:r w:rsidR="00634E45" w:rsidRPr="00B26CA6">
        <w:rPr>
          <w:rFonts w:asciiTheme="minorHAnsi" w:hAnsiTheme="minorHAnsi" w:cstheme="minorHAnsi"/>
          <w:color w:val="000000" w:themeColor="text1"/>
        </w:rPr>
        <w:t xml:space="preserve">te </w:t>
      </w:r>
      <w:r w:rsidR="00634E45" w:rsidRPr="00B26CA6">
        <w:rPr>
          <w:rFonts w:asciiTheme="minorHAnsi" w:hAnsiTheme="minorHAnsi" w:cstheme="minorHAnsi"/>
        </w:rPr>
        <w:t>iskustvo i specifična znanja koja moraju imati kako bi osigurali kvalitetno pružanje usluga koja su predmet nabave.</w:t>
      </w:r>
      <w:r w:rsidR="00883A24" w:rsidRPr="00B26CA6">
        <w:rPr>
          <w:rFonts w:asciiTheme="minorHAnsi" w:hAnsiTheme="minorHAnsi" w:cstheme="minorHAnsi"/>
        </w:rPr>
        <w:t xml:space="preserve"> </w:t>
      </w:r>
      <w:r w:rsidR="002777FE" w:rsidRPr="00B26CA6">
        <w:rPr>
          <w:rFonts w:asciiTheme="minorHAnsi" w:hAnsiTheme="minorHAnsi" w:cstheme="minorHAnsi"/>
        </w:rPr>
        <w:t>Jedna osoba ne može obavljati više od jedne funkcije.</w:t>
      </w:r>
    </w:p>
    <w:p w14:paraId="018AEBCE" w14:textId="2CFD2929" w:rsidR="00493F73" w:rsidRDefault="00493F73" w:rsidP="00746006">
      <w:pPr>
        <w:spacing w:line="276" w:lineRule="auto"/>
        <w:rPr>
          <w:rFonts w:asciiTheme="minorHAnsi" w:hAnsiTheme="minorHAnsi" w:cstheme="minorHAnsi"/>
        </w:rPr>
      </w:pPr>
      <w:r w:rsidRPr="00B26CA6">
        <w:rPr>
          <w:rFonts w:asciiTheme="minorHAnsi" w:hAnsiTheme="minorHAnsi" w:cstheme="minorHAnsi"/>
        </w:rPr>
        <w:t xml:space="preserve">Stručni kadar koji </w:t>
      </w:r>
      <w:r w:rsidR="00101D04" w:rsidRPr="00B26CA6">
        <w:rPr>
          <w:rFonts w:asciiTheme="minorHAnsi" w:hAnsiTheme="minorHAnsi" w:cstheme="minorHAnsi"/>
        </w:rPr>
        <w:t xml:space="preserve">Ponuditelj </w:t>
      </w:r>
      <w:r w:rsidRPr="00B26CA6">
        <w:rPr>
          <w:rFonts w:asciiTheme="minorHAnsi" w:hAnsiTheme="minorHAnsi" w:cstheme="minorHAnsi"/>
        </w:rPr>
        <w:t xml:space="preserve">mora imati na raspolaganju s traženim uvjetima je naveden u nastavku. </w:t>
      </w:r>
    </w:p>
    <w:p w14:paraId="0720C611" w14:textId="77777777" w:rsidR="00907805" w:rsidRPr="00B26CA6" w:rsidRDefault="00907805" w:rsidP="00746006">
      <w:pPr>
        <w:spacing w:line="276" w:lineRule="auto"/>
        <w:rPr>
          <w:rFonts w:asciiTheme="minorHAnsi" w:hAnsiTheme="minorHAnsi" w:cstheme="minorHAnsi"/>
        </w:rPr>
      </w:pPr>
    </w:p>
    <w:p w14:paraId="4984DBCF" w14:textId="77777777" w:rsidR="00493F73" w:rsidRPr="00B26CA6" w:rsidRDefault="00A1115C" w:rsidP="00746006">
      <w:pPr>
        <w:pStyle w:val="Naslov5"/>
        <w:numPr>
          <w:ilvl w:val="0"/>
          <w:numId w:val="0"/>
        </w:numPr>
        <w:spacing w:line="276" w:lineRule="auto"/>
        <w:ind w:left="1008" w:hanging="1008"/>
        <w:rPr>
          <w:rFonts w:asciiTheme="minorHAnsi" w:eastAsia="SimSun" w:hAnsiTheme="minorHAnsi" w:cstheme="minorHAnsi"/>
          <w:lang w:val="hr-HR"/>
        </w:rPr>
      </w:pPr>
      <w:bookmarkStart w:id="151" w:name="_Hlk15997835"/>
      <w:bookmarkStart w:id="152" w:name="_Hlk510181717"/>
      <w:r w:rsidRPr="00B26CA6">
        <w:rPr>
          <w:rFonts w:asciiTheme="minorHAnsi" w:eastAsia="SimSun" w:hAnsiTheme="minorHAnsi" w:cstheme="minorHAnsi"/>
          <w:lang w:val="hr-HR"/>
        </w:rPr>
        <w:t xml:space="preserve">Stručnjak 1: </w:t>
      </w:r>
      <w:bookmarkStart w:id="153" w:name="_Hlk520389114"/>
      <w:r w:rsidRPr="00B26CA6">
        <w:rPr>
          <w:rFonts w:asciiTheme="minorHAnsi" w:eastAsia="SimSun" w:hAnsiTheme="minorHAnsi" w:cstheme="minorHAnsi"/>
          <w:lang w:val="hr-HR"/>
        </w:rPr>
        <w:t>Voditelj tima / Predstavnik Izvođača u kontekstu Ugovora</w:t>
      </w:r>
      <w:bookmarkEnd w:id="153"/>
    </w:p>
    <w:p w14:paraId="08F160DB" w14:textId="77777777" w:rsidR="00493F73" w:rsidRPr="00B26CA6" w:rsidRDefault="00493F73" w:rsidP="00746006">
      <w:pPr>
        <w:spacing w:line="276" w:lineRule="auto"/>
        <w:rPr>
          <w:rFonts w:asciiTheme="minorHAnsi" w:eastAsia="SimSun" w:hAnsiTheme="minorHAnsi" w:cstheme="minorHAnsi"/>
          <w:i/>
          <w:szCs w:val="20"/>
        </w:rPr>
      </w:pPr>
      <w:r w:rsidRPr="00B26CA6">
        <w:rPr>
          <w:rFonts w:asciiTheme="minorHAnsi" w:eastAsia="SimSun" w:hAnsiTheme="minorHAnsi" w:cstheme="minorHAnsi"/>
          <w:i/>
          <w:szCs w:val="20"/>
        </w:rPr>
        <w:t>Kvalifikacije i vještine:</w:t>
      </w:r>
    </w:p>
    <w:p w14:paraId="2F1D6988" w14:textId="32831D66" w:rsidR="00493F73" w:rsidRPr="00B26CA6" w:rsidRDefault="00493F73" w:rsidP="0084060F">
      <w:pPr>
        <w:numPr>
          <w:ilvl w:val="0"/>
          <w:numId w:val="31"/>
        </w:numPr>
        <w:spacing w:line="276" w:lineRule="auto"/>
        <w:contextualSpacing/>
        <w:rPr>
          <w:rFonts w:asciiTheme="minorHAnsi" w:eastAsia="SimSun" w:hAnsiTheme="minorHAnsi" w:cstheme="minorHAnsi"/>
          <w:szCs w:val="20"/>
        </w:rPr>
      </w:pPr>
      <w:r w:rsidRPr="00B26CA6">
        <w:rPr>
          <w:rFonts w:asciiTheme="minorHAnsi" w:eastAsia="SimSun" w:hAnsiTheme="minorHAnsi" w:cstheme="minorHAnsi"/>
          <w:szCs w:val="20"/>
        </w:rPr>
        <w:t>Visoka stručna sprema odnosno završen preddiplomski i diplomski sveučilišni studij ili integrirani preddiplomski i diplomski sveučilišni studij ili specijalistički diplomski stručni studij u trajanju od minimalno 4 godine u znanstvenom polju tehničkih znanosti</w:t>
      </w:r>
      <w:r w:rsidR="00FF37F2">
        <w:rPr>
          <w:rFonts w:asciiTheme="minorHAnsi" w:eastAsia="SimSun" w:hAnsiTheme="minorHAnsi" w:cstheme="minorHAnsi"/>
          <w:szCs w:val="20"/>
        </w:rPr>
        <w:t xml:space="preserve"> (</w:t>
      </w:r>
      <w:r w:rsidR="00FF37F2" w:rsidRPr="00FF37F2">
        <w:rPr>
          <w:rFonts w:asciiTheme="minorHAnsi" w:eastAsia="SimSun" w:hAnsiTheme="minorHAnsi" w:cstheme="minorHAnsi"/>
          <w:szCs w:val="20"/>
        </w:rPr>
        <w:t xml:space="preserve">razina obrazovanja 7.1 prema Hrvatskom klasifikacijskom okviru (HKO) ili </w:t>
      </w:r>
      <w:r w:rsidR="00FF37F2">
        <w:rPr>
          <w:rFonts w:asciiTheme="minorHAnsi" w:eastAsia="SimSun" w:hAnsiTheme="minorHAnsi" w:cstheme="minorHAnsi"/>
          <w:szCs w:val="20"/>
        </w:rPr>
        <w:t xml:space="preserve">razina obrazovanja 7. prema </w:t>
      </w:r>
      <w:r w:rsidR="00FF37F2" w:rsidRPr="00FF37F2">
        <w:rPr>
          <w:rFonts w:asciiTheme="minorHAnsi" w:eastAsia="SimSun" w:hAnsiTheme="minorHAnsi" w:cstheme="minorHAnsi"/>
          <w:szCs w:val="20"/>
        </w:rPr>
        <w:t>Europskom klasifikacijskom okviru (EQF)</w:t>
      </w:r>
      <w:r w:rsidR="00FF37F2">
        <w:rPr>
          <w:rFonts w:asciiTheme="minorHAnsi" w:eastAsia="SimSun" w:hAnsiTheme="minorHAnsi" w:cstheme="minorHAnsi"/>
          <w:szCs w:val="20"/>
        </w:rPr>
        <w:t>)</w:t>
      </w:r>
      <w:r w:rsidRPr="00B26CA6">
        <w:rPr>
          <w:rFonts w:asciiTheme="minorHAnsi" w:eastAsia="SimSun" w:hAnsiTheme="minorHAnsi" w:cstheme="minorHAnsi"/>
          <w:szCs w:val="20"/>
        </w:rPr>
        <w:t>.</w:t>
      </w:r>
    </w:p>
    <w:p w14:paraId="5F4A3E57" w14:textId="77777777" w:rsidR="007E499C" w:rsidRPr="00FF37F2" w:rsidRDefault="007E499C" w:rsidP="00FF37F2">
      <w:pPr>
        <w:spacing w:before="240"/>
        <w:rPr>
          <w:rFonts w:asciiTheme="minorHAnsi" w:eastAsia="SimSun" w:hAnsiTheme="minorHAnsi" w:cstheme="minorHAnsi"/>
          <w:i/>
          <w:szCs w:val="20"/>
        </w:rPr>
      </w:pPr>
      <w:bookmarkStart w:id="154" w:name="_Hlk520389130"/>
      <w:r w:rsidRPr="00FF37F2">
        <w:rPr>
          <w:rFonts w:asciiTheme="minorHAnsi" w:eastAsia="SimSun" w:hAnsiTheme="minorHAnsi" w:cstheme="minorHAnsi"/>
          <w:i/>
          <w:szCs w:val="20"/>
        </w:rPr>
        <w:t>Specifično stručno iskustvo:</w:t>
      </w:r>
    </w:p>
    <w:p w14:paraId="7DDC4A3B" w14:textId="0074E707" w:rsidR="007E499C" w:rsidRPr="000656B1" w:rsidRDefault="007E499C" w:rsidP="000656B1">
      <w:pPr>
        <w:numPr>
          <w:ilvl w:val="0"/>
          <w:numId w:val="31"/>
        </w:numPr>
        <w:spacing w:line="276" w:lineRule="auto"/>
        <w:contextualSpacing/>
        <w:rPr>
          <w:rFonts w:asciiTheme="minorHAnsi" w:eastAsia="SimSun" w:hAnsiTheme="minorHAnsi" w:cstheme="minorHAnsi"/>
          <w:bCs/>
          <w:szCs w:val="20"/>
        </w:rPr>
      </w:pPr>
      <w:r>
        <w:rPr>
          <w:rFonts w:asciiTheme="minorHAnsi" w:eastAsia="SimSun" w:hAnsiTheme="minorHAnsi" w:cstheme="minorHAnsi"/>
          <w:bCs/>
          <w:szCs w:val="20"/>
        </w:rPr>
        <w:t xml:space="preserve">Specifično iskustvo stručnjaka 1. bit će predmet bodovanja kako je opisano u poglavlju </w:t>
      </w:r>
      <w:r>
        <w:rPr>
          <w:rFonts w:asciiTheme="minorHAnsi" w:eastAsia="SimSun" w:hAnsiTheme="minorHAnsi" w:cstheme="minorHAnsi"/>
          <w:bCs/>
          <w:szCs w:val="20"/>
        </w:rPr>
        <w:fldChar w:fldCharType="begin"/>
      </w:r>
      <w:r>
        <w:rPr>
          <w:rFonts w:asciiTheme="minorHAnsi" w:eastAsia="SimSun" w:hAnsiTheme="minorHAnsi" w:cstheme="minorHAnsi"/>
          <w:bCs/>
          <w:szCs w:val="20"/>
        </w:rPr>
        <w:instrText xml:space="preserve"> REF _Ref15980935 \r \h </w:instrText>
      </w:r>
      <w:r>
        <w:rPr>
          <w:rFonts w:asciiTheme="minorHAnsi" w:eastAsia="SimSun" w:hAnsiTheme="minorHAnsi" w:cstheme="minorHAnsi"/>
          <w:bCs/>
          <w:szCs w:val="20"/>
        </w:rPr>
      </w:r>
      <w:r>
        <w:rPr>
          <w:rFonts w:asciiTheme="minorHAnsi" w:eastAsia="SimSun" w:hAnsiTheme="minorHAnsi" w:cstheme="minorHAnsi"/>
          <w:bCs/>
          <w:szCs w:val="20"/>
        </w:rPr>
        <w:fldChar w:fldCharType="separate"/>
      </w:r>
      <w:r>
        <w:rPr>
          <w:rFonts w:asciiTheme="minorHAnsi" w:eastAsia="SimSun" w:hAnsiTheme="minorHAnsi" w:cstheme="minorHAnsi"/>
          <w:bCs/>
          <w:szCs w:val="20"/>
        </w:rPr>
        <w:t>6.8</w:t>
      </w:r>
      <w:r>
        <w:rPr>
          <w:rFonts w:asciiTheme="minorHAnsi" w:eastAsia="SimSun" w:hAnsiTheme="minorHAnsi" w:cstheme="minorHAnsi"/>
          <w:bCs/>
          <w:szCs w:val="20"/>
        </w:rPr>
        <w:fldChar w:fldCharType="end"/>
      </w:r>
      <w:r>
        <w:rPr>
          <w:rFonts w:asciiTheme="minorHAnsi" w:eastAsia="SimSun" w:hAnsiTheme="minorHAnsi" w:cstheme="minorHAnsi"/>
          <w:bCs/>
          <w:szCs w:val="20"/>
        </w:rPr>
        <w:t>. ove D</w:t>
      </w:r>
      <w:r w:rsidR="000656B1">
        <w:rPr>
          <w:rFonts w:asciiTheme="minorHAnsi" w:eastAsia="SimSun" w:hAnsiTheme="minorHAnsi" w:cstheme="minorHAnsi"/>
          <w:bCs/>
          <w:szCs w:val="20"/>
        </w:rPr>
        <w:t>o</w:t>
      </w:r>
      <w:r>
        <w:rPr>
          <w:rFonts w:asciiTheme="minorHAnsi" w:eastAsia="SimSun" w:hAnsiTheme="minorHAnsi" w:cstheme="minorHAnsi"/>
          <w:bCs/>
          <w:szCs w:val="20"/>
        </w:rPr>
        <w:t xml:space="preserve">kumentacije o nabavi. </w:t>
      </w:r>
    </w:p>
    <w:p w14:paraId="6B5B2C71" w14:textId="77777777" w:rsidR="000656B1" w:rsidRDefault="000656B1" w:rsidP="00746006">
      <w:pPr>
        <w:spacing w:before="240" w:line="276" w:lineRule="auto"/>
        <w:rPr>
          <w:rFonts w:asciiTheme="minorHAnsi" w:eastAsia="SimSun" w:hAnsiTheme="minorHAnsi" w:cstheme="minorHAnsi"/>
          <w:b/>
          <w:szCs w:val="20"/>
        </w:rPr>
      </w:pPr>
    </w:p>
    <w:p w14:paraId="1EFBF8E5" w14:textId="754ECEA9" w:rsidR="00493F73" w:rsidRPr="00B26CA6" w:rsidRDefault="00493F73" w:rsidP="00746006">
      <w:pPr>
        <w:spacing w:before="240" w:line="276" w:lineRule="auto"/>
        <w:rPr>
          <w:rFonts w:asciiTheme="minorHAnsi" w:eastAsia="SimSun" w:hAnsiTheme="minorHAnsi" w:cstheme="minorHAnsi"/>
          <w:b/>
          <w:szCs w:val="20"/>
        </w:rPr>
      </w:pPr>
      <w:r w:rsidRPr="00B26CA6">
        <w:rPr>
          <w:rFonts w:asciiTheme="minorHAnsi" w:eastAsia="SimSun" w:hAnsiTheme="minorHAnsi" w:cstheme="minorHAnsi"/>
          <w:b/>
          <w:szCs w:val="20"/>
        </w:rPr>
        <w:t xml:space="preserve">Stručnjak 2: </w:t>
      </w:r>
      <w:r w:rsidR="002873D3" w:rsidRPr="00B26CA6">
        <w:rPr>
          <w:rFonts w:asciiTheme="minorHAnsi" w:eastAsia="SimSun" w:hAnsiTheme="minorHAnsi" w:cstheme="minorHAnsi"/>
          <w:b/>
          <w:szCs w:val="20"/>
        </w:rPr>
        <w:t xml:space="preserve">Stručnjak za </w:t>
      </w:r>
      <w:r w:rsidR="008A32A2" w:rsidRPr="00B26CA6">
        <w:rPr>
          <w:rFonts w:asciiTheme="minorHAnsi" w:eastAsia="SimSun" w:hAnsiTheme="minorHAnsi" w:cstheme="minorHAnsi"/>
          <w:b/>
          <w:szCs w:val="20"/>
        </w:rPr>
        <w:t>tehničko-tehnološko rješenj</w:t>
      </w:r>
      <w:r w:rsidR="002873D3" w:rsidRPr="00B26CA6">
        <w:rPr>
          <w:rFonts w:asciiTheme="minorHAnsi" w:eastAsia="SimSun" w:hAnsiTheme="minorHAnsi" w:cstheme="minorHAnsi"/>
          <w:b/>
          <w:szCs w:val="20"/>
        </w:rPr>
        <w:t>e</w:t>
      </w:r>
      <w:bookmarkEnd w:id="154"/>
      <w:r w:rsidR="008A32A2" w:rsidRPr="00B26CA6">
        <w:rPr>
          <w:rFonts w:asciiTheme="minorHAnsi" w:eastAsia="SimSun" w:hAnsiTheme="minorHAnsi" w:cstheme="minorHAnsi"/>
          <w:b/>
          <w:szCs w:val="20"/>
        </w:rPr>
        <w:t xml:space="preserve"> sanacije</w:t>
      </w:r>
    </w:p>
    <w:p w14:paraId="438821D6" w14:textId="77777777" w:rsidR="00493F73" w:rsidRPr="00B26CA6" w:rsidRDefault="00493F73" w:rsidP="00746006">
      <w:pPr>
        <w:spacing w:line="276" w:lineRule="auto"/>
        <w:rPr>
          <w:rFonts w:asciiTheme="minorHAnsi" w:eastAsia="SimSun" w:hAnsiTheme="minorHAnsi" w:cstheme="minorHAnsi"/>
          <w:i/>
          <w:szCs w:val="20"/>
        </w:rPr>
      </w:pPr>
      <w:r w:rsidRPr="00B26CA6">
        <w:rPr>
          <w:rFonts w:asciiTheme="minorHAnsi" w:eastAsia="SimSun" w:hAnsiTheme="minorHAnsi" w:cstheme="minorHAnsi"/>
          <w:i/>
          <w:szCs w:val="20"/>
        </w:rPr>
        <w:t>Kvalifikacije i vještine:</w:t>
      </w:r>
    </w:p>
    <w:p w14:paraId="06A4B983" w14:textId="2513A497" w:rsidR="007E499C" w:rsidRDefault="00FF37F2" w:rsidP="007E499C">
      <w:pPr>
        <w:numPr>
          <w:ilvl w:val="0"/>
          <w:numId w:val="31"/>
        </w:numPr>
        <w:spacing w:line="276" w:lineRule="auto"/>
        <w:contextualSpacing/>
        <w:rPr>
          <w:rFonts w:asciiTheme="minorHAnsi" w:eastAsia="SimSun" w:hAnsiTheme="minorHAnsi" w:cstheme="minorHAnsi"/>
          <w:szCs w:val="20"/>
        </w:rPr>
      </w:pPr>
      <w:r w:rsidRPr="00FF37F2">
        <w:rPr>
          <w:rFonts w:asciiTheme="minorHAnsi" w:eastAsia="SimSun" w:hAnsiTheme="minorHAnsi" w:cstheme="minorHAnsi"/>
          <w:szCs w:val="20"/>
        </w:rPr>
        <w:t>Visoka ili viša stručna sprema odnosno završen preddiplomski ili diplomski sveučilišni studij ili integrirani preddiplomski ili diplomski sveučilišni studij ili specijalistički diplomski stručni studij u znanstvenom polju tehničkih znanosti</w:t>
      </w:r>
      <w:r w:rsidR="007E499C" w:rsidRPr="007E499C">
        <w:rPr>
          <w:rFonts w:asciiTheme="minorHAnsi" w:eastAsia="SimSun" w:hAnsiTheme="minorHAnsi" w:cstheme="minorHAnsi"/>
          <w:szCs w:val="20"/>
        </w:rPr>
        <w:t xml:space="preserve"> </w:t>
      </w:r>
      <w:bookmarkStart w:id="155" w:name="_Hlk15981616"/>
      <w:r w:rsidR="007E499C" w:rsidRPr="007E499C">
        <w:rPr>
          <w:rFonts w:asciiTheme="minorHAnsi" w:eastAsia="SimSun" w:hAnsiTheme="minorHAnsi" w:cstheme="minorHAnsi"/>
          <w:szCs w:val="20"/>
        </w:rPr>
        <w:t xml:space="preserve">(razina obrazovanja 7.1 prema Hrvatskom klasifikacijskom okviru (HKO) ili </w:t>
      </w:r>
      <w:r w:rsidRPr="007E499C">
        <w:rPr>
          <w:rFonts w:asciiTheme="minorHAnsi" w:eastAsia="SimSun" w:hAnsiTheme="minorHAnsi" w:cstheme="minorHAnsi"/>
          <w:szCs w:val="20"/>
        </w:rPr>
        <w:t>razina obrazovanja 7</w:t>
      </w:r>
      <w:r>
        <w:rPr>
          <w:rFonts w:asciiTheme="minorHAnsi" w:eastAsia="SimSun" w:hAnsiTheme="minorHAnsi" w:cstheme="minorHAnsi"/>
          <w:szCs w:val="20"/>
        </w:rPr>
        <w:t xml:space="preserve">. </w:t>
      </w:r>
      <w:r w:rsidR="007E499C" w:rsidRPr="007E499C">
        <w:rPr>
          <w:rFonts w:asciiTheme="minorHAnsi" w:eastAsia="SimSun" w:hAnsiTheme="minorHAnsi" w:cstheme="minorHAnsi"/>
          <w:szCs w:val="20"/>
        </w:rPr>
        <w:t>Europskom klasifikacijskom okviru (EQF)</w:t>
      </w:r>
      <w:bookmarkEnd w:id="155"/>
      <w:r>
        <w:rPr>
          <w:rFonts w:asciiTheme="minorHAnsi" w:eastAsia="SimSun" w:hAnsiTheme="minorHAnsi" w:cstheme="minorHAnsi"/>
          <w:szCs w:val="20"/>
        </w:rPr>
        <w:t>)</w:t>
      </w:r>
      <w:r w:rsidR="007E499C" w:rsidRPr="00B26CA6">
        <w:rPr>
          <w:rFonts w:asciiTheme="minorHAnsi" w:eastAsia="SimSun" w:hAnsiTheme="minorHAnsi" w:cstheme="minorHAnsi"/>
          <w:szCs w:val="20"/>
        </w:rPr>
        <w:t>.</w:t>
      </w:r>
    </w:p>
    <w:p w14:paraId="73F7EF30" w14:textId="77777777" w:rsidR="000656B1" w:rsidRPr="0033632D" w:rsidRDefault="000656B1" w:rsidP="000656B1">
      <w:pPr>
        <w:spacing w:before="240"/>
        <w:rPr>
          <w:rFonts w:asciiTheme="minorHAnsi" w:eastAsia="SimSun" w:hAnsiTheme="minorHAnsi" w:cstheme="minorHAnsi"/>
          <w:i/>
          <w:szCs w:val="20"/>
        </w:rPr>
      </w:pPr>
      <w:r w:rsidRPr="0033632D">
        <w:rPr>
          <w:rFonts w:asciiTheme="minorHAnsi" w:eastAsia="SimSun" w:hAnsiTheme="minorHAnsi" w:cstheme="minorHAnsi"/>
          <w:i/>
          <w:szCs w:val="20"/>
        </w:rPr>
        <w:t>Specifično stručno iskustvo:</w:t>
      </w:r>
    </w:p>
    <w:p w14:paraId="09A000F9" w14:textId="566B05AD" w:rsidR="000656B1" w:rsidRPr="0033632D" w:rsidRDefault="000656B1" w:rsidP="000656B1">
      <w:pPr>
        <w:numPr>
          <w:ilvl w:val="0"/>
          <w:numId w:val="31"/>
        </w:numPr>
        <w:spacing w:line="276" w:lineRule="auto"/>
        <w:contextualSpacing/>
        <w:rPr>
          <w:rFonts w:asciiTheme="minorHAnsi" w:eastAsia="SimSun" w:hAnsiTheme="minorHAnsi" w:cstheme="minorHAnsi"/>
          <w:bCs/>
          <w:szCs w:val="20"/>
        </w:rPr>
      </w:pPr>
      <w:r>
        <w:rPr>
          <w:rFonts w:asciiTheme="minorHAnsi" w:eastAsia="SimSun" w:hAnsiTheme="minorHAnsi" w:cstheme="minorHAnsi"/>
          <w:bCs/>
          <w:szCs w:val="20"/>
        </w:rPr>
        <w:t xml:space="preserve">Specifično iskustvo stručnjaka 2. bit će predmet bodovanja kako je opisano u poglavlju </w:t>
      </w:r>
      <w:r>
        <w:rPr>
          <w:rFonts w:asciiTheme="minorHAnsi" w:eastAsia="SimSun" w:hAnsiTheme="minorHAnsi" w:cstheme="minorHAnsi"/>
          <w:bCs/>
          <w:szCs w:val="20"/>
        </w:rPr>
        <w:fldChar w:fldCharType="begin"/>
      </w:r>
      <w:r>
        <w:rPr>
          <w:rFonts w:asciiTheme="minorHAnsi" w:eastAsia="SimSun" w:hAnsiTheme="minorHAnsi" w:cstheme="minorHAnsi"/>
          <w:bCs/>
          <w:szCs w:val="20"/>
        </w:rPr>
        <w:instrText xml:space="preserve"> REF _Ref15980935 \r \h </w:instrText>
      </w:r>
      <w:r>
        <w:rPr>
          <w:rFonts w:asciiTheme="minorHAnsi" w:eastAsia="SimSun" w:hAnsiTheme="minorHAnsi" w:cstheme="minorHAnsi"/>
          <w:bCs/>
          <w:szCs w:val="20"/>
        </w:rPr>
      </w:r>
      <w:r>
        <w:rPr>
          <w:rFonts w:asciiTheme="minorHAnsi" w:eastAsia="SimSun" w:hAnsiTheme="minorHAnsi" w:cstheme="minorHAnsi"/>
          <w:bCs/>
          <w:szCs w:val="20"/>
        </w:rPr>
        <w:fldChar w:fldCharType="separate"/>
      </w:r>
      <w:r>
        <w:rPr>
          <w:rFonts w:asciiTheme="minorHAnsi" w:eastAsia="SimSun" w:hAnsiTheme="minorHAnsi" w:cstheme="minorHAnsi"/>
          <w:bCs/>
          <w:szCs w:val="20"/>
        </w:rPr>
        <w:t>6.8</w:t>
      </w:r>
      <w:r>
        <w:rPr>
          <w:rFonts w:asciiTheme="minorHAnsi" w:eastAsia="SimSun" w:hAnsiTheme="minorHAnsi" w:cstheme="minorHAnsi"/>
          <w:bCs/>
          <w:szCs w:val="20"/>
        </w:rPr>
        <w:fldChar w:fldCharType="end"/>
      </w:r>
      <w:r>
        <w:rPr>
          <w:rFonts w:asciiTheme="minorHAnsi" w:eastAsia="SimSun" w:hAnsiTheme="minorHAnsi" w:cstheme="minorHAnsi"/>
          <w:bCs/>
          <w:szCs w:val="20"/>
        </w:rPr>
        <w:t xml:space="preserve">. ove Dokumentacije o nabavi. </w:t>
      </w:r>
    </w:p>
    <w:p w14:paraId="604D47DC" w14:textId="77777777" w:rsidR="000656B1" w:rsidRPr="000656B1" w:rsidRDefault="000656B1" w:rsidP="000656B1">
      <w:pPr>
        <w:rPr>
          <w:rFonts w:asciiTheme="minorHAnsi" w:hAnsiTheme="minorHAnsi" w:cstheme="minorHAnsi"/>
          <w:szCs w:val="20"/>
        </w:rPr>
      </w:pPr>
    </w:p>
    <w:p w14:paraId="1BD93B39" w14:textId="5A289323" w:rsidR="003141FB" w:rsidRPr="00B26CA6" w:rsidRDefault="003141FB" w:rsidP="0071326F">
      <w:pPr>
        <w:spacing w:before="360" w:line="276" w:lineRule="auto"/>
        <w:rPr>
          <w:rFonts w:asciiTheme="minorHAnsi" w:eastAsia="SimSun" w:hAnsiTheme="minorHAnsi" w:cstheme="minorHAnsi"/>
          <w:b/>
          <w:color w:val="000000" w:themeColor="text1"/>
          <w:szCs w:val="20"/>
        </w:rPr>
      </w:pPr>
      <w:r w:rsidRPr="00B26CA6">
        <w:rPr>
          <w:rFonts w:asciiTheme="minorHAnsi" w:eastAsia="SimSun" w:hAnsiTheme="minorHAnsi" w:cstheme="minorHAnsi"/>
          <w:b/>
          <w:color w:val="000000" w:themeColor="text1"/>
          <w:szCs w:val="20"/>
        </w:rPr>
        <w:t xml:space="preserve">Stručnjak </w:t>
      </w:r>
      <w:r>
        <w:rPr>
          <w:rFonts w:asciiTheme="minorHAnsi" w:eastAsia="SimSun" w:hAnsiTheme="minorHAnsi" w:cstheme="minorHAnsi"/>
          <w:b/>
          <w:color w:val="000000" w:themeColor="text1"/>
          <w:szCs w:val="20"/>
        </w:rPr>
        <w:t>3</w:t>
      </w:r>
      <w:r w:rsidRPr="00B26CA6">
        <w:rPr>
          <w:rFonts w:asciiTheme="minorHAnsi" w:eastAsia="SimSun" w:hAnsiTheme="minorHAnsi" w:cstheme="minorHAnsi"/>
          <w:b/>
          <w:color w:val="000000" w:themeColor="text1"/>
          <w:szCs w:val="20"/>
        </w:rPr>
        <w:t xml:space="preserve">: </w:t>
      </w:r>
      <w:r w:rsidRPr="00B26CA6">
        <w:rPr>
          <w:rFonts w:asciiTheme="minorHAnsi" w:hAnsiTheme="minorHAnsi" w:cstheme="minorHAnsi"/>
          <w:b/>
          <w:bCs/>
          <w:color w:val="000000" w:themeColor="text1"/>
        </w:rPr>
        <w:t>Voditelj građenja/radova sanacije</w:t>
      </w:r>
    </w:p>
    <w:p w14:paraId="77C1B2F3" w14:textId="77777777" w:rsidR="003141FB" w:rsidRPr="00B26CA6" w:rsidRDefault="003141FB" w:rsidP="003141FB">
      <w:pPr>
        <w:spacing w:line="276" w:lineRule="auto"/>
        <w:rPr>
          <w:rFonts w:asciiTheme="minorHAnsi" w:eastAsia="SimSun" w:hAnsiTheme="minorHAnsi" w:cstheme="minorHAnsi"/>
          <w:i/>
          <w:color w:val="000000" w:themeColor="text1"/>
          <w:szCs w:val="20"/>
        </w:rPr>
      </w:pPr>
      <w:r w:rsidRPr="00B26CA6">
        <w:rPr>
          <w:rFonts w:asciiTheme="minorHAnsi" w:eastAsia="SimSun" w:hAnsiTheme="minorHAnsi" w:cstheme="minorHAnsi"/>
          <w:i/>
          <w:color w:val="000000" w:themeColor="text1"/>
          <w:szCs w:val="20"/>
        </w:rPr>
        <w:lastRenderedPageBreak/>
        <w:t>Kvalifikacije i vještine:</w:t>
      </w:r>
    </w:p>
    <w:p w14:paraId="7EC7AD19" w14:textId="2862CB1B" w:rsidR="000656B1" w:rsidRDefault="00FF37F2" w:rsidP="000656B1">
      <w:pPr>
        <w:numPr>
          <w:ilvl w:val="0"/>
          <w:numId w:val="31"/>
        </w:numPr>
        <w:spacing w:line="276" w:lineRule="auto"/>
        <w:contextualSpacing/>
        <w:rPr>
          <w:rFonts w:asciiTheme="minorHAnsi" w:eastAsia="SimSun" w:hAnsiTheme="minorHAnsi" w:cstheme="minorHAnsi"/>
          <w:szCs w:val="20"/>
        </w:rPr>
      </w:pPr>
      <w:r w:rsidRPr="00FF37F2">
        <w:rPr>
          <w:rFonts w:asciiTheme="minorHAnsi" w:eastAsia="SimSun" w:hAnsiTheme="minorHAnsi" w:cstheme="minorHAnsi"/>
          <w:szCs w:val="20"/>
        </w:rPr>
        <w:t>Visoka ili viša stručna sprema odnosno završen preddiplomski ili diplomski sveučilišni studij ili integrirani preddiplomski ili diplomski sveučilišni studij ili specijalistički diplomski stručni studij u znanstvenom polju građevinarstva, zvanje: ing.građ., dipl.ing.građ., univ.bacc.ing.aedif., mag.ing.aedif., struč.spec.ing.aedif.</w:t>
      </w:r>
      <w:r w:rsidR="000656B1" w:rsidRPr="007E499C">
        <w:rPr>
          <w:rFonts w:asciiTheme="minorHAnsi" w:eastAsia="SimSun" w:hAnsiTheme="minorHAnsi" w:cstheme="minorHAnsi"/>
          <w:szCs w:val="20"/>
        </w:rPr>
        <w:t xml:space="preserve"> (</w:t>
      </w:r>
      <w:r>
        <w:rPr>
          <w:rFonts w:asciiTheme="minorHAnsi" w:eastAsia="SimSun" w:hAnsiTheme="minorHAnsi" w:cstheme="minorHAnsi"/>
          <w:szCs w:val="20"/>
        </w:rPr>
        <w:t xml:space="preserve">minimalna </w:t>
      </w:r>
      <w:r w:rsidR="000656B1" w:rsidRPr="007E499C">
        <w:rPr>
          <w:rFonts w:asciiTheme="minorHAnsi" w:eastAsia="SimSun" w:hAnsiTheme="minorHAnsi" w:cstheme="minorHAnsi"/>
          <w:szCs w:val="20"/>
        </w:rPr>
        <w:t xml:space="preserve">razina obrazovanja </w:t>
      </w:r>
      <w:r>
        <w:rPr>
          <w:rFonts w:asciiTheme="minorHAnsi" w:eastAsia="SimSun" w:hAnsiTheme="minorHAnsi" w:cstheme="minorHAnsi"/>
          <w:szCs w:val="20"/>
        </w:rPr>
        <w:t>6.</w:t>
      </w:r>
      <w:r w:rsidR="000656B1" w:rsidRPr="007E499C">
        <w:rPr>
          <w:rFonts w:asciiTheme="minorHAnsi" w:eastAsia="SimSun" w:hAnsiTheme="minorHAnsi" w:cstheme="minorHAnsi"/>
          <w:szCs w:val="20"/>
        </w:rPr>
        <w:t xml:space="preserve"> prema Hrvatskom klasifikacijskom okviru (HKO) ili Europskom klasifikacijskom okviru (EQF)</w:t>
      </w:r>
      <w:r>
        <w:rPr>
          <w:rFonts w:asciiTheme="minorHAnsi" w:eastAsia="SimSun" w:hAnsiTheme="minorHAnsi" w:cstheme="minorHAnsi"/>
          <w:szCs w:val="20"/>
        </w:rPr>
        <w:t>)</w:t>
      </w:r>
      <w:r w:rsidR="000656B1" w:rsidRPr="00B26CA6">
        <w:rPr>
          <w:rFonts w:asciiTheme="minorHAnsi" w:eastAsia="SimSun" w:hAnsiTheme="minorHAnsi" w:cstheme="minorHAnsi"/>
          <w:szCs w:val="20"/>
        </w:rPr>
        <w:t>.</w:t>
      </w:r>
    </w:p>
    <w:p w14:paraId="4EDFD6BC" w14:textId="5146C7DE" w:rsidR="000656B1" w:rsidRDefault="000656B1" w:rsidP="000656B1">
      <w:pPr>
        <w:numPr>
          <w:ilvl w:val="0"/>
          <w:numId w:val="31"/>
        </w:numPr>
        <w:spacing w:line="276" w:lineRule="auto"/>
        <w:rPr>
          <w:rFonts w:asciiTheme="minorHAnsi" w:eastAsia="SimSun" w:hAnsiTheme="minorHAnsi" w:cstheme="minorHAnsi"/>
          <w:szCs w:val="20"/>
        </w:rPr>
      </w:pPr>
      <w:r w:rsidRPr="00FF37F2">
        <w:rPr>
          <w:rFonts w:asciiTheme="minorHAnsi" w:eastAsia="SimSun" w:hAnsiTheme="minorHAnsi" w:cstheme="minorHAnsi"/>
          <w:szCs w:val="20"/>
        </w:rPr>
        <w:t>Mora posjedovati ovlaštenje za obavljanje stručnih poslova ovlaštenog voditelja građenja sukladno pravu države državljanstva</w:t>
      </w:r>
    </w:p>
    <w:p w14:paraId="403ACB70" w14:textId="77777777" w:rsidR="000656B1" w:rsidRPr="0033632D" w:rsidRDefault="000656B1" w:rsidP="000656B1">
      <w:pPr>
        <w:spacing w:before="240"/>
        <w:rPr>
          <w:rFonts w:asciiTheme="minorHAnsi" w:eastAsia="SimSun" w:hAnsiTheme="minorHAnsi" w:cstheme="minorHAnsi"/>
          <w:i/>
          <w:szCs w:val="20"/>
        </w:rPr>
      </w:pPr>
      <w:r w:rsidRPr="0033632D">
        <w:rPr>
          <w:rFonts w:asciiTheme="minorHAnsi" w:eastAsia="SimSun" w:hAnsiTheme="minorHAnsi" w:cstheme="minorHAnsi"/>
          <w:i/>
          <w:szCs w:val="20"/>
        </w:rPr>
        <w:t>Specifično stručno iskustvo:</w:t>
      </w:r>
    </w:p>
    <w:p w14:paraId="2A9B59E3" w14:textId="49332CB5" w:rsidR="000656B1" w:rsidRPr="0033632D" w:rsidRDefault="000656B1" w:rsidP="000656B1">
      <w:pPr>
        <w:numPr>
          <w:ilvl w:val="0"/>
          <w:numId w:val="31"/>
        </w:numPr>
        <w:spacing w:line="276" w:lineRule="auto"/>
        <w:contextualSpacing/>
        <w:rPr>
          <w:rFonts w:asciiTheme="minorHAnsi" w:eastAsia="SimSun" w:hAnsiTheme="minorHAnsi" w:cstheme="minorHAnsi"/>
          <w:bCs/>
          <w:szCs w:val="20"/>
        </w:rPr>
      </w:pPr>
      <w:r>
        <w:rPr>
          <w:rFonts w:asciiTheme="minorHAnsi" w:eastAsia="SimSun" w:hAnsiTheme="minorHAnsi" w:cstheme="minorHAnsi"/>
          <w:bCs/>
          <w:szCs w:val="20"/>
        </w:rPr>
        <w:t xml:space="preserve">Specifično iskustvo stručnjaka 3. bit će predmet bodovanja kako je opisano u poglavlju </w:t>
      </w:r>
      <w:r>
        <w:rPr>
          <w:rFonts w:asciiTheme="minorHAnsi" w:eastAsia="SimSun" w:hAnsiTheme="minorHAnsi" w:cstheme="minorHAnsi"/>
          <w:bCs/>
          <w:szCs w:val="20"/>
        </w:rPr>
        <w:fldChar w:fldCharType="begin"/>
      </w:r>
      <w:r>
        <w:rPr>
          <w:rFonts w:asciiTheme="minorHAnsi" w:eastAsia="SimSun" w:hAnsiTheme="minorHAnsi" w:cstheme="minorHAnsi"/>
          <w:bCs/>
          <w:szCs w:val="20"/>
        </w:rPr>
        <w:instrText xml:space="preserve"> REF _Ref15980935 \r \h </w:instrText>
      </w:r>
      <w:r>
        <w:rPr>
          <w:rFonts w:asciiTheme="minorHAnsi" w:eastAsia="SimSun" w:hAnsiTheme="minorHAnsi" w:cstheme="minorHAnsi"/>
          <w:bCs/>
          <w:szCs w:val="20"/>
        </w:rPr>
      </w:r>
      <w:r>
        <w:rPr>
          <w:rFonts w:asciiTheme="minorHAnsi" w:eastAsia="SimSun" w:hAnsiTheme="minorHAnsi" w:cstheme="minorHAnsi"/>
          <w:bCs/>
          <w:szCs w:val="20"/>
        </w:rPr>
        <w:fldChar w:fldCharType="separate"/>
      </w:r>
      <w:r>
        <w:rPr>
          <w:rFonts w:asciiTheme="minorHAnsi" w:eastAsia="SimSun" w:hAnsiTheme="minorHAnsi" w:cstheme="minorHAnsi"/>
          <w:bCs/>
          <w:szCs w:val="20"/>
        </w:rPr>
        <w:t>6.8</w:t>
      </w:r>
      <w:r>
        <w:rPr>
          <w:rFonts w:asciiTheme="minorHAnsi" w:eastAsia="SimSun" w:hAnsiTheme="minorHAnsi" w:cstheme="minorHAnsi"/>
          <w:bCs/>
          <w:szCs w:val="20"/>
        </w:rPr>
        <w:fldChar w:fldCharType="end"/>
      </w:r>
      <w:r>
        <w:rPr>
          <w:rFonts w:asciiTheme="minorHAnsi" w:eastAsia="SimSun" w:hAnsiTheme="minorHAnsi" w:cstheme="minorHAnsi"/>
          <w:bCs/>
          <w:szCs w:val="20"/>
        </w:rPr>
        <w:t xml:space="preserve">. ove Dokumentacije o nabavi. </w:t>
      </w:r>
    </w:p>
    <w:p w14:paraId="5CFB0BC9" w14:textId="277CBAD7" w:rsidR="003141FB" w:rsidRDefault="003141FB" w:rsidP="00FF37F2">
      <w:pPr>
        <w:spacing w:line="276" w:lineRule="auto"/>
        <w:rPr>
          <w:rFonts w:asciiTheme="minorHAnsi" w:eastAsia="SimSun" w:hAnsiTheme="minorHAnsi" w:cstheme="minorHAnsi"/>
          <w:color w:val="000000" w:themeColor="text1"/>
          <w:szCs w:val="20"/>
        </w:rPr>
      </w:pPr>
    </w:p>
    <w:bookmarkEnd w:id="151"/>
    <w:p w14:paraId="58ACE820" w14:textId="1A6FC090" w:rsidR="00493F73" w:rsidRPr="00B26CA6" w:rsidRDefault="00493F73" w:rsidP="003141FB">
      <w:pPr>
        <w:spacing w:before="360" w:line="276" w:lineRule="auto"/>
        <w:rPr>
          <w:rFonts w:asciiTheme="minorHAnsi" w:eastAsia="SimSun" w:hAnsiTheme="minorHAnsi" w:cstheme="minorHAnsi"/>
          <w:b/>
          <w:szCs w:val="20"/>
        </w:rPr>
      </w:pPr>
      <w:r w:rsidRPr="00B26CA6">
        <w:rPr>
          <w:rFonts w:asciiTheme="minorHAnsi" w:eastAsia="SimSun" w:hAnsiTheme="minorHAnsi" w:cstheme="minorHAnsi"/>
          <w:b/>
          <w:szCs w:val="20"/>
        </w:rPr>
        <w:t xml:space="preserve">Stručnjak </w:t>
      </w:r>
      <w:r w:rsidR="00652B84">
        <w:rPr>
          <w:rFonts w:asciiTheme="minorHAnsi" w:eastAsia="SimSun" w:hAnsiTheme="minorHAnsi" w:cstheme="minorHAnsi"/>
          <w:b/>
          <w:szCs w:val="20"/>
        </w:rPr>
        <w:t>4</w:t>
      </w:r>
      <w:r w:rsidRPr="00B26CA6">
        <w:rPr>
          <w:rFonts w:asciiTheme="minorHAnsi" w:eastAsia="SimSun" w:hAnsiTheme="minorHAnsi" w:cstheme="minorHAnsi"/>
          <w:b/>
          <w:szCs w:val="20"/>
        </w:rPr>
        <w:t xml:space="preserve">: </w:t>
      </w:r>
      <w:bookmarkStart w:id="156" w:name="_Hlk520389171"/>
      <w:r w:rsidRPr="00B26CA6">
        <w:rPr>
          <w:rFonts w:asciiTheme="minorHAnsi" w:eastAsia="SimSun" w:hAnsiTheme="minorHAnsi" w:cstheme="minorHAnsi"/>
          <w:b/>
          <w:szCs w:val="20"/>
        </w:rPr>
        <w:t xml:space="preserve">Projektant </w:t>
      </w:r>
      <w:r w:rsidR="00C960C4" w:rsidRPr="00B26CA6">
        <w:rPr>
          <w:rFonts w:asciiTheme="minorHAnsi" w:eastAsia="SimSun" w:hAnsiTheme="minorHAnsi" w:cstheme="minorHAnsi"/>
          <w:b/>
          <w:szCs w:val="20"/>
        </w:rPr>
        <w:t xml:space="preserve">sanacije i </w:t>
      </w:r>
      <w:r w:rsidR="008A32A2" w:rsidRPr="00B26CA6">
        <w:rPr>
          <w:rFonts w:asciiTheme="minorHAnsi" w:eastAsia="SimSun" w:hAnsiTheme="minorHAnsi" w:cstheme="minorHAnsi"/>
          <w:b/>
          <w:szCs w:val="20"/>
        </w:rPr>
        <w:t xml:space="preserve">zatvaranja </w:t>
      </w:r>
      <w:bookmarkEnd w:id="156"/>
    </w:p>
    <w:p w14:paraId="7C520404" w14:textId="77777777" w:rsidR="00493F73" w:rsidRPr="00B26CA6" w:rsidRDefault="00493F73" w:rsidP="00746006">
      <w:pPr>
        <w:spacing w:line="276" w:lineRule="auto"/>
        <w:rPr>
          <w:rFonts w:asciiTheme="minorHAnsi" w:eastAsia="SimSun" w:hAnsiTheme="minorHAnsi" w:cstheme="minorHAnsi"/>
          <w:i/>
          <w:szCs w:val="20"/>
        </w:rPr>
      </w:pPr>
      <w:r w:rsidRPr="00B26CA6">
        <w:rPr>
          <w:rFonts w:asciiTheme="minorHAnsi" w:eastAsia="SimSun" w:hAnsiTheme="minorHAnsi" w:cstheme="minorHAnsi"/>
          <w:i/>
          <w:szCs w:val="20"/>
        </w:rPr>
        <w:t>Kvalifikacije i vještine:</w:t>
      </w:r>
    </w:p>
    <w:p w14:paraId="450AEE14" w14:textId="79522690" w:rsidR="00FF37F2" w:rsidRPr="00B26CA6" w:rsidRDefault="00FF37F2" w:rsidP="00FF37F2">
      <w:pPr>
        <w:numPr>
          <w:ilvl w:val="0"/>
          <w:numId w:val="31"/>
        </w:numPr>
        <w:spacing w:line="276" w:lineRule="auto"/>
        <w:rPr>
          <w:rFonts w:asciiTheme="minorHAnsi" w:eastAsia="SimSun" w:hAnsiTheme="minorHAnsi" w:cstheme="minorHAnsi"/>
          <w:szCs w:val="20"/>
        </w:rPr>
      </w:pPr>
      <w:r w:rsidRPr="00B26CA6">
        <w:rPr>
          <w:rFonts w:asciiTheme="minorHAnsi" w:eastAsia="SimSun" w:hAnsiTheme="minorHAnsi" w:cstheme="minorHAnsi"/>
          <w:szCs w:val="20"/>
        </w:rPr>
        <w:t>Visoka ili viša stručna sprema odnosno završen preddiplomski ili diplomski sveučilišni studij ili integrirani preddiplomski ili diplomski sveučilišni studij ili specijalistički diplomski stručni studij u znanstvenom polju građevinarstva, zvanje: ing.građ., dipl.ing.građ., univ.bacc.ing.aedif., mag.ing.aedif., struč.spec.ing.aedif.</w:t>
      </w:r>
      <w:r>
        <w:rPr>
          <w:rFonts w:asciiTheme="minorHAnsi" w:eastAsia="SimSun" w:hAnsiTheme="minorHAnsi" w:cstheme="minorHAnsi"/>
          <w:szCs w:val="20"/>
        </w:rPr>
        <w:t xml:space="preserve"> </w:t>
      </w:r>
      <w:r w:rsidRPr="007E499C">
        <w:rPr>
          <w:rFonts w:asciiTheme="minorHAnsi" w:eastAsia="SimSun" w:hAnsiTheme="minorHAnsi" w:cstheme="minorHAnsi"/>
          <w:szCs w:val="20"/>
        </w:rPr>
        <w:t>(</w:t>
      </w:r>
      <w:r>
        <w:rPr>
          <w:rFonts w:asciiTheme="minorHAnsi" w:eastAsia="SimSun" w:hAnsiTheme="minorHAnsi" w:cstheme="minorHAnsi"/>
          <w:szCs w:val="20"/>
        </w:rPr>
        <w:t xml:space="preserve">minimalna </w:t>
      </w:r>
      <w:r w:rsidRPr="007E499C">
        <w:rPr>
          <w:rFonts w:asciiTheme="minorHAnsi" w:eastAsia="SimSun" w:hAnsiTheme="minorHAnsi" w:cstheme="minorHAnsi"/>
          <w:szCs w:val="20"/>
        </w:rPr>
        <w:t xml:space="preserve">razina obrazovanja </w:t>
      </w:r>
      <w:r>
        <w:rPr>
          <w:rFonts w:asciiTheme="minorHAnsi" w:eastAsia="SimSun" w:hAnsiTheme="minorHAnsi" w:cstheme="minorHAnsi"/>
          <w:szCs w:val="20"/>
        </w:rPr>
        <w:t>6.</w:t>
      </w:r>
      <w:r w:rsidRPr="007E499C">
        <w:rPr>
          <w:rFonts w:asciiTheme="minorHAnsi" w:eastAsia="SimSun" w:hAnsiTheme="minorHAnsi" w:cstheme="minorHAnsi"/>
          <w:szCs w:val="20"/>
        </w:rPr>
        <w:t xml:space="preserve"> prema Hrvatskom klasifikacijskom okviru (HKO) ili Europskom klasifikacijskom okviru (EQF)</w:t>
      </w:r>
      <w:r>
        <w:rPr>
          <w:rFonts w:asciiTheme="minorHAnsi" w:eastAsia="SimSun" w:hAnsiTheme="minorHAnsi" w:cstheme="minorHAnsi"/>
          <w:szCs w:val="20"/>
        </w:rPr>
        <w:t>)</w:t>
      </w:r>
    </w:p>
    <w:p w14:paraId="60199F66" w14:textId="46185279" w:rsidR="000656B1" w:rsidRPr="00B100EF" w:rsidRDefault="000656B1" w:rsidP="000656B1">
      <w:pPr>
        <w:numPr>
          <w:ilvl w:val="0"/>
          <w:numId w:val="31"/>
        </w:numPr>
        <w:spacing w:line="276" w:lineRule="auto"/>
        <w:rPr>
          <w:rFonts w:asciiTheme="minorHAnsi" w:eastAsia="SimSun" w:hAnsiTheme="minorHAnsi" w:cstheme="minorHAnsi"/>
          <w:szCs w:val="20"/>
        </w:rPr>
      </w:pPr>
      <w:r w:rsidRPr="00B100EF">
        <w:rPr>
          <w:rFonts w:asciiTheme="minorHAnsi" w:eastAsia="SimSun" w:hAnsiTheme="minorHAnsi" w:cstheme="minorHAnsi"/>
          <w:szCs w:val="20"/>
        </w:rPr>
        <w:t xml:space="preserve">Mora posjedovati ovlaštenje za obavljanje stručnih poslova </w:t>
      </w:r>
      <w:r w:rsidR="00B100EF">
        <w:rPr>
          <w:rFonts w:asciiTheme="minorHAnsi" w:eastAsia="SimSun" w:hAnsiTheme="minorHAnsi" w:cstheme="minorHAnsi"/>
          <w:szCs w:val="20"/>
        </w:rPr>
        <w:t xml:space="preserve">projektiranja </w:t>
      </w:r>
      <w:r w:rsidRPr="00B100EF">
        <w:rPr>
          <w:rFonts w:asciiTheme="minorHAnsi" w:eastAsia="SimSun" w:hAnsiTheme="minorHAnsi" w:cstheme="minorHAnsi"/>
          <w:szCs w:val="20"/>
        </w:rPr>
        <w:t>sukladno pravu države državljanstva</w:t>
      </w:r>
    </w:p>
    <w:p w14:paraId="4E08F9E5" w14:textId="10301369" w:rsidR="006E263B" w:rsidRPr="006E263B" w:rsidRDefault="006E263B" w:rsidP="0071326F">
      <w:pPr>
        <w:spacing w:before="360" w:line="276" w:lineRule="auto"/>
        <w:rPr>
          <w:rFonts w:asciiTheme="minorHAnsi" w:eastAsia="SimSun" w:hAnsiTheme="minorHAnsi" w:cstheme="minorHAnsi"/>
          <w:b/>
          <w:color w:val="000000" w:themeColor="text1"/>
          <w:szCs w:val="20"/>
        </w:rPr>
      </w:pPr>
      <w:r w:rsidRPr="006E263B">
        <w:rPr>
          <w:rFonts w:asciiTheme="minorHAnsi" w:eastAsia="SimSun" w:hAnsiTheme="minorHAnsi" w:cstheme="minorHAnsi"/>
          <w:b/>
          <w:color w:val="000000" w:themeColor="text1"/>
          <w:szCs w:val="20"/>
        </w:rPr>
        <w:t xml:space="preserve">Stručnjak 5: </w:t>
      </w:r>
      <w:bookmarkStart w:id="157" w:name="_Hlk520389201"/>
      <w:r w:rsidRPr="006E263B">
        <w:rPr>
          <w:rFonts w:asciiTheme="minorHAnsi" w:eastAsia="SimSun" w:hAnsiTheme="minorHAnsi" w:cstheme="minorHAnsi"/>
          <w:b/>
          <w:color w:val="000000" w:themeColor="text1"/>
          <w:szCs w:val="20"/>
        </w:rPr>
        <w:t>Stručnjak zaštite okoliša</w:t>
      </w:r>
      <w:bookmarkEnd w:id="157"/>
    </w:p>
    <w:p w14:paraId="24BF0CC6" w14:textId="77777777" w:rsidR="006E263B" w:rsidRPr="00B26CA6" w:rsidRDefault="006E263B" w:rsidP="006E263B">
      <w:pPr>
        <w:spacing w:line="276" w:lineRule="auto"/>
        <w:rPr>
          <w:rFonts w:asciiTheme="minorHAnsi" w:eastAsia="SimSun" w:hAnsiTheme="minorHAnsi" w:cstheme="minorHAnsi"/>
          <w:i/>
          <w:color w:val="000000" w:themeColor="text1"/>
          <w:szCs w:val="20"/>
        </w:rPr>
      </w:pPr>
      <w:r w:rsidRPr="00B26CA6">
        <w:rPr>
          <w:rFonts w:asciiTheme="minorHAnsi" w:eastAsia="SimSun" w:hAnsiTheme="minorHAnsi" w:cstheme="minorHAnsi"/>
          <w:i/>
          <w:color w:val="000000" w:themeColor="text1"/>
          <w:szCs w:val="20"/>
        </w:rPr>
        <w:t>Kvalifikacije i vještine:</w:t>
      </w:r>
    </w:p>
    <w:p w14:paraId="2CE765A7" w14:textId="36C39DA5" w:rsidR="006E263B" w:rsidRPr="006E263B" w:rsidRDefault="005445B3" w:rsidP="006E263B">
      <w:pPr>
        <w:numPr>
          <w:ilvl w:val="0"/>
          <w:numId w:val="31"/>
        </w:numPr>
        <w:spacing w:line="276" w:lineRule="auto"/>
        <w:rPr>
          <w:rFonts w:asciiTheme="minorHAnsi" w:eastAsia="SimSun" w:hAnsiTheme="minorHAnsi" w:cstheme="minorHAnsi"/>
          <w:color w:val="000000" w:themeColor="text1"/>
          <w:szCs w:val="20"/>
        </w:rPr>
      </w:pPr>
      <w:r w:rsidRPr="00B26CA6">
        <w:rPr>
          <w:rFonts w:asciiTheme="minorHAnsi" w:eastAsia="SimSun" w:hAnsiTheme="minorHAnsi" w:cstheme="minorHAnsi"/>
          <w:szCs w:val="20"/>
        </w:rPr>
        <w:t>Visoka stručna sprema odnosno završen preddiplomski i diplomski sveučilišni studij ili integrirani preddiplomski i diplomski sveučilišni studij ili specijalistički diplomski stručni studij u trajanju od minimalno 4 godine u znanstvenom polju tehničkih znanosti</w:t>
      </w:r>
      <w:r w:rsidR="00FF37F2">
        <w:rPr>
          <w:rFonts w:asciiTheme="minorHAnsi" w:eastAsia="SimSun" w:hAnsiTheme="minorHAnsi" w:cstheme="minorHAnsi"/>
          <w:szCs w:val="20"/>
        </w:rPr>
        <w:t xml:space="preserve"> </w:t>
      </w:r>
      <w:r w:rsidR="00FF37F2" w:rsidRPr="007E499C">
        <w:rPr>
          <w:rFonts w:asciiTheme="minorHAnsi" w:eastAsia="SimSun" w:hAnsiTheme="minorHAnsi" w:cstheme="minorHAnsi"/>
          <w:szCs w:val="20"/>
        </w:rPr>
        <w:t>(razina obrazovanja 7.1 prema Hrvatskom klasifikacijskom okviru (HKO) ili razina obrazovanja 7</w:t>
      </w:r>
      <w:r w:rsidR="00FF37F2">
        <w:rPr>
          <w:rFonts w:asciiTheme="minorHAnsi" w:eastAsia="SimSun" w:hAnsiTheme="minorHAnsi" w:cstheme="minorHAnsi"/>
          <w:szCs w:val="20"/>
        </w:rPr>
        <w:t xml:space="preserve">. </w:t>
      </w:r>
      <w:r w:rsidR="00FF37F2" w:rsidRPr="007E499C">
        <w:rPr>
          <w:rFonts w:asciiTheme="minorHAnsi" w:eastAsia="SimSun" w:hAnsiTheme="minorHAnsi" w:cstheme="minorHAnsi"/>
          <w:szCs w:val="20"/>
        </w:rPr>
        <w:t>Europskom klasifikacijskom okviru (EQF)</w:t>
      </w:r>
      <w:r w:rsidR="00FF37F2">
        <w:rPr>
          <w:rFonts w:asciiTheme="minorHAnsi" w:eastAsia="SimSun" w:hAnsiTheme="minorHAnsi" w:cstheme="minorHAnsi"/>
          <w:szCs w:val="20"/>
        </w:rPr>
        <w:t>)</w:t>
      </w:r>
    </w:p>
    <w:bookmarkEnd w:id="152"/>
    <w:p w14:paraId="110298AB" w14:textId="7E827EFC" w:rsidR="005445B3" w:rsidRPr="006E263B" w:rsidRDefault="005445B3" w:rsidP="0071326F">
      <w:pPr>
        <w:spacing w:before="360" w:line="276" w:lineRule="auto"/>
        <w:rPr>
          <w:rFonts w:asciiTheme="minorHAnsi" w:eastAsia="SimSun" w:hAnsiTheme="minorHAnsi" w:cstheme="minorHAnsi"/>
          <w:b/>
          <w:color w:val="000000" w:themeColor="text1"/>
          <w:szCs w:val="20"/>
        </w:rPr>
      </w:pPr>
      <w:r w:rsidRPr="006E263B">
        <w:rPr>
          <w:rFonts w:asciiTheme="minorHAnsi" w:eastAsia="SimSun" w:hAnsiTheme="minorHAnsi" w:cstheme="minorHAnsi"/>
          <w:b/>
          <w:color w:val="000000" w:themeColor="text1"/>
          <w:szCs w:val="20"/>
        </w:rPr>
        <w:t xml:space="preserve">Stručnjak </w:t>
      </w:r>
      <w:r>
        <w:rPr>
          <w:rFonts w:asciiTheme="minorHAnsi" w:eastAsia="SimSun" w:hAnsiTheme="minorHAnsi" w:cstheme="minorHAnsi"/>
          <w:b/>
          <w:color w:val="000000" w:themeColor="text1"/>
          <w:szCs w:val="20"/>
        </w:rPr>
        <w:t>6</w:t>
      </w:r>
      <w:r w:rsidRPr="006E263B">
        <w:rPr>
          <w:rFonts w:asciiTheme="minorHAnsi" w:eastAsia="SimSun" w:hAnsiTheme="minorHAnsi" w:cstheme="minorHAnsi"/>
          <w:b/>
          <w:color w:val="000000" w:themeColor="text1"/>
          <w:szCs w:val="20"/>
        </w:rPr>
        <w:t xml:space="preserve">: </w:t>
      </w:r>
      <w:bookmarkStart w:id="158" w:name="_Hlk520389220"/>
      <w:r>
        <w:rPr>
          <w:rFonts w:asciiTheme="minorHAnsi" w:eastAsia="SimSun" w:hAnsiTheme="minorHAnsi" w:cstheme="minorHAnsi"/>
          <w:b/>
          <w:color w:val="000000" w:themeColor="text1"/>
          <w:szCs w:val="20"/>
        </w:rPr>
        <w:t>Tehnolog</w:t>
      </w:r>
      <w:r w:rsidRPr="006E263B">
        <w:rPr>
          <w:rFonts w:asciiTheme="minorHAnsi" w:eastAsia="SimSun" w:hAnsiTheme="minorHAnsi" w:cstheme="minorHAnsi"/>
          <w:b/>
          <w:color w:val="000000" w:themeColor="text1"/>
          <w:szCs w:val="20"/>
        </w:rPr>
        <w:t xml:space="preserve"> </w:t>
      </w:r>
      <w:r>
        <w:rPr>
          <w:rFonts w:asciiTheme="minorHAnsi" w:eastAsia="SimSun" w:hAnsiTheme="minorHAnsi" w:cstheme="minorHAnsi"/>
          <w:b/>
          <w:color w:val="000000" w:themeColor="text1"/>
          <w:szCs w:val="20"/>
        </w:rPr>
        <w:t>za obradu otpadnih voda</w:t>
      </w:r>
      <w:bookmarkEnd w:id="158"/>
    </w:p>
    <w:p w14:paraId="2BA797BD" w14:textId="77777777" w:rsidR="005445B3" w:rsidRPr="00B26CA6" w:rsidRDefault="005445B3" w:rsidP="005445B3">
      <w:pPr>
        <w:spacing w:line="276" w:lineRule="auto"/>
        <w:rPr>
          <w:rFonts w:asciiTheme="minorHAnsi" w:eastAsia="SimSun" w:hAnsiTheme="minorHAnsi" w:cstheme="minorHAnsi"/>
          <w:i/>
          <w:color w:val="000000" w:themeColor="text1"/>
          <w:szCs w:val="20"/>
        </w:rPr>
      </w:pPr>
      <w:r w:rsidRPr="00B26CA6">
        <w:rPr>
          <w:rFonts w:asciiTheme="minorHAnsi" w:eastAsia="SimSun" w:hAnsiTheme="minorHAnsi" w:cstheme="minorHAnsi"/>
          <w:i/>
          <w:color w:val="000000" w:themeColor="text1"/>
          <w:szCs w:val="20"/>
        </w:rPr>
        <w:t>Kvalifikacije i vještine:</w:t>
      </w:r>
    </w:p>
    <w:p w14:paraId="5774E94D" w14:textId="45F1B2BA" w:rsidR="005445B3" w:rsidRPr="006E263B" w:rsidRDefault="005445B3" w:rsidP="005445B3">
      <w:pPr>
        <w:numPr>
          <w:ilvl w:val="0"/>
          <w:numId w:val="31"/>
        </w:numPr>
        <w:spacing w:line="276" w:lineRule="auto"/>
        <w:rPr>
          <w:rFonts w:asciiTheme="minorHAnsi" w:eastAsia="SimSun" w:hAnsiTheme="minorHAnsi" w:cstheme="minorHAnsi"/>
          <w:color w:val="000000" w:themeColor="text1"/>
          <w:szCs w:val="20"/>
        </w:rPr>
      </w:pPr>
      <w:r w:rsidRPr="00B26CA6">
        <w:rPr>
          <w:rFonts w:asciiTheme="minorHAnsi" w:eastAsia="SimSun" w:hAnsiTheme="minorHAnsi" w:cstheme="minorHAnsi"/>
          <w:szCs w:val="20"/>
        </w:rPr>
        <w:t>Visoka stručna sprema odnosno završen preddiplomski i diplomski sveučilišni studij ili integrirani preddiplomski i diplomski sveučilišni studij ili specijalistički diplomski stručni studij u trajanju od minimalno 4 godine u znanstvenom polju tehničkih znanosti</w:t>
      </w:r>
      <w:r w:rsidR="00FF37F2">
        <w:rPr>
          <w:rFonts w:asciiTheme="minorHAnsi" w:eastAsia="SimSun" w:hAnsiTheme="minorHAnsi" w:cstheme="minorHAnsi"/>
          <w:szCs w:val="20"/>
        </w:rPr>
        <w:t xml:space="preserve"> </w:t>
      </w:r>
      <w:r w:rsidR="00FF37F2" w:rsidRPr="007E499C">
        <w:rPr>
          <w:rFonts w:asciiTheme="minorHAnsi" w:eastAsia="SimSun" w:hAnsiTheme="minorHAnsi" w:cstheme="minorHAnsi"/>
          <w:szCs w:val="20"/>
        </w:rPr>
        <w:t>(razina obrazovanja 7.1 prema Hrvatskom klasifikacijskom okviru (HKO) ili razina obrazovanja 7</w:t>
      </w:r>
      <w:r w:rsidR="00FF37F2">
        <w:rPr>
          <w:rFonts w:asciiTheme="minorHAnsi" w:eastAsia="SimSun" w:hAnsiTheme="minorHAnsi" w:cstheme="minorHAnsi"/>
          <w:szCs w:val="20"/>
        </w:rPr>
        <w:t xml:space="preserve">. </w:t>
      </w:r>
      <w:r w:rsidR="00FF37F2" w:rsidRPr="007E499C">
        <w:rPr>
          <w:rFonts w:asciiTheme="minorHAnsi" w:eastAsia="SimSun" w:hAnsiTheme="minorHAnsi" w:cstheme="minorHAnsi"/>
          <w:szCs w:val="20"/>
        </w:rPr>
        <w:t>Europskom klasifikacijskom okviru (EQF)</w:t>
      </w:r>
      <w:r w:rsidR="00FF37F2">
        <w:rPr>
          <w:rFonts w:asciiTheme="minorHAnsi" w:eastAsia="SimSun" w:hAnsiTheme="minorHAnsi" w:cstheme="minorHAnsi"/>
          <w:szCs w:val="20"/>
        </w:rPr>
        <w:t>)</w:t>
      </w:r>
      <w:r w:rsidRPr="00B26CA6">
        <w:rPr>
          <w:rFonts w:asciiTheme="minorHAnsi" w:eastAsia="SimSun" w:hAnsiTheme="minorHAnsi" w:cstheme="minorHAnsi"/>
          <w:szCs w:val="20"/>
        </w:rPr>
        <w:t>.</w:t>
      </w:r>
    </w:p>
    <w:p w14:paraId="69E2AADE" w14:textId="4A5AAB4C" w:rsidR="00EF72A5" w:rsidRPr="00800095" w:rsidRDefault="00EF72A5" w:rsidP="00EF72A5">
      <w:pPr>
        <w:spacing w:before="240" w:line="276" w:lineRule="auto"/>
        <w:rPr>
          <w:rFonts w:asciiTheme="minorHAnsi" w:eastAsia="SimSun" w:hAnsiTheme="minorHAnsi" w:cstheme="minorHAnsi"/>
          <w:b/>
          <w:szCs w:val="20"/>
        </w:rPr>
      </w:pPr>
      <w:r w:rsidRPr="00800095">
        <w:rPr>
          <w:rFonts w:asciiTheme="minorHAnsi" w:eastAsia="SimSun" w:hAnsiTheme="minorHAnsi" w:cstheme="minorHAnsi"/>
          <w:b/>
          <w:szCs w:val="20"/>
        </w:rPr>
        <w:t>Stručnjak 7: Sigurnosni savjetnik za prijevoz opasnih tvari</w:t>
      </w:r>
    </w:p>
    <w:p w14:paraId="37C1F624" w14:textId="77777777" w:rsidR="00EF72A5" w:rsidRPr="00800095" w:rsidRDefault="00EF72A5" w:rsidP="00EF72A5">
      <w:pPr>
        <w:spacing w:line="276" w:lineRule="auto"/>
        <w:rPr>
          <w:rFonts w:asciiTheme="minorHAnsi" w:eastAsia="SimSun" w:hAnsiTheme="minorHAnsi" w:cstheme="minorHAnsi"/>
          <w:i/>
          <w:color w:val="000000" w:themeColor="text1"/>
          <w:szCs w:val="20"/>
        </w:rPr>
      </w:pPr>
      <w:r w:rsidRPr="00800095">
        <w:rPr>
          <w:rFonts w:asciiTheme="minorHAnsi" w:eastAsia="SimSun" w:hAnsiTheme="minorHAnsi" w:cstheme="minorHAnsi"/>
          <w:i/>
          <w:color w:val="000000" w:themeColor="text1"/>
          <w:szCs w:val="20"/>
        </w:rPr>
        <w:t>Kvalifikacije i vještine:</w:t>
      </w:r>
    </w:p>
    <w:p w14:paraId="270CA7B5" w14:textId="55107466" w:rsidR="00EF72A5" w:rsidRPr="00800095" w:rsidRDefault="00EF72A5" w:rsidP="00EF72A5">
      <w:pPr>
        <w:numPr>
          <w:ilvl w:val="0"/>
          <w:numId w:val="31"/>
        </w:numPr>
        <w:spacing w:line="276" w:lineRule="auto"/>
        <w:rPr>
          <w:rFonts w:asciiTheme="minorHAnsi" w:eastAsia="SimSun" w:hAnsiTheme="minorHAnsi" w:cstheme="minorHAnsi"/>
          <w:szCs w:val="20"/>
        </w:rPr>
      </w:pPr>
      <w:r w:rsidRPr="00800095">
        <w:rPr>
          <w:rFonts w:asciiTheme="minorHAnsi" w:eastAsia="SimSun" w:hAnsiTheme="minorHAnsi" w:cstheme="minorHAnsi"/>
          <w:szCs w:val="20"/>
        </w:rPr>
        <w:t xml:space="preserve">Uvjerenje o stručnoj osposobljenosti za obavljanje poslova vezanih uz prijevoz opasnih tvari, odnosno pakiranje, utovar i istovar povezan s tim prijevozom, </w:t>
      </w:r>
      <w:r w:rsidR="00B85133">
        <w:rPr>
          <w:rFonts w:asciiTheme="minorHAnsi" w:eastAsia="SimSun" w:hAnsiTheme="minorHAnsi" w:cstheme="minorHAnsi"/>
          <w:szCs w:val="20"/>
        </w:rPr>
        <w:t>prema pravu države državljanstva</w:t>
      </w:r>
    </w:p>
    <w:p w14:paraId="63C4D3EA" w14:textId="77777777" w:rsidR="005445B3" w:rsidRDefault="005445B3" w:rsidP="00746006">
      <w:pPr>
        <w:spacing w:before="240" w:line="276" w:lineRule="auto"/>
        <w:rPr>
          <w:rFonts w:asciiTheme="minorHAnsi" w:eastAsia="SimSun" w:hAnsiTheme="minorHAnsi" w:cstheme="minorHAnsi"/>
          <w:szCs w:val="20"/>
        </w:rPr>
      </w:pPr>
    </w:p>
    <w:p w14:paraId="32DD51AE" w14:textId="7E866F86" w:rsidR="00744557" w:rsidRDefault="00D94E5F" w:rsidP="00746006">
      <w:pPr>
        <w:spacing w:before="240" w:line="276" w:lineRule="auto"/>
        <w:rPr>
          <w:rFonts w:asciiTheme="minorHAnsi" w:eastAsia="SimSun" w:hAnsiTheme="minorHAnsi" w:cstheme="minorHAnsi"/>
          <w:szCs w:val="20"/>
        </w:rPr>
      </w:pPr>
      <w:r w:rsidRPr="00B26CA6">
        <w:rPr>
          <w:rFonts w:asciiTheme="minorHAnsi" w:eastAsia="SimSun" w:hAnsiTheme="minorHAnsi" w:cstheme="minorHAnsi"/>
          <w:szCs w:val="20"/>
        </w:rPr>
        <w:lastRenderedPageBreak/>
        <w:t>Jedna osoba može biti kandidirana samo za jednu poziciju nav</w:t>
      </w:r>
      <w:r w:rsidR="004E6B5C" w:rsidRPr="00B26CA6">
        <w:rPr>
          <w:rFonts w:asciiTheme="minorHAnsi" w:eastAsia="SimSun" w:hAnsiTheme="minorHAnsi" w:cstheme="minorHAnsi"/>
          <w:szCs w:val="20"/>
        </w:rPr>
        <w:t>edenih ključnih stručnjaka 1-</w:t>
      </w:r>
      <w:r w:rsidR="00EF72A5">
        <w:rPr>
          <w:rFonts w:asciiTheme="minorHAnsi" w:eastAsia="SimSun" w:hAnsiTheme="minorHAnsi" w:cstheme="minorHAnsi"/>
          <w:szCs w:val="20"/>
        </w:rPr>
        <w:t>7</w:t>
      </w:r>
      <w:r w:rsidR="004E6B5C" w:rsidRPr="00B26CA6">
        <w:rPr>
          <w:rFonts w:asciiTheme="minorHAnsi" w:eastAsia="SimSun" w:hAnsiTheme="minorHAnsi" w:cstheme="minorHAnsi"/>
          <w:szCs w:val="20"/>
        </w:rPr>
        <w:t>.</w:t>
      </w:r>
    </w:p>
    <w:p w14:paraId="6F935541" w14:textId="6558BE68" w:rsidR="00D94E5F" w:rsidRPr="00B26CA6" w:rsidRDefault="00D94E5F" w:rsidP="00746006">
      <w:pPr>
        <w:autoSpaceDE w:val="0"/>
        <w:autoSpaceDN w:val="0"/>
        <w:adjustRightInd w:val="0"/>
        <w:spacing w:before="240" w:line="276" w:lineRule="auto"/>
        <w:rPr>
          <w:rFonts w:asciiTheme="minorHAnsi" w:hAnsiTheme="minorHAnsi" w:cstheme="minorHAnsi"/>
          <w:szCs w:val="20"/>
        </w:rPr>
      </w:pPr>
      <w:r w:rsidRPr="00B26CA6">
        <w:rPr>
          <w:rFonts w:asciiTheme="minorHAnsi" w:hAnsiTheme="minorHAnsi" w:cstheme="minorHAnsi"/>
          <w:szCs w:val="20"/>
        </w:rPr>
        <w:t>Za potrebe utvrđivanja okolnosti</w:t>
      </w:r>
      <w:r w:rsidR="004E6B5C" w:rsidRPr="00B26CA6">
        <w:rPr>
          <w:rFonts w:asciiTheme="minorHAnsi" w:hAnsiTheme="minorHAnsi" w:cstheme="minorHAnsi"/>
          <w:szCs w:val="20"/>
        </w:rPr>
        <w:t xml:space="preserve"> tehničke i stručne sposobnosti za angažirane tehničke stručnjake</w:t>
      </w:r>
      <w:r w:rsidRPr="00B26CA6">
        <w:rPr>
          <w:rFonts w:asciiTheme="minorHAnsi" w:hAnsiTheme="minorHAnsi" w:cstheme="minorHAnsi"/>
          <w:szCs w:val="20"/>
        </w:rPr>
        <w:t xml:space="preserve"> iz </w:t>
      </w:r>
      <w:r w:rsidR="004E6B5C" w:rsidRPr="00B26CA6">
        <w:rPr>
          <w:rFonts w:asciiTheme="minorHAnsi" w:hAnsiTheme="minorHAnsi" w:cstheme="minorHAnsi"/>
          <w:szCs w:val="20"/>
        </w:rPr>
        <w:t xml:space="preserve"> </w:t>
      </w:r>
      <w:r w:rsidR="006148B8" w:rsidRPr="00B26CA6">
        <w:rPr>
          <w:rFonts w:asciiTheme="minorHAnsi" w:hAnsiTheme="minorHAnsi" w:cstheme="minorHAnsi"/>
          <w:b/>
          <w:bCs/>
          <w:szCs w:val="20"/>
        </w:rPr>
        <w:t>točke 4.</w:t>
      </w:r>
      <w:r w:rsidR="004E6B5C" w:rsidRPr="00B26CA6">
        <w:rPr>
          <w:rFonts w:asciiTheme="minorHAnsi" w:hAnsiTheme="minorHAnsi" w:cstheme="minorHAnsi"/>
          <w:b/>
          <w:bCs/>
          <w:szCs w:val="20"/>
        </w:rPr>
        <w:t>3.</w:t>
      </w:r>
      <w:r w:rsidR="00C04393" w:rsidRPr="00B26CA6">
        <w:rPr>
          <w:rFonts w:asciiTheme="minorHAnsi" w:hAnsiTheme="minorHAnsi" w:cstheme="minorHAnsi"/>
          <w:b/>
          <w:bCs/>
          <w:szCs w:val="20"/>
        </w:rPr>
        <w:t>2</w:t>
      </w:r>
      <w:r w:rsidRPr="00B26CA6">
        <w:rPr>
          <w:rFonts w:asciiTheme="minorHAnsi" w:hAnsiTheme="minorHAnsi" w:cstheme="minorHAnsi"/>
          <w:b/>
          <w:bCs/>
          <w:szCs w:val="20"/>
        </w:rPr>
        <w:t xml:space="preserve">. </w:t>
      </w:r>
      <w:r w:rsidRPr="00B26CA6">
        <w:rPr>
          <w:rFonts w:asciiTheme="minorHAnsi" w:hAnsiTheme="minorHAnsi" w:cstheme="minorHAnsi"/>
          <w:szCs w:val="20"/>
        </w:rPr>
        <w:t xml:space="preserve">gospodarski subjekt </w:t>
      </w:r>
      <w:r w:rsidRPr="00B26CA6">
        <w:rPr>
          <w:rFonts w:asciiTheme="minorHAnsi" w:hAnsiTheme="minorHAnsi" w:cstheme="minorHAnsi"/>
          <w:szCs w:val="20"/>
          <w:u w:val="single"/>
        </w:rPr>
        <w:t>u ponudi</w:t>
      </w:r>
      <w:r w:rsidRPr="00B26CA6">
        <w:rPr>
          <w:rFonts w:asciiTheme="minorHAnsi" w:hAnsiTheme="minorHAnsi" w:cstheme="minorHAnsi"/>
          <w:szCs w:val="20"/>
        </w:rPr>
        <w:t xml:space="preserve"> dostavlja:</w:t>
      </w:r>
    </w:p>
    <w:p w14:paraId="023A7EAD" w14:textId="7E2242F7" w:rsidR="00D94E5F" w:rsidRPr="00B26CA6" w:rsidRDefault="00D94E5F" w:rsidP="00491B72">
      <w:pPr>
        <w:pStyle w:val="Odlomakpopisa"/>
        <w:numPr>
          <w:ilvl w:val="0"/>
          <w:numId w:val="30"/>
        </w:numPr>
        <w:autoSpaceDE w:val="0"/>
        <w:autoSpaceDN w:val="0"/>
        <w:adjustRightInd w:val="0"/>
        <w:ind w:left="714" w:hanging="357"/>
        <w:rPr>
          <w:rFonts w:asciiTheme="minorHAnsi" w:hAnsiTheme="minorHAnsi" w:cstheme="minorHAnsi"/>
          <w:b/>
          <w:bCs/>
          <w:i/>
          <w:szCs w:val="20"/>
        </w:rPr>
      </w:pPr>
      <w:r w:rsidRPr="00B26CA6">
        <w:rPr>
          <w:rFonts w:asciiTheme="minorHAnsi" w:hAnsiTheme="minorHAnsi" w:cstheme="minorHAnsi"/>
          <w:b/>
          <w:bCs/>
          <w:i/>
          <w:szCs w:val="20"/>
        </w:rPr>
        <w:t xml:space="preserve">ispunjeni </w:t>
      </w:r>
      <w:r w:rsidR="002C54F2" w:rsidRPr="00B26CA6">
        <w:rPr>
          <w:rFonts w:asciiTheme="minorHAnsi" w:hAnsiTheme="minorHAnsi" w:cstheme="minorHAnsi"/>
          <w:b/>
          <w:i/>
          <w:szCs w:val="20"/>
        </w:rPr>
        <w:t xml:space="preserve">elektronički </w:t>
      </w:r>
      <w:r w:rsidR="00880905" w:rsidRPr="00B26CA6">
        <w:rPr>
          <w:rFonts w:asciiTheme="minorHAnsi" w:hAnsiTheme="minorHAnsi" w:cstheme="minorHAnsi"/>
          <w:b/>
          <w:i/>
          <w:szCs w:val="20"/>
        </w:rPr>
        <w:t>eESPD</w:t>
      </w:r>
      <w:r w:rsidR="00880905" w:rsidRPr="00B26CA6">
        <w:rPr>
          <w:rFonts w:asciiTheme="minorHAnsi" w:hAnsiTheme="minorHAnsi" w:cstheme="minorHAnsi"/>
          <w:b/>
          <w:bCs/>
          <w:i/>
          <w:szCs w:val="20"/>
        </w:rPr>
        <w:t xml:space="preserve"> </w:t>
      </w:r>
      <w:r w:rsidRPr="00B26CA6">
        <w:rPr>
          <w:rFonts w:asciiTheme="minorHAnsi" w:hAnsiTheme="minorHAnsi" w:cstheme="minorHAnsi"/>
          <w:b/>
          <w:bCs/>
          <w:i/>
          <w:szCs w:val="20"/>
        </w:rPr>
        <w:t>obrazac (Dio IV. Kriteriji za odabir</w:t>
      </w:r>
      <w:r w:rsidR="004E6B5C" w:rsidRPr="00B26CA6">
        <w:rPr>
          <w:rFonts w:asciiTheme="minorHAnsi" w:hAnsiTheme="minorHAnsi" w:cstheme="minorHAnsi"/>
          <w:b/>
          <w:bCs/>
          <w:i/>
          <w:szCs w:val="20"/>
        </w:rPr>
        <w:t xml:space="preserve"> gospodarskog subjekta</w:t>
      </w:r>
      <w:r w:rsidRPr="00B26CA6">
        <w:rPr>
          <w:rFonts w:asciiTheme="minorHAnsi" w:hAnsiTheme="minorHAnsi" w:cstheme="minorHAnsi"/>
          <w:b/>
          <w:bCs/>
          <w:i/>
          <w:szCs w:val="20"/>
        </w:rPr>
        <w:t>, Odjeljak C: Tehnička i</w:t>
      </w:r>
      <w:r w:rsidR="00C860AC" w:rsidRPr="00B26CA6">
        <w:rPr>
          <w:rFonts w:asciiTheme="minorHAnsi" w:hAnsiTheme="minorHAnsi" w:cstheme="minorHAnsi"/>
          <w:b/>
          <w:bCs/>
          <w:i/>
          <w:szCs w:val="20"/>
        </w:rPr>
        <w:t xml:space="preserve"> </w:t>
      </w:r>
      <w:r w:rsidRPr="00B26CA6">
        <w:rPr>
          <w:rFonts w:asciiTheme="minorHAnsi" w:hAnsiTheme="minorHAnsi" w:cstheme="minorHAnsi"/>
          <w:b/>
          <w:bCs/>
          <w:i/>
          <w:szCs w:val="20"/>
        </w:rPr>
        <w:t>stručna sposobnost: točka 2), točka 6a)</w:t>
      </w:r>
      <w:r w:rsidR="009D21BD" w:rsidRPr="00B26CA6">
        <w:rPr>
          <w:rFonts w:asciiTheme="minorHAnsi" w:hAnsiTheme="minorHAnsi" w:cstheme="minorHAnsi"/>
          <w:b/>
          <w:bCs/>
          <w:i/>
          <w:szCs w:val="20"/>
        </w:rPr>
        <w:t>, ako je primjenjivo točka 10</w:t>
      </w:r>
      <w:r w:rsidRPr="00B26CA6">
        <w:rPr>
          <w:rFonts w:asciiTheme="minorHAnsi" w:hAnsiTheme="minorHAnsi" w:cstheme="minorHAnsi"/>
          <w:b/>
          <w:bCs/>
          <w:i/>
          <w:szCs w:val="20"/>
        </w:rPr>
        <w:t>)</w:t>
      </w:r>
      <w:r w:rsidRPr="00B26CA6">
        <w:rPr>
          <w:rFonts w:asciiTheme="minorHAnsi" w:hAnsiTheme="minorHAnsi" w:cstheme="minorHAnsi"/>
          <w:i/>
          <w:szCs w:val="20"/>
        </w:rPr>
        <w:t>.</w:t>
      </w:r>
    </w:p>
    <w:p w14:paraId="7806C421" w14:textId="493BAD01" w:rsidR="00EF72A5" w:rsidRDefault="00D81331" w:rsidP="00126BD2">
      <w:pPr>
        <w:autoSpaceDE w:val="0"/>
        <w:autoSpaceDN w:val="0"/>
        <w:adjustRightInd w:val="0"/>
        <w:rPr>
          <w:rFonts w:ascii="Calibri" w:hAnsi="Calibri"/>
        </w:rPr>
      </w:pPr>
      <w:r w:rsidRPr="00B26CA6">
        <w:rPr>
          <w:rFonts w:ascii="Calibri" w:hAnsi="Calibri"/>
        </w:rPr>
        <w:t xml:space="preserve">U PONUDI SE OBVEZNO DOSTAVLJA eESPD OBRAZAC – </w:t>
      </w:r>
      <w:r w:rsidR="00FF37F2">
        <w:rPr>
          <w:rFonts w:ascii="Calibri" w:hAnsi="Calibri"/>
        </w:rPr>
        <w:t xml:space="preserve">AŽURIRANI </w:t>
      </w:r>
      <w:r w:rsidRPr="00B26CA6">
        <w:rPr>
          <w:rFonts w:ascii="Calibri" w:hAnsi="Calibri"/>
        </w:rPr>
        <w:t>POPRATNI DOKUMENTI SE NE DOSTAVLJAJU UZ PONUDU.</w:t>
      </w:r>
    </w:p>
    <w:p w14:paraId="4E0E5EA8" w14:textId="77777777" w:rsidR="00FF37F2" w:rsidRPr="0032337A" w:rsidRDefault="00FF37F2" w:rsidP="00FF37F2">
      <w:pPr>
        <w:autoSpaceDE w:val="0"/>
        <w:autoSpaceDN w:val="0"/>
        <w:adjustRightInd w:val="0"/>
        <w:spacing w:line="276" w:lineRule="auto"/>
        <w:rPr>
          <w:rFonts w:asciiTheme="minorHAnsi" w:hAnsiTheme="minorHAnsi" w:cstheme="minorHAnsi"/>
          <w:bCs/>
          <w:szCs w:val="20"/>
        </w:rPr>
      </w:pPr>
      <w:r w:rsidRPr="0032337A">
        <w:rPr>
          <w:rFonts w:asciiTheme="minorHAnsi" w:hAnsiTheme="minorHAnsi" w:cstheme="minorHAnsi"/>
          <w:bCs/>
          <w:szCs w:val="20"/>
        </w:rPr>
        <w:t xml:space="preserve">Naručitelj će prije donošenja odluke u postupku javne nabave od Ponuditelja koji je podnio ekonomski najpovoljniju Ponudu zatražiti da u primjerenom roku, ne kraćem od 5 dana, dostavi ažurirane popratne dokumente, radi provjere okolnosti navedenih u eESPD-u, osim ako već posjeduje te dokumente. </w:t>
      </w:r>
    </w:p>
    <w:p w14:paraId="1852295A" w14:textId="77777777" w:rsidR="00FF37F2" w:rsidRPr="00B26CA6" w:rsidRDefault="00FF37F2" w:rsidP="00FF37F2">
      <w:pPr>
        <w:autoSpaceDE w:val="0"/>
        <w:autoSpaceDN w:val="0"/>
        <w:adjustRightInd w:val="0"/>
        <w:spacing w:line="276" w:lineRule="auto"/>
        <w:rPr>
          <w:rFonts w:asciiTheme="minorHAnsi" w:hAnsiTheme="minorHAnsi" w:cstheme="minorHAnsi"/>
          <w:bCs/>
          <w:szCs w:val="20"/>
        </w:rPr>
      </w:pPr>
      <w:r w:rsidRPr="00B26CA6">
        <w:rPr>
          <w:rFonts w:asciiTheme="minorHAnsi" w:hAnsiTheme="minorHAnsi" w:cstheme="minorHAnsi"/>
          <w:bCs/>
          <w:szCs w:val="20"/>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23091EC4" w14:textId="77777777" w:rsidR="00FF37F2" w:rsidRPr="00B26CA6" w:rsidRDefault="00FF37F2" w:rsidP="00FF37F2">
      <w:pPr>
        <w:autoSpaceDE w:val="0"/>
        <w:autoSpaceDN w:val="0"/>
        <w:adjustRightInd w:val="0"/>
        <w:ind w:right="272"/>
        <w:rPr>
          <w:rFonts w:ascii="Calibri" w:hAnsi="Calibri"/>
          <w:szCs w:val="20"/>
        </w:rPr>
      </w:pPr>
      <w:r w:rsidRPr="00B26CA6">
        <w:rPr>
          <w:rFonts w:asciiTheme="minorHAnsi" w:hAnsiTheme="minorHAnsi" w:cstheme="minorHAnsi"/>
          <w:bCs/>
          <w:szCs w:val="20"/>
        </w:rPr>
        <w:t>Ako se ne može obaviti provjera ili ishoditi potvrda, javni naručitelj će zahtijevati od gospodarskog subjekta da u primjerenom roku, ne kraćem od pet dana, dostavi sve ili dio popratnih dokumenata ili dokaza.</w:t>
      </w:r>
    </w:p>
    <w:p w14:paraId="1168E019" w14:textId="77777777" w:rsidR="00FF37F2" w:rsidRDefault="00FF37F2" w:rsidP="00126BD2">
      <w:pPr>
        <w:autoSpaceDE w:val="0"/>
        <w:autoSpaceDN w:val="0"/>
        <w:adjustRightInd w:val="0"/>
        <w:rPr>
          <w:rFonts w:ascii="Calibri" w:hAnsi="Calibri"/>
        </w:rPr>
      </w:pPr>
    </w:p>
    <w:p w14:paraId="670AE0AC" w14:textId="77777777" w:rsidR="00EF72A5" w:rsidRPr="00B26CA6" w:rsidRDefault="00EF72A5" w:rsidP="00EF72A5">
      <w:pPr>
        <w:pStyle w:val="Naslov3"/>
        <w:ind w:left="851" w:hanging="709"/>
        <w:rPr>
          <w:rFonts w:asciiTheme="minorHAnsi" w:hAnsiTheme="minorHAnsi" w:cstheme="minorHAnsi"/>
          <w:lang w:val="hr-HR"/>
        </w:rPr>
      </w:pPr>
      <w:bookmarkStart w:id="159" w:name="_Ref528074795"/>
      <w:r>
        <w:rPr>
          <w:rFonts w:asciiTheme="minorHAnsi" w:hAnsiTheme="minorHAnsi" w:cstheme="minorHAnsi"/>
          <w:lang w:val="hr-HR"/>
        </w:rPr>
        <w:t>Izjava o postrojenju koje je na raspolaganju izvođaču radova u svrhu izvršenja ugovora</w:t>
      </w:r>
      <w:bookmarkEnd w:id="159"/>
    </w:p>
    <w:p w14:paraId="275A0845" w14:textId="4A5C43AD" w:rsidR="00EF72A5" w:rsidRPr="00FB3DDF" w:rsidRDefault="00FB3DDF" w:rsidP="00FB3DDF">
      <w:pPr>
        <w:autoSpaceDE w:val="0"/>
        <w:autoSpaceDN w:val="0"/>
        <w:adjustRightInd w:val="0"/>
        <w:spacing w:line="276" w:lineRule="auto"/>
        <w:rPr>
          <w:rFonts w:asciiTheme="minorHAnsi" w:hAnsiTheme="minorHAnsi" w:cstheme="minorHAnsi"/>
          <w:szCs w:val="20"/>
        </w:rPr>
      </w:pPr>
      <w:r w:rsidRPr="00FB3DDF">
        <w:rPr>
          <w:rFonts w:asciiTheme="minorHAnsi" w:hAnsiTheme="minorHAnsi" w:cstheme="minorHAnsi"/>
          <w:szCs w:val="20"/>
        </w:rPr>
        <w:t>Ponuditelj mora imati na raspolaganju postrojenje/postrojenja za konačno zbrinjavanje opasnog otpada sukladno ovoj dokumentaciji minimalnog ukupnog godišnjeg kapaciteta 25.000 t imati s odgovarajućim ovlaštenjem/ovlaštenjima za zbrinjavanje opasnog otpada prema propisima zemlje u kojoj se to postrojenje/postrojenja nalazi/e. Postrojenje/a mora/ju biti unutar države potpisnice Baselske konvencije o nadzoru prekograničnog prometa opasnog otpada i njegovu odlaganju</w:t>
      </w:r>
    </w:p>
    <w:p w14:paraId="43FBF41E" w14:textId="6438F16B" w:rsidR="00EF72A5" w:rsidRPr="00B26CA6" w:rsidRDefault="00EF72A5" w:rsidP="00EF72A5">
      <w:pPr>
        <w:autoSpaceDE w:val="0"/>
        <w:autoSpaceDN w:val="0"/>
        <w:adjustRightInd w:val="0"/>
        <w:spacing w:before="240" w:line="276" w:lineRule="auto"/>
        <w:rPr>
          <w:rFonts w:asciiTheme="minorHAnsi" w:hAnsiTheme="minorHAnsi" w:cstheme="minorHAnsi"/>
          <w:szCs w:val="20"/>
        </w:rPr>
      </w:pPr>
      <w:r w:rsidRPr="00B26CA6">
        <w:rPr>
          <w:rFonts w:asciiTheme="minorHAnsi" w:hAnsiTheme="minorHAnsi" w:cstheme="minorHAnsi"/>
          <w:szCs w:val="20"/>
        </w:rPr>
        <w:t xml:space="preserve">Za potrebe utvrđivanja okolnosti iz </w:t>
      </w:r>
      <w:r>
        <w:rPr>
          <w:rFonts w:asciiTheme="minorHAnsi" w:hAnsiTheme="minorHAnsi" w:cstheme="minorHAnsi"/>
          <w:szCs w:val="20"/>
        </w:rPr>
        <w:t xml:space="preserve">ove </w:t>
      </w:r>
      <w:r w:rsidRPr="00B26CA6">
        <w:rPr>
          <w:rFonts w:asciiTheme="minorHAnsi" w:hAnsiTheme="minorHAnsi" w:cstheme="minorHAnsi"/>
          <w:b/>
          <w:bCs/>
          <w:szCs w:val="20"/>
        </w:rPr>
        <w:t xml:space="preserve">točke </w:t>
      </w:r>
      <w:r>
        <w:rPr>
          <w:rFonts w:asciiTheme="minorHAnsi" w:hAnsiTheme="minorHAnsi" w:cstheme="minorHAnsi"/>
          <w:b/>
          <w:bCs/>
          <w:szCs w:val="20"/>
        </w:rPr>
        <w:fldChar w:fldCharType="begin"/>
      </w:r>
      <w:r>
        <w:rPr>
          <w:rFonts w:asciiTheme="minorHAnsi" w:hAnsiTheme="minorHAnsi" w:cstheme="minorHAnsi"/>
          <w:b/>
          <w:bCs/>
          <w:szCs w:val="20"/>
        </w:rPr>
        <w:instrText xml:space="preserve"> REF _Ref528074795 \r \h </w:instrText>
      </w:r>
      <w:r>
        <w:rPr>
          <w:rFonts w:asciiTheme="minorHAnsi" w:hAnsiTheme="minorHAnsi" w:cstheme="minorHAnsi"/>
          <w:b/>
          <w:bCs/>
          <w:szCs w:val="20"/>
        </w:rPr>
      </w:r>
      <w:r>
        <w:rPr>
          <w:rFonts w:asciiTheme="minorHAnsi" w:hAnsiTheme="minorHAnsi" w:cstheme="minorHAnsi"/>
          <w:b/>
          <w:bCs/>
          <w:szCs w:val="20"/>
        </w:rPr>
        <w:fldChar w:fldCharType="separate"/>
      </w:r>
      <w:r w:rsidR="001A481B">
        <w:rPr>
          <w:rFonts w:asciiTheme="minorHAnsi" w:hAnsiTheme="minorHAnsi" w:cstheme="minorHAnsi"/>
          <w:b/>
          <w:bCs/>
          <w:szCs w:val="20"/>
        </w:rPr>
        <w:t>4.3.3</w:t>
      </w:r>
      <w:r>
        <w:rPr>
          <w:rFonts w:asciiTheme="minorHAnsi" w:hAnsiTheme="minorHAnsi" w:cstheme="minorHAnsi"/>
          <w:b/>
          <w:bCs/>
          <w:szCs w:val="20"/>
        </w:rPr>
        <w:fldChar w:fldCharType="end"/>
      </w:r>
      <w:r>
        <w:rPr>
          <w:rFonts w:asciiTheme="minorHAnsi" w:hAnsiTheme="minorHAnsi" w:cstheme="minorHAnsi"/>
          <w:b/>
          <w:bCs/>
          <w:szCs w:val="20"/>
        </w:rPr>
        <w:t>.</w:t>
      </w:r>
      <w:r w:rsidRPr="00B26CA6">
        <w:rPr>
          <w:rFonts w:asciiTheme="minorHAnsi" w:hAnsiTheme="minorHAnsi" w:cstheme="minorHAnsi"/>
          <w:b/>
          <w:bCs/>
          <w:szCs w:val="20"/>
        </w:rPr>
        <w:t xml:space="preserve"> </w:t>
      </w:r>
      <w:r w:rsidRPr="00B26CA6">
        <w:rPr>
          <w:rFonts w:asciiTheme="minorHAnsi" w:hAnsiTheme="minorHAnsi" w:cstheme="minorHAnsi"/>
          <w:szCs w:val="20"/>
        </w:rPr>
        <w:t xml:space="preserve">gospodarski subjekt </w:t>
      </w:r>
      <w:r w:rsidRPr="00B26CA6">
        <w:rPr>
          <w:rFonts w:asciiTheme="minorHAnsi" w:hAnsiTheme="minorHAnsi" w:cstheme="minorHAnsi"/>
          <w:szCs w:val="20"/>
          <w:u w:val="single"/>
        </w:rPr>
        <w:t>u ponudi</w:t>
      </w:r>
      <w:r w:rsidRPr="00B26CA6">
        <w:rPr>
          <w:rFonts w:asciiTheme="minorHAnsi" w:hAnsiTheme="minorHAnsi" w:cstheme="minorHAnsi"/>
          <w:szCs w:val="20"/>
        </w:rPr>
        <w:t xml:space="preserve"> dostavlja:</w:t>
      </w:r>
    </w:p>
    <w:p w14:paraId="33D0ED74" w14:textId="77777777" w:rsidR="00EF72A5" w:rsidRPr="00B26CA6" w:rsidRDefault="00EF72A5" w:rsidP="00EF72A5">
      <w:pPr>
        <w:pStyle w:val="Odlomakpopisa"/>
        <w:numPr>
          <w:ilvl w:val="0"/>
          <w:numId w:val="30"/>
        </w:numPr>
        <w:autoSpaceDE w:val="0"/>
        <w:autoSpaceDN w:val="0"/>
        <w:adjustRightInd w:val="0"/>
        <w:ind w:left="714" w:hanging="357"/>
        <w:rPr>
          <w:rFonts w:asciiTheme="minorHAnsi" w:hAnsiTheme="minorHAnsi" w:cstheme="minorHAnsi"/>
          <w:b/>
          <w:bCs/>
          <w:i/>
          <w:szCs w:val="20"/>
        </w:rPr>
      </w:pPr>
      <w:r w:rsidRPr="00B26CA6">
        <w:rPr>
          <w:rFonts w:asciiTheme="minorHAnsi" w:hAnsiTheme="minorHAnsi" w:cstheme="minorHAnsi"/>
          <w:b/>
          <w:bCs/>
          <w:i/>
          <w:szCs w:val="20"/>
        </w:rPr>
        <w:t xml:space="preserve">ispunjeni </w:t>
      </w:r>
      <w:r w:rsidRPr="00B26CA6">
        <w:rPr>
          <w:rFonts w:asciiTheme="minorHAnsi" w:hAnsiTheme="minorHAnsi" w:cstheme="minorHAnsi"/>
          <w:b/>
          <w:i/>
          <w:szCs w:val="20"/>
        </w:rPr>
        <w:t>elektronički eESPD</w:t>
      </w:r>
      <w:r w:rsidRPr="00B26CA6">
        <w:rPr>
          <w:rFonts w:asciiTheme="minorHAnsi" w:hAnsiTheme="minorHAnsi" w:cstheme="minorHAnsi"/>
          <w:b/>
          <w:bCs/>
          <w:i/>
          <w:szCs w:val="20"/>
        </w:rPr>
        <w:t xml:space="preserve"> obrazac (Dio IV. Kriteriji za odabir gospodarskog subjekta, Odjeljak C: Tehnička i stručna sposobnost: točka </w:t>
      </w:r>
      <w:r>
        <w:rPr>
          <w:rFonts w:asciiTheme="minorHAnsi" w:hAnsiTheme="minorHAnsi" w:cstheme="minorHAnsi"/>
          <w:b/>
          <w:bCs/>
          <w:i/>
          <w:szCs w:val="20"/>
        </w:rPr>
        <w:t>9</w:t>
      </w:r>
      <w:r w:rsidRPr="00B26CA6">
        <w:rPr>
          <w:rFonts w:asciiTheme="minorHAnsi" w:hAnsiTheme="minorHAnsi" w:cstheme="minorHAnsi"/>
          <w:b/>
          <w:bCs/>
          <w:i/>
          <w:szCs w:val="20"/>
        </w:rPr>
        <w:t>), ako je primjenjivo točka 10)</w:t>
      </w:r>
      <w:r>
        <w:rPr>
          <w:rFonts w:asciiTheme="minorHAnsi" w:hAnsiTheme="minorHAnsi" w:cstheme="minorHAnsi"/>
          <w:b/>
          <w:bCs/>
          <w:i/>
          <w:szCs w:val="20"/>
        </w:rPr>
        <w:t>)</w:t>
      </w:r>
      <w:r w:rsidRPr="00B26CA6">
        <w:rPr>
          <w:rFonts w:asciiTheme="minorHAnsi" w:hAnsiTheme="minorHAnsi" w:cstheme="minorHAnsi"/>
          <w:i/>
          <w:szCs w:val="20"/>
        </w:rPr>
        <w:t>.</w:t>
      </w:r>
    </w:p>
    <w:p w14:paraId="71324AB6" w14:textId="092263EC" w:rsidR="00EF72A5" w:rsidRDefault="00EF72A5" w:rsidP="00EF72A5">
      <w:pPr>
        <w:autoSpaceDE w:val="0"/>
        <w:autoSpaceDN w:val="0"/>
        <w:adjustRightInd w:val="0"/>
        <w:ind w:right="272"/>
        <w:rPr>
          <w:rFonts w:ascii="Calibri" w:hAnsi="Calibri"/>
        </w:rPr>
      </w:pPr>
      <w:r w:rsidRPr="00B26CA6">
        <w:rPr>
          <w:rFonts w:ascii="Calibri" w:hAnsi="Calibri"/>
        </w:rPr>
        <w:t>U PONUDI SE OBVEZNO DOSTAVLJA eESPD OBRAZAC – POPRATNI DOKUMENTI SE NE DOSTAVLJAJU UZ PONUDU.</w:t>
      </w:r>
    </w:p>
    <w:p w14:paraId="5D806547" w14:textId="77777777" w:rsidR="003C6DB8" w:rsidRPr="0032337A" w:rsidRDefault="003C6DB8" w:rsidP="003C6DB8">
      <w:pPr>
        <w:autoSpaceDE w:val="0"/>
        <w:autoSpaceDN w:val="0"/>
        <w:adjustRightInd w:val="0"/>
        <w:spacing w:line="276" w:lineRule="auto"/>
        <w:rPr>
          <w:rFonts w:asciiTheme="minorHAnsi" w:hAnsiTheme="minorHAnsi" w:cstheme="minorHAnsi"/>
          <w:bCs/>
          <w:szCs w:val="20"/>
        </w:rPr>
      </w:pPr>
      <w:r w:rsidRPr="0032337A">
        <w:rPr>
          <w:rFonts w:asciiTheme="minorHAnsi" w:hAnsiTheme="minorHAnsi" w:cstheme="minorHAnsi"/>
          <w:bCs/>
          <w:szCs w:val="20"/>
        </w:rPr>
        <w:t xml:space="preserve">Naručitelj će prije donošenja odluke u postupku javne nabave od Ponuditelja koji je podnio ekonomski najpovoljniju Ponudu zatražiti da u primjerenom roku, ne kraćem od 5 dana, dostavi ažurirane popratne dokumente, radi provjere okolnosti navedenih u eESPD-u, osim ako već posjeduje te dokumente. </w:t>
      </w:r>
    </w:p>
    <w:p w14:paraId="21BA3CB9" w14:textId="77777777" w:rsidR="003C6DB8" w:rsidRPr="00B26CA6" w:rsidRDefault="003C6DB8" w:rsidP="003C6DB8">
      <w:pPr>
        <w:autoSpaceDE w:val="0"/>
        <w:autoSpaceDN w:val="0"/>
        <w:adjustRightInd w:val="0"/>
        <w:spacing w:line="276" w:lineRule="auto"/>
        <w:rPr>
          <w:rFonts w:asciiTheme="minorHAnsi" w:hAnsiTheme="minorHAnsi" w:cstheme="minorHAnsi"/>
          <w:bCs/>
          <w:szCs w:val="20"/>
        </w:rPr>
      </w:pPr>
      <w:r w:rsidRPr="00B26CA6">
        <w:rPr>
          <w:rFonts w:asciiTheme="minorHAnsi" w:hAnsiTheme="minorHAnsi" w:cstheme="minorHAnsi"/>
          <w:bCs/>
          <w:szCs w:val="20"/>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00B841AE" w14:textId="77777777" w:rsidR="003C6DB8" w:rsidRPr="00B26CA6" w:rsidRDefault="003C6DB8" w:rsidP="003C6DB8">
      <w:pPr>
        <w:autoSpaceDE w:val="0"/>
        <w:autoSpaceDN w:val="0"/>
        <w:adjustRightInd w:val="0"/>
        <w:ind w:right="272"/>
        <w:rPr>
          <w:rFonts w:ascii="Calibri" w:hAnsi="Calibri"/>
          <w:szCs w:val="20"/>
        </w:rPr>
      </w:pPr>
      <w:r w:rsidRPr="00B26CA6">
        <w:rPr>
          <w:rFonts w:asciiTheme="minorHAnsi" w:hAnsiTheme="minorHAnsi" w:cstheme="minorHAnsi"/>
          <w:bCs/>
          <w:szCs w:val="20"/>
        </w:rPr>
        <w:t>Ako se ne može obaviti provjera ili ishoditi potvrda, javni naručitelj će zahtijevati od gospodarskog subjekta da u primjerenom roku, ne kraćem od pet dana, dostavi sve ili dio popratnih dokumenata ili dokaza.</w:t>
      </w:r>
    </w:p>
    <w:p w14:paraId="7B46D29E" w14:textId="77777777" w:rsidR="00EF72A5" w:rsidRPr="00B26CA6" w:rsidRDefault="00EF72A5" w:rsidP="00126BD2">
      <w:pPr>
        <w:autoSpaceDE w:val="0"/>
        <w:autoSpaceDN w:val="0"/>
        <w:adjustRightInd w:val="0"/>
        <w:rPr>
          <w:rFonts w:ascii="Calibri" w:hAnsi="Calibri"/>
        </w:rPr>
      </w:pPr>
    </w:p>
    <w:p w14:paraId="6079556F" w14:textId="0D653118" w:rsidR="00393A67" w:rsidRPr="00B26CA6" w:rsidRDefault="00393A67" w:rsidP="008A75EA">
      <w:pPr>
        <w:pStyle w:val="Naslov2"/>
      </w:pPr>
      <w:bookmarkStart w:id="160" w:name="_Toc18581026"/>
      <w:r w:rsidRPr="00B26CA6">
        <w:lastRenderedPageBreak/>
        <w:t>Dokumenti kojima se dokazuje ispunjavanje kriterija za odabir gospodarskog subjekta</w:t>
      </w:r>
      <w:bookmarkEnd w:id="160"/>
    </w:p>
    <w:p w14:paraId="5D119369" w14:textId="157F3572" w:rsidR="00B1019C" w:rsidRPr="00B26CA6" w:rsidRDefault="00B1019C" w:rsidP="00B1019C">
      <w:pPr>
        <w:autoSpaceDE w:val="0"/>
        <w:autoSpaceDN w:val="0"/>
        <w:adjustRightInd w:val="0"/>
        <w:spacing w:line="276" w:lineRule="auto"/>
        <w:rPr>
          <w:rFonts w:asciiTheme="minorHAnsi" w:hAnsiTheme="minorHAnsi" w:cstheme="minorHAnsi"/>
          <w:szCs w:val="20"/>
        </w:rPr>
      </w:pPr>
      <w:r w:rsidRPr="00B26CA6">
        <w:rPr>
          <w:rFonts w:asciiTheme="minorHAnsi" w:hAnsiTheme="minorHAnsi" w:cstheme="minorHAnsi"/>
          <w:szCs w:val="20"/>
        </w:rPr>
        <w:t>Naručitelj će prije donošenja Odluke</w:t>
      </w:r>
      <w:r w:rsidR="00196C5A" w:rsidRPr="00B26CA6">
        <w:rPr>
          <w:rFonts w:asciiTheme="minorHAnsi" w:hAnsiTheme="minorHAnsi" w:cstheme="minorHAnsi"/>
          <w:szCs w:val="20"/>
        </w:rPr>
        <w:t xml:space="preserve"> o odabiru</w:t>
      </w:r>
      <w:r w:rsidRPr="00B26CA6">
        <w:rPr>
          <w:rFonts w:asciiTheme="minorHAnsi" w:hAnsiTheme="minorHAnsi" w:cstheme="minorHAnsi"/>
          <w:szCs w:val="20"/>
        </w:rPr>
        <w:t xml:space="preserve"> u postupku javne nabave od Ponuditelja koji je podnio ekonomski najpovoljniju ponudu zatražiti da u primjerenom roku, ne kraćem od 5 (pet) dana, dostavi ažurirane popratne dokumente</w:t>
      </w:r>
      <w:r w:rsidR="00024E15" w:rsidRPr="00B26CA6">
        <w:rPr>
          <w:rFonts w:asciiTheme="minorHAnsi" w:hAnsiTheme="minorHAnsi" w:cstheme="minorHAnsi"/>
          <w:szCs w:val="20"/>
        </w:rPr>
        <w:t>, osim ako već posjeduje te dokumente,</w:t>
      </w:r>
      <w:r w:rsidRPr="00B26CA6">
        <w:rPr>
          <w:rFonts w:asciiTheme="minorHAnsi" w:hAnsiTheme="minorHAnsi" w:cstheme="minorHAnsi"/>
          <w:szCs w:val="20"/>
        </w:rPr>
        <w:t xml:space="preserve"> i to:</w:t>
      </w:r>
    </w:p>
    <w:p w14:paraId="0650FE1C" w14:textId="543E52EB" w:rsidR="00B1019C" w:rsidRPr="00B26CA6" w:rsidRDefault="00B1019C" w:rsidP="00D34BC4">
      <w:pPr>
        <w:pStyle w:val="Naslov3"/>
        <w:ind w:left="851"/>
        <w:rPr>
          <w:rFonts w:asciiTheme="minorHAnsi" w:hAnsiTheme="minorHAnsi" w:cstheme="minorHAnsi"/>
          <w:lang w:val="hr-HR"/>
        </w:rPr>
      </w:pPr>
      <w:r w:rsidRPr="00B26CA6">
        <w:rPr>
          <w:rFonts w:asciiTheme="minorHAnsi" w:hAnsiTheme="minorHAnsi" w:cstheme="minorHAnsi"/>
          <w:lang w:val="hr-HR"/>
        </w:rPr>
        <w:t xml:space="preserve">Kao dokaz sposobnosti za obavljanje profesionalne djelatnosti iz točke </w:t>
      </w:r>
      <w:r w:rsidR="00356DD8" w:rsidRPr="00B26CA6">
        <w:rPr>
          <w:rFonts w:asciiTheme="minorHAnsi" w:hAnsiTheme="minorHAnsi" w:cstheme="minorHAnsi"/>
          <w:lang w:val="hr-HR"/>
        </w:rPr>
        <w:fldChar w:fldCharType="begin"/>
      </w:r>
      <w:r w:rsidR="00356DD8" w:rsidRPr="00B26CA6">
        <w:rPr>
          <w:rFonts w:asciiTheme="minorHAnsi" w:hAnsiTheme="minorHAnsi" w:cstheme="minorHAnsi"/>
          <w:lang w:val="hr-HR"/>
        </w:rPr>
        <w:instrText xml:space="preserve"> REF _Ref513457246 \r </w:instrText>
      </w:r>
      <w:r w:rsidR="00356DD8" w:rsidRPr="00B26CA6">
        <w:rPr>
          <w:rFonts w:asciiTheme="minorHAnsi" w:hAnsiTheme="minorHAnsi" w:cstheme="minorHAnsi"/>
          <w:lang w:val="hr-HR"/>
        </w:rPr>
        <w:fldChar w:fldCharType="separate"/>
      </w:r>
      <w:r w:rsidR="001A481B">
        <w:rPr>
          <w:rFonts w:asciiTheme="minorHAnsi" w:hAnsiTheme="minorHAnsi" w:cstheme="minorHAnsi"/>
          <w:lang w:val="hr-HR"/>
        </w:rPr>
        <w:t>4.1.1</w:t>
      </w:r>
      <w:r w:rsidR="00356DD8" w:rsidRPr="00B26CA6">
        <w:rPr>
          <w:rFonts w:asciiTheme="minorHAnsi" w:hAnsiTheme="minorHAnsi" w:cstheme="minorHAnsi"/>
          <w:lang w:val="hr-HR"/>
        </w:rPr>
        <w:fldChar w:fldCharType="end"/>
      </w:r>
      <w:r w:rsidRPr="00B26CA6">
        <w:rPr>
          <w:rFonts w:asciiTheme="minorHAnsi" w:hAnsiTheme="minorHAnsi" w:cstheme="minorHAnsi"/>
          <w:lang w:val="hr-HR"/>
        </w:rPr>
        <w:t>.:</w:t>
      </w:r>
    </w:p>
    <w:p w14:paraId="6C313F47" w14:textId="77777777" w:rsidR="00B1019C" w:rsidRPr="00B26CA6" w:rsidRDefault="00B1019C" w:rsidP="0084060F">
      <w:pPr>
        <w:pStyle w:val="Odlomakpopisa"/>
        <w:numPr>
          <w:ilvl w:val="0"/>
          <w:numId w:val="53"/>
        </w:numPr>
        <w:autoSpaceDE w:val="0"/>
        <w:autoSpaceDN w:val="0"/>
        <w:adjustRightInd w:val="0"/>
        <w:rPr>
          <w:rFonts w:asciiTheme="minorHAnsi" w:hAnsiTheme="minorHAnsi" w:cstheme="minorHAnsi"/>
          <w:bCs/>
          <w:szCs w:val="20"/>
        </w:rPr>
      </w:pPr>
      <w:r w:rsidRPr="00B26CA6">
        <w:rPr>
          <w:rFonts w:asciiTheme="minorHAnsi" w:hAnsiTheme="minorHAnsi" w:cstheme="minorHAnsi"/>
          <w:bCs/>
          <w:szCs w:val="20"/>
        </w:rPr>
        <w:t>izvadak iz sudskog, obrtnog, strukovnog ili drugog odgovarajućeg registra koji se vodi u državi članici njegova poslovnog nastana</w:t>
      </w:r>
    </w:p>
    <w:p w14:paraId="4093BF90" w14:textId="356F28F6" w:rsidR="00B1019C" w:rsidRPr="00B26CA6" w:rsidRDefault="00B1019C" w:rsidP="00B1019C">
      <w:pPr>
        <w:autoSpaceDE w:val="0"/>
        <w:autoSpaceDN w:val="0"/>
        <w:adjustRightInd w:val="0"/>
        <w:spacing w:line="276" w:lineRule="auto"/>
        <w:rPr>
          <w:rFonts w:asciiTheme="minorHAnsi" w:hAnsiTheme="minorHAnsi" w:cstheme="minorHAnsi"/>
          <w:szCs w:val="20"/>
        </w:rPr>
      </w:pPr>
      <w:r w:rsidRPr="00B26CA6">
        <w:rPr>
          <w:rFonts w:asciiTheme="minorHAnsi" w:hAnsiTheme="minorHAnsi" w:cstheme="minorHAnsi"/>
          <w:szCs w:val="20"/>
        </w:rPr>
        <w:t xml:space="preserve">U slučaju zajednice gospodarskih subjekata, sposobnost iz točke </w:t>
      </w:r>
      <w:r w:rsidR="00356DD8" w:rsidRPr="00B26CA6">
        <w:rPr>
          <w:rFonts w:asciiTheme="minorHAnsi" w:hAnsiTheme="minorHAnsi" w:cstheme="minorHAnsi"/>
          <w:szCs w:val="20"/>
        </w:rPr>
        <w:fldChar w:fldCharType="begin"/>
      </w:r>
      <w:r w:rsidR="00356DD8" w:rsidRPr="00B26CA6">
        <w:rPr>
          <w:rFonts w:asciiTheme="minorHAnsi" w:hAnsiTheme="minorHAnsi" w:cstheme="minorHAnsi"/>
          <w:szCs w:val="20"/>
        </w:rPr>
        <w:instrText xml:space="preserve"> REF _Ref513457401 \r </w:instrText>
      </w:r>
      <w:r w:rsidR="00356DD8" w:rsidRPr="00B26CA6">
        <w:rPr>
          <w:rFonts w:asciiTheme="minorHAnsi" w:hAnsiTheme="minorHAnsi" w:cstheme="minorHAnsi"/>
          <w:szCs w:val="20"/>
        </w:rPr>
        <w:fldChar w:fldCharType="separate"/>
      </w:r>
      <w:r w:rsidR="001A481B">
        <w:rPr>
          <w:rFonts w:asciiTheme="minorHAnsi" w:hAnsiTheme="minorHAnsi" w:cstheme="minorHAnsi"/>
          <w:szCs w:val="20"/>
        </w:rPr>
        <w:t>4.1</w:t>
      </w:r>
      <w:r w:rsidR="00356DD8" w:rsidRPr="00B26CA6">
        <w:rPr>
          <w:rFonts w:asciiTheme="minorHAnsi" w:hAnsiTheme="minorHAnsi" w:cstheme="minorHAnsi"/>
          <w:szCs w:val="20"/>
        </w:rPr>
        <w:fldChar w:fldCharType="end"/>
      </w:r>
      <w:r w:rsidR="00EF72A5">
        <w:rPr>
          <w:rFonts w:asciiTheme="minorHAnsi" w:hAnsiTheme="minorHAnsi" w:cstheme="minorHAnsi"/>
          <w:szCs w:val="20"/>
        </w:rPr>
        <w:t>.1</w:t>
      </w:r>
      <w:r w:rsidRPr="00B26CA6">
        <w:rPr>
          <w:rFonts w:asciiTheme="minorHAnsi" w:hAnsiTheme="minorHAnsi" w:cstheme="minorHAnsi"/>
          <w:szCs w:val="20"/>
        </w:rPr>
        <w:t xml:space="preserve"> moraju dokazati svi članovi zajednice.</w:t>
      </w:r>
    </w:p>
    <w:p w14:paraId="19127405" w14:textId="69456882" w:rsidR="00B1019C" w:rsidRPr="00B26CA6" w:rsidRDefault="00B1019C" w:rsidP="00D34BC4">
      <w:pPr>
        <w:pStyle w:val="Naslov3"/>
        <w:ind w:left="851"/>
        <w:rPr>
          <w:rFonts w:asciiTheme="minorHAnsi" w:hAnsiTheme="minorHAnsi" w:cstheme="minorHAnsi"/>
          <w:lang w:val="hr-HR"/>
        </w:rPr>
      </w:pPr>
      <w:r w:rsidRPr="00B26CA6">
        <w:rPr>
          <w:rFonts w:asciiTheme="minorHAnsi" w:hAnsiTheme="minorHAnsi" w:cstheme="minorHAnsi"/>
          <w:lang w:val="hr-HR"/>
        </w:rPr>
        <w:t xml:space="preserve">Kao dokaz minimalnog godišnjeg prometa iz točke </w:t>
      </w:r>
      <w:r w:rsidR="00356DD8" w:rsidRPr="00B26CA6">
        <w:rPr>
          <w:rFonts w:asciiTheme="minorHAnsi" w:hAnsiTheme="minorHAnsi" w:cstheme="minorHAnsi"/>
          <w:lang w:val="hr-HR"/>
        </w:rPr>
        <w:fldChar w:fldCharType="begin"/>
      </w:r>
      <w:r w:rsidR="00356DD8" w:rsidRPr="00B26CA6">
        <w:rPr>
          <w:rFonts w:asciiTheme="minorHAnsi" w:hAnsiTheme="minorHAnsi" w:cstheme="minorHAnsi"/>
          <w:lang w:val="hr-HR"/>
        </w:rPr>
        <w:instrText xml:space="preserve"> REF _Ref513457267 \r </w:instrText>
      </w:r>
      <w:r w:rsidR="00356DD8" w:rsidRPr="00B26CA6">
        <w:rPr>
          <w:rFonts w:asciiTheme="minorHAnsi" w:hAnsiTheme="minorHAnsi" w:cstheme="minorHAnsi"/>
          <w:lang w:val="hr-HR"/>
        </w:rPr>
        <w:fldChar w:fldCharType="separate"/>
      </w:r>
      <w:r w:rsidR="001A481B">
        <w:rPr>
          <w:rFonts w:asciiTheme="minorHAnsi" w:hAnsiTheme="minorHAnsi" w:cstheme="minorHAnsi"/>
          <w:lang w:val="hr-HR"/>
        </w:rPr>
        <w:t>4.2.1</w:t>
      </w:r>
      <w:r w:rsidR="00356DD8" w:rsidRPr="00B26CA6">
        <w:rPr>
          <w:rFonts w:asciiTheme="minorHAnsi" w:hAnsiTheme="minorHAnsi" w:cstheme="minorHAnsi"/>
          <w:lang w:val="hr-HR"/>
        </w:rPr>
        <w:fldChar w:fldCharType="end"/>
      </w:r>
    </w:p>
    <w:p w14:paraId="73F9B33D" w14:textId="509D2687" w:rsidR="00B1019C" w:rsidRPr="00B26CA6" w:rsidRDefault="00B1019C" w:rsidP="00491B72">
      <w:pPr>
        <w:pStyle w:val="Odlomakpopisa"/>
        <w:numPr>
          <w:ilvl w:val="0"/>
          <w:numId w:val="30"/>
        </w:numPr>
        <w:autoSpaceDE w:val="0"/>
        <w:autoSpaceDN w:val="0"/>
        <w:adjustRightInd w:val="0"/>
        <w:rPr>
          <w:rFonts w:asciiTheme="minorHAnsi" w:hAnsiTheme="minorHAnsi" w:cstheme="minorHAnsi"/>
          <w:szCs w:val="20"/>
        </w:rPr>
      </w:pPr>
      <w:r w:rsidRPr="00B26CA6">
        <w:rPr>
          <w:rFonts w:asciiTheme="minorHAnsi" w:hAnsiTheme="minorHAnsi" w:cstheme="minorHAnsi"/>
          <w:bCs/>
          <w:szCs w:val="20"/>
        </w:rPr>
        <w:t>Izjavu o</w:t>
      </w:r>
      <w:r w:rsidRPr="00B26CA6">
        <w:rPr>
          <w:rFonts w:asciiTheme="minorHAnsi" w:hAnsiTheme="minorHAnsi" w:cstheme="minorHAnsi"/>
          <w:szCs w:val="20"/>
        </w:rPr>
        <w:t xml:space="preserve"> ukupnom prometu u tri posljednje dostupne financijske godine</w:t>
      </w:r>
      <w:r w:rsidR="003C6DB8" w:rsidRPr="006F43DE">
        <w:rPr>
          <w:rFonts w:ascii="Calibri" w:hAnsi="Calibri" w:cs="Calibri"/>
          <w:szCs w:val="20"/>
        </w:rPr>
        <w:t>,</w:t>
      </w:r>
      <w:r w:rsidR="003C6DB8" w:rsidRPr="006F43DE">
        <w:t xml:space="preserve"> </w:t>
      </w:r>
      <w:r w:rsidR="003C6DB8" w:rsidRPr="006F43DE">
        <w:rPr>
          <w:rFonts w:ascii="Calibri" w:hAnsi="Calibri" w:cs="Calibri"/>
          <w:szCs w:val="20"/>
        </w:rPr>
        <w:t xml:space="preserve">ovisno o datumu osnivanja ili početka obavljanja djelatnosti gospodarskog subjekta, ako je informacija o tim prometima dostupna. </w:t>
      </w:r>
      <w:r w:rsidR="003C6DB8" w:rsidRPr="006F43DE">
        <w:rPr>
          <w:rFonts w:ascii="Calibri" w:hAnsi="Calibri" w:cs="Calibri"/>
          <w:bCs/>
          <w:iCs/>
        </w:rPr>
        <w:t>U tu svrhu gospodarski subjekt može koristiti predložak obrasca iz ove dokumentacije o nabavi</w:t>
      </w:r>
      <w:r w:rsidRPr="00B26CA6">
        <w:rPr>
          <w:rFonts w:asciiTheme="minorHAnsi" w:hAnsiTheme="minorHAnsi" w:cstheme="minorHAnsi"/>
          <w:szCs w:val="20"/>
        </w:rPr>
        <w:t xml:space="preserve"> (OBRAZAC</w:t>
      </w:r>
      <w:r w:rsidR="005B2F0A" w:rsidRPr="00B26CA6">
        <w:rPr>
          <w:rFonts w:asciiTheme="minorHAnsi" w:hAnsiTheme="minorHAnsi" w:cstheme="minorHAnsi"/>
          <w:szCs w:val="20"/>
        </w:rPr>
        <w:t xml:space="preserve"> </w:t>
      </w:r>
      <w:r w:rsidR="00430222">
        <w:rPr>
          <w:rFonts w:asciiTheme="minorHAnsi" w:hAnsiTheme="minorHAnsi" w:cstheme="minorHAnsi"/>
          <w:szCs w:val="20"/>
        </w:rPr>
        <w:t>6</w:t>
      </w:r>
      <w:r w:rsidRPr="00B26CA6">
        <w:rPr>
          <w:rFonts w:asciiTheme="minorHAnsi" w:hAnsiTheme="minorHAnsi" w:cstheme="minorHAnsi"/>
          <w:szCs w:val="20"/>
        </w:rPr>
        <w:t>).</w:t>
      </w:r>
    </w:p>
    <w:p w14:paraId="722BA790" w14:textId="1E6CFF65" w:rsidR="003C6DB8" w:rsidRPr="006F43DE" w:rsidRDefault="003C6DB8" w:rsidP="003C6DB8">
      <w:pPr>
        <w:pStyle w:val="Odlomakpopisa"/>
        <w:autoSpaceDE w:val="0"/>
        <w:autoSpaceDN w:val="0"/>
        <w:adjustRightInd w:val="0"/>
        <w:rPr>
          <w:rFonts w:ascii="Calibri" w:hAnsi="Calibri" w:cs="Calibri"/>
          <w:szCs w:val="20"/>
        </w:rPr>
      </w:pPr>
      <w:bookmarkStart w:id="161" w:name="_Hlk8811088"/>
      <w:r w:rsidRPr="006F43DE">
        <w:rPr>
          <w:rFonts w:ascii="Calibri" w:hAnsi="Calibri" w:cs="Calibri"/>
          <w:szCs w:val="20"/>
        </w:rPr>
        <w:t xml:space="preserve">Sukladno članku 267, st. 2. ako gospodarski subjekt iz opravdanog razloga nije u mogućnosti predočiti dokumente i dokaze iz poglavlja </w:t>
      </w:r>
      <w:r w:rsidRPr="00B26CA6">
        <w:rPr>
          <w:rFonts w:asciiTheme="minorHAnsi" w:hAnsiTheme="minorHAnsi" w:cstheme="minorHAnsi"/>
        </w:rPr>
        <w:fldChar w:fldCharType="begin"/>
      </w:r>
      <w:r w:rsidRPr="00B26CA6">
        <w:rPr>
          <w:rFonts w:asciiTheme="minorHAnsi" w:hAnsiTheme="minorHAnsi" w:cstheme="minorHAnsi"/>
        </w:rPr>
        <w:instrText xml:space="preserve"> REF _Ref513457267 \r </w:instrText>
      </w:r>
      <w:r w:rsidRPr="00B26CA6">
        <w:rPr>
          <w:rFonts w:asciiTheme="minorHAnsi" w:hAnsiTheme="minorHAnsi" w:cstheme="minorHAnsi"/>
        </w:rPr>
        <w:fldChar w:fldCharType="separate"/>
      </w:r>
      <w:r>
        <w:rPr>
          <w:rFonts w:asciiTheme="minorHAnsi" w:hAnsiTheme="minorHAnsi" w:cstheme="minorHAnsi"/>
        </w:rPr>
        <w:t>4.2.1</w:t>
      </w:r>
      <w:r w:rsidRPr="00B26CA6">
        <w:rPr>
          <w:rFonts w:asciiTheme="minorHAnsi" w:hAnsiTheme="minorHAnsi" w:cstheme="minorHAnsi"/>
        </w:rPr>
        <w:fldChar w:fldCharType="end"/>
      </w:r>
      <w:r w:rsidRPr="006F43DE">
        <w:rPr>
          <w:rFonts w:ascii="Calibri" w:hAnsi="Calibri" w:cs="Calibri"/>
          <w:szCs w:val="20"/>
        </w:rPr>
        <w:t>, on može dokazati svoju ekonomsku ili financijsku sposobnost bilo kojim drugim dokumentom koji javni naručitelj smatra prikladnim.</w:t>
      </w:r>
    </w:p>
    <w:p w14:paraId="4077B808" w14:textId="7BB1C287" w:rsidR="00B1019C" w:rsidRPr="00B26CA6" w:rsidRDefault="001F48BA" w:rsidP="00B1019C">
      <w:pPr>
        <w:autoSpaceDE w:val="0"/>
        <w:autoSpaceDN w:val="0"/>
        <w:adjustRightInd w:val="0"/>
        <w:rPr>
          <w:rFonts w:asciiTheme="minorHAnsi" w:hAnsiTheme="minorHAnsi" w:cstheme="minorHAnsi"/>
          <w:szCs w:val="20"/>
        </w:rPr>
      </w:pPr>
      <w:r w:rsidRPr="00B26CA6">
        <w:rPr>
          <w:rFonts w:asciiTheme="minorHAnsi" w:hAnsiTheme="minorHAnsi" w:cstheme="minorHAnsi"/>
          <w:szCs w:val="20"/>
        </w:rPr>
        <w:t xml:space="preserve">U slučaju da ponuditelj dostavlja dokazne dokumente u kojima je iznos izražen u EUR ili drugoj stranoj valuti, za preračunavanje u kune primjenjuje se srednji tečaj Hrvatske narodne banke na dan slanja poziva na nadmetanje </w:t>
      </w:r>
      <w:r>
        <w:rPr>
          <w:rFonts w:asciiTheme="minorHAnsi" w:hAnsiTheme="minorHAnsi" w:cstheme="minorHAnsi"/>
          <w:szCs w:val="20"/>
        </w:rPr>
        <w:t>(</w:t>
      </w:r>
      <w:r w:rsidRPr="00B26CA6">
        <w:rPr>
          <w:rFonts w:asciiTheme="minorHAnsi" w:hAnsiTheme="minorHAnsi" w:cstheme="minorHAnsi"/>
          <w:szCs w:val="20"/>
        </w:rPr>
        <w:t>sukladno čl. 87 st. 1 ZJN 2016).</w:t>
      </w:r>
      <w:r w:rsidRPr="003C6DB8">
        <w:rPr>
          <w:rFonts w:ascii="Calibri" w:hAnsi="Calibri" w:cs="Calibri"/>
          <w:szCs w:val="20"/>
        </w:rPr>
        <w:t xml:space="preserve"> </w:t>
      </w:r>
      <w:bookmarkEnd w:id="161"/>
    </w:p>
    <w:p w14:paraId="01F8E98E" w14:textId="6FE2F817" w:rsidR="00B1019C" w:rsidRPr="00B26CA6" w:rsidRDefault="00B1019C" w:rsidP="00D34BC4">
      <w:pPr>
        <w:pStyle w:val="Naslov3"/>
        <w:ind w:left="851"/>
        <w:rPr>
          <w:rFonts w:asciiTheme="minorHAnsi" w:hAnsiTheme="minorHAnsi" w:cstheme="minorHAnsi"/>
          <w:lang w:val="hr-HR"/>
        </w:rPr>
      </w:pPr>
      <w:r w:rsidRPr="00B26CA6">
        <w:rPr>
          <w:rFonts w:asciiTheme="minorHAnsi" w:hAnsiTheme="minorHAnsi" w:cstheme="minorHAnsi"/>
          <w:lang w:val="hr-HR"/>
        </w:rPr>
        <w:t xml:space="preserve">Kao dokaz uvjeta tehničke i stručne sposobnosti za izvršene </w:t>
      </w:r>
      <w:r w:rsidR="001F48BA">
        <w:rPr>
          <w:rFonts w:asciiTheme="minorHAnsi" w:hAnsiTheme="minorHAnsi" w:cstheme="minorHAnsi"/>
          <w:lang w:val="hr-HR"/>
        </w:rPr>
        <w:t>radove</w:t>
      </w:r>
      <w:r w:rsidR="001F48BA" w:rsidRPr="00B26CA6">
        <w:rPr>
          <w:rFonts w:asciiTheme="minorHAnsi" w:hAnsiTheme="minorHAnsi" w:cstheme="minorHAnsi"/>
          <w:lang w:val="hr-HR"/>
        </w:rPr>
        <w:t xml:space="preserve"> </w:t>
      </w:r>
      <w:r w:rsidRPr="00B26CA6">
        <w:rPr>
          <w:rFonts w:asciiTheme="minorHAnsi" w:hAnsiTheme="minorHAnsi" w:cstheme="minorHAnsi"/>
          <w:lang w:val="hr-HR"/>
        </w:rPr>
        <w:t xml:space="preserve">iz točke </w:t>
      </w:r>
      <w:r w:rsidR="00356DD8" w:rsidRPr="00B26CA6">
        <w:rPr>
          <w:rFonts w:asciiTheme="minorHAnsi" w:hAnsiTheme="minorHAnsi" w:cstheme="minorHAnsi"/>
          <w:lang w:val="hr-HR"/>
        </w:rPr>
        <w:fldChar w:fldCharType="begin"/>
      </w:r>
      <w:r w:rsidR="00356DD8" w:rsidRPr="00B26CA6">
        <w:rPr>
          <w:rFonts w:asciiTheme="minorHAnsi" w:hAnsiTheme="minorHAnsi" w:cstheme="minorHAnsi"/>
          <w:lang w:val="hr-HR"/>
        </w:rPr>
        <w:instrText xml:space="preserve"> REF _Ref513457342 \r </w:instrText>
      </w:r>
      <w:r w:rsidR="00356DD8" w:rsidRPr="00B26CA6">
        <w:rPr>
          <w:rFonts w:asciiTheme="minorHAnsi" w:hAnsiTheme="minorHAnsi" w:cstheme="minorHAnsi"/>
          <w:lang w:val="hr-HR"/>
        </w:rPr>
        <w:fldChar w:fldCharType="separate"/>
      </w:r>
      <w:r w:rsidR="001A481B">
        <w:rPr>
          <w:rFonts w:asciiTheme="minorHAnsi" w:hAnsiTheme="minorHAnsi" w:cstheme="minorHAnsi"/>
          <w:lang w:val="hr-HR"/>
        </w:rPr>
        <w:t>4.3.1</w:t>
      </w:r>
      <w:r w:rsidR="00356DD8" w:rsidRPr="00B26CA6">
        <w:rPr>
          <w:rFonts w:asciiTheme="minorHAnsi" w:hAnsiTheme="minorHAnsi" w:cstheme="minorHAnsi"/>
          <w:lang w:val="hr-HR"/>
        </w:rPr>
        <w:fldChar w:fldCharType="end"/>
      </w:r>
      <w:r w:rsidRPr="00B26CA6">
        <w:rPr>
          <w:rFonts w:asciiTheme="minorHAnsi" w:hAnsiTheme="minorHAnsi" w:cstheme="minorHAnsi"/>
          <w:lang w:val="hr-HR"/>
        </w:rPr>
        <w:t>:</w:t>
      </w:r>
    </w:p>
    <w:p w14:paraId="48869C90" w14:textId="1DFCB137" w:rsidR="00B1019C" w:rsidRPr="00B26CA6" w:rsidRDefault="00B1019C" w:rsidP="00B1019C">
      <w:pPr>
        <w:autoSpaceDE w:val="0"/>
        <w:autoSpaceDN w:val="0"/>
        <w:adjustRightInd w:val="0"/>
        <w:spacing w:before="0" w:line="276" w:lineRule="auto"/>
        <w:rPr>
          <w:rFonts w:asciiTheme="minorHAnsi" w:hAnsiTheme="minorHAnsi" w:cstheme="minorHAnsi"/>
          <w:bCs/>
          <w:szCs w:val="20"/>
        </w:rPr>
      </w:pPr>
      <w:r w:rsidRPr="00B26CA6">
        <w:rPr>
          <w:rFonts w:asciiTheme="minorHAnsi" w:hAnsiTheme="minorHAnsi" w:cstheme="minorHAnsi"/>
          <w:b/>
          <w:bCs/>
          <w:szCs w:val="20"/>
        </w:rPr>
        <w:t xml:space="preserve">Popis </w:t>
      </w:r>
      <w:r w:rsidR="002361D1">
        <w:rPr>
          <w:rFonts w:asciiTheme="minorHAnsi" w:hAnsiTheme="minorHAnsi" w:cstheme="minorHAnsi"/>
          <w:b/>
          <w:bCs/>
          <w:szCs w:val="20"/>
        </w:rPr>
        <w:t xml:space="preserve">izvršenih </w:t>
      </w:r>
      <w:r w:rsidRPr="00B26CA6">
        <w:rPr>
          <w:rFonts w:asciiTheme="minorHAnsi" w:hAnsiTheme="minorHAnsi" w:cstheme="minorHAnsi"/>
          <w:b/>
          <w:bCs/>
          <w:szCs w:val="20"/>
        </w:rPr>
        <w:t xml:space="preserve">radova </w:t>
      </w:r>
      <w:r w:rsidR="005908A3" w:rsidRPr="00B26CA6">
        <w:rPr>
          <w:rFonts w:asciiTheme="minorHAnsi" w:hAnsiTheme="minorHAnsi" w:cstheme="minorHAnsi"/>
          <w:bCs/>
          <w:szCs w:val="20"/>
        </w:rPr>
        <w:t>(</w:t>
      </w:r>
      <w:r w:rsidR="001F48BA">
        <w:rPr>
          <w:rFonts w:asciiTheme="minorHAnsi" w:hAnsiTheme="minorHAnsi" w:cstheme="minorHAnsi"/>
          <w:bCs/>
          <w:szCs w:val="20"/>
        </w:rPr>
        <w:t xml:space="preserve">prema sadržaju </w:t>
      </w:r>
      <w:r w:rsidR="001F48BA" w:rsidRPr="00B26CA6">
        <w:rPr>
          <w:rFonts w:asciiTheme="minorHAnsi" w:hAnsiTheme="minorHAnsi" w:cstheme="minorHAnsi"/>
          <w:bCs/>
          <w:szCs w:val="20"/>
        </w:rPr>
        <w:t>OBRA</w:t>
      </w:r>
      <w:r w:rsidR="001F48BA">
        <w:rPr>
          <w:rFonts w:asciiTheme="minorHAnsi" w:hAnsiTheme="minorHAnsi" w:cstheme="minorHAnsi"/>
          <w:bCs/>
          <w:szCs w:val="20"/>
        </w:rPr>
        <w:t xml:space="preserve">SCA </w:t>
      </w:r>
      <w:r w:rsidR="00430222">
        <w:rPr>
          <w:rFonts w:asciiTheme="minorHAnsi" w:hAnsiTheme="minorHAnsi" w:cstheme="minorHAnsi"/>
          <w:bCs/>
          <w:szCs w:val="20"/>
        </w:rPr>
        <w:t>7</w:t>
      </w:r>
      <w:r w:rsidR="005908A3" w:rsidRPr="00B26CA6">
        <w:rPr>
          <w:rFonts w:asciiTheme="minorHAnsi" w:hAnsiTheme="minorHAnsi" w:cstheme="minorHAnsi"/>
          <w:bCs/>
          <w:szCs w:val="20"/>
        </w:rPr>
        <w:t>)</w:t>
      </w:r>
      <w:r w:rsidR="001F48BA" w:rsidRPr="001F48BA">
        <w:rPr>
          <w:rFonts w:asciiTheme="minorHAnsi" w:hAnsiTheme="minorHAnsi" w:cstheme="minorHAnsi"/>
          <w:bCs/>
          <w:szCs w:val="20"/>
        </w:rPr>
        <w:t xml:space="preserve"> </w:t>
      </w:r>
      <w:r w:rsidR="001F48BA" w:rsidRPr="00B26CA6">
        <w:rPr>
          <w:rFonts w:asciiTheme="minorHAnsi" w:hAnsiTheme="minorHAnsi" w:cstheme="minorHAnsi"/>
          <w:bCs/>
          <w:szCs w:val="20"/>
        </w:rPr>
        <w:t>koji mora sadržavati</w:t>
      </w:r>
      <w:r w:rsidRPr="00B26CA6">
        <w:rPr>
          <w:rFonts w:asciiTheme="minorHAnsi" w:hAnsiTheme="minorHAnsi" w:cstheme="minorHAnsi"/>
          <w:bCs/>
          <w:szCs w:val="20"/>
        </w:rPr>
        <w:t>:</w:t>
      </w:r>
    </w:p>
    <w:p w14:paraId="6F311341" w14:textId="77777777" w:rsidR="00B1019C" w:rsidRPr="00B26CA6" w:rsidRDefault="00B1019C" w:rsidP="00B1019C">
      <w:pPr>
        <w:pStyle w:val="Body-Bullet"/>
        <w:rPr>
          <w:rFonts w:asciiTheme="minorHAnsi" w:hAnsiTheme="minorHAnsi" w:cstheme="minorHAnsi"/>
        </w:rPr>
      </w:pPr>
      <w:r w:rsidRPr="00B26CA6">
        <w:rPr>
          <w:rFonts w:asciiTheme="minorHAnsi" w:hAnsiTheme="minorHAnsi" w:cstheme="minorHAnsi"/>
        </w:rPr>
        <w:t>vrijednost radova;</w:t>
      </w:r>
    </w:p>
    <w:p w14:paraId="48BCA7BD" w14:textId="77777777" w:rsidR="00B1019C" w:rsidRPr="00B26CA6" w:rsidRDefault="00B1019C" w:rsidP="00B1019C">
      <w:pPr>
        <w:pStyle w:val="Body-Bullet"/>
        <w:rPr>
          <w:rFonts w:asciiTheme="minorHAnsi" w:hAnsiTheme="minorHAnsi" w:cstheme="minorHAnsi"/>
        </w:rPr>
      </w:pPr>
      <w:r w:rsidRPr="00B26CA6">
        <w:rPr>
          <w:rFonts w:asciiTheme="minorHAnsi" w:hAnsiTheme="minorHAnsi" w:cstheme="minorHAnsi"/>
        </w:rPr>
        <w:t>datum početka;</w:t>
      </w:r>
    </w:p>
    <w:p w14:paraId="087BD28F" w14:textId="77777777" w:rsidR="00B1019C" w:rsidRPr="00B26CA6" w:rsidRDefault="00B1019C" w:rsidP="00B1019C">
      <w:pPr>
        <w:pStyle w:val="Body-Bullet"/>
        <w:rPr>
          <w:rFonts w:asciiTheme="minorHAnsi" w:hAnsiTheme="minorHAnsi" w:cstheme="minorHAnsi"/>
        </w:rPr>
      </w:pPr>
      <w:r w:rsidRPr="00B26CA6">
        <w:rPr>
          <w:rFonts w:asciiTheme="minorHAnsi" w:hAnsiTheme="minorHAnsi" w:cstheme="minorHAnsi"/>
        </w:rPr>
        <w:t>datum završetka;</w:t>
      </w:r>
    </w:p>
    <w:p w14:paraId="114963B6" w14:textId="7AA9E8C7" w:rsidR="00B1019C" w:rsidRPr="00B26CA6" w:rsidRDefault="00B1019C" w:rsidP="00B1019C">
      <w:pPr>
        <w:pStyle w:val="Body-Bullet"/>
        <w:rPr>
          <w:rFonts w:asciiTheme="minorHAnsi" w:hAnsiTheme="minorHAnsi" w:cstheme="minorHAnsi"/>
        </w:rPr>
      </w:pPr>
      <w:r w:rsidRPr="00B26CA6">
        <w:rPr>
          <w:rFonts w:asciiTheme="minorHAnsi" w:hAnsiTheme="minorHAnsi" w:cstheme="minorHAnsi"/>
        </w:rPr>
        <w:t>naziv druge ugovorne strane (naziv, sjedište, kontakt osobu i kontakt podatke) i</w:t>
      </w:r>
    </w:p>
    <w:p w14:paraId="4782F397" w14:textId="77777777" w:rsidR="00B1019C" w:rsidRPr="00B26CA6" w:rsidRDefault="00B1019C" w:rsidP="00B1019C">
      <w:pPr>
        <w:pStyle w:val="Body-Bullet"/>
        <w:spacing w:after="120"/>
        <w:rPr>
          <w:rFonts w:asciiTheme="minorHAnsi" w:hAnsiTheme="minorHAnsi" w:cstheme="minorHAnsi"/>
        </w:rPr>
      </w:pPr>
      <w:r w:rsidRPr="00B26CA6">
        <w:rPr>
          <w:rFonts w:asciiTheme="minorHAnsi" w:hAnsiTheme="minorHAnsi" w:cstheme="minorHAnsi"/>
        </w:rPr>
        <w:t>predmet radova s opisom izvršenih radova.</w:t>
      </w:r>
    </w:p>
    <w:p w14:paraId="05C7C3B9" w14:textId="5743C7EE" w:rsidR="00B1019C" w:rsidRPr="00B26CA6" w:rsidRDefault="00B1019C" w:rsidP="00B1019C">
      <w:pPr>
        <w:autoSpaceDE w:val="0"/>
        <w:autoSpaceDN w:val="0"/>
        <w:adjustRightInd w:val="0"/>
        <w:spacing w:before="0" w:line="276" w:lineRule="auto"/>
        <w:rPr>
          <w:rFonts w:asciiTheme="minorHAnsi" w:hAnsiTheme="minorHAnsi" w:cstheme="minorHAnsi"/>
          <w:bCs/>
          <w:szCs w:val="20"/>
        </w:rPr>
      </w:pPr>
      <w:r w:rsidRPr="00B26CA6">
        <w:rPr>
          <w:rFonts w:asciiTheme="minorHAnsi" w:hAnsiTheme="minorHAnsi" w:cstheme="minorHAnsi"/>
          <w:bCs/>
          <w:szCs w:val="20"/>
        </w:rPr>
        <w:t>Popisu izvršenih radova sadržava ili mu se prilaže potvrda druge ugovorne strane</w:t>
      </w:r>
      <w:r w:rsidR="00347FD9" w:rsidRPr="00B26CA6">
        <w:rPr>
          <w:rFonts w:asciiTheme="minorHAnsi" w:hAnsiTheme="minorHAnsi" w:cstheme="minorHAnsi"/>
          <w:bCs/>
          <w:szCs w:val="20"/>
        </w:rPr>
        <w:t xml:space="preserve"> </w:t>
      </w:r>
      <w:r w:rsidRPr="00B26CA6">
        <w:rPr>
          <w:rFonts w:asciiTheme="minorHAnsi" w:hAnsiTheme="minorHAnsi" w:cstheme="minorHAnsi"/>
          <w:bCs/>
          <w:szCs w:val="20"/>
        </w:rPr>
        <w:t>o urednom izvođenju i ishodu najvažnijih radova.</w:t>
      </w:r>
    </w:p>
    <w:p w14:paraId="5BAC37D8" w14:textId="5E59D0F2" w:rsidR="00B1019C" w:rsidRPr="00B26CA6" w:rsidRDefault="00B1019C" w:rsidP="00B1019C">
      <w:pPr>
        <w:autoSpaceDE w:val="0"/>
        <w:autoSpaceDN w:val="0"/>
        <w:adjustRightInd w:val="0"/>
        <w:spacing w:before="0" w:line="276" w:lineRule="auto"/>
        <w:rPr>
          <w:rFonts w:asciiTheme="minorHAnsi" w:hAnsiTheme="minorHAnsi" w:cstheme="minorHAnsi"/>
          <w:b/>
          <w:bCs/>
          <w:szCs w:val="20"/>
        </w:rPr>
      </w:pPr>
      <w:r w:rsidRPr="00B26CA6">
        <w:rPr>
          <w:rFonts w:asciiTheme="minorHAnsi" w:hAnsiTheme="minorHAnsi" w:cstheme="minorHAnsi"/>
          <w:b/>
          <w:bCs/>
          <w:szCs w:val="20"/>
        </w:rPr>
        <w:t>Potvrde druge ugovorne strane o urednom izvođenju i ishodu najvažnijih radova moraju sadržavati:</w:t>
      </w:r>
    </w:p>
    <w:p w14:paraId="78E736AD" w14:textId="77777777" w:rsidR="00B1019C" w:rsidRPr="00B26CA6" w:rsidRDefault="00B1019C" w:rsidP="00B1019C">
      <w:pPr>
        <w:pStyle w:val="Body-Bullet"/>
        <w:rPr>
          <w:rFonts w:asciiTheme="minorHAnsi" w:hAnsiTheme="minorHAnsi" w:cstheme="minorHAnsi"/>
        </w:rPr>
      </w:pPr>
      <w:r w:rsidRPr="00B26CA6">
        <w:rPr>
          <w:rFonts w:asciiTheme="minorHAnsi" w:hAnsiTheme="minorHAnsi" w:cstheme="minorHAnsi"/>
        </w:rPr>
        <w:t>vrijednost radova;</w:t>
      </w:r>
    </w:p>
    <w:p w14:paraId="5929898D" w14:textId="77777777" w:rsidR="00B1019C" w:rsidRPr="00B26CA6" w:rsidRDefault="00B1019C" w:rsidP="00B1019C">
      <w:pPr>
        <w:pStyle w:val="Body-Bullet"/>
        <w:rPr>
          <w:rFonts w:asciiTheme="minorHAnsi" w:hAnsiTheme="minorHAnsi" w:cstheme="minorHAnsi"/>
        </w:rPr>
      </w:pPr>
      <w:r w:rsidRPr="00B26CA6">
        <w:rPr>
          <w:rFonts w:asciiTheme="minorHAnsi" w:hAnsiTheme="minorHAnsi" w:cstheme="minorHAnsi"/>
        </w:rPr>
        <w:t>datum izdavanje uporabne dozvole ili potvrde o preuzimanju ili drugog dokumenta koji se izdaje nakon završenog projektiranja odnosno građenja i provedenih testova po dovršetku;</w:t>
      </w:r>
    </w:p>
    <w:p w14:paraId="298EC60F" w14:textId="77777777" w:rsidR="00B1019C" w:rsidRPr="00B26CA6" w:rsidRDefault="00B1019C" w:rsidP="00B1019C">
      <w:pPr>
        <w:pStyle w:val="Body-Bullet"/>
        <w:rPr>
          <w:rFonts w:asciiTheme="minorHAnsi" w:hAnsiTheme="minorHAnsi" w:cstheme="minorHAnsi"/>
        </w:rPr>
      </w:pPr>
      <w:r w:rsidRPr="00B26CA6">
        <w:rPr>
          <w:rFonts w:asciiTheme="minorHAnsi" w:hAnsiTheme="minorHAnsi" w:cstheme="minorHAnsi"/>
        </w:rPr>
        <w:t>naziv druge ugovorne strane (naziv, sjedište, kontakt osobu i kontakt podatke); i</w:t>
      </w:r>
    </w:p>
    <w:p w14:paraId="6550ED23" w14:textId="77777777" w:rsidR="00B1019C" w:rsidRPr="00B26CA6" w:rsidRDefault="00B1019C" w:rsidP="00B1019C">
      <w:pPr>
        <w:pStyle w:val="Body-Bullet"/>
        <w:rPr>
          <w:rFonts w:asciiTheme="minorHAnsi" w:hAnsiTheme="minorHAnsi" w:cstheme="minorHAnsi"/>
        </w:rPr>
      </w:pPr>
      <w:r w:rsidRPr="00B26CA6">
        <w:rPr>
          <w:rFonts w:asciiTheme="minorHAnsi" w:hAnsiTheme="minorHAnsi" w:cstheme="minorHAnsi"/>
        </w:rPr>
        <w:t>predmet radova s opisom izvršenih radova</w:t>
      </w:r>
    </w:p>
    <w:p w14:paraId="6CA640B0" w14:textId="71548B9B" w:rsidR="00B1019C" w:rsidRPr="00B26CA6" w:rsidRDefault="00B1019C" w:rsidP="00B1019C">
      <w:pPr>
        <w:pStyle w:val="Body-Bullet"/>
        <w:rPr>
          <w:rFonts w:asciiTheme="minorHAnsi" w:hAnsiTheme="minorHAnsi" w:cstheme="minorHAnsi"/>
        </w:rPr>
      </w:pPr>
      <w:r w:rsidRPr="00B26CA6">
        <w:rPr>
          <w:rFonts w:asciiTheme="minorHAnsi" w:hAnsiTheme="minorHAnsi" w:cstheme="minorHAnsi"/>
        </w:rPr>
        <w:t xml:space="preserve">navod o urednom izvršenju </w:t>
      </w:r>
      <w:r w:rsidR="001F48BA">
        <w:rPr>
          <w:rFonts w:asciiTheme="minorHAnsi" w:hAnsiTheme="minorHAnsi" w:cstheme="minorHAnsi"/>
        </w:rPr>
        <w:t>radova</w:t>
      </w:r>
      <w:r w:rsidR="001F48BA" w:rsidRPr="00B26CA6">
        <w:rPr>
          <w:rFonts w:asciiTheme="minorHAnsi" w:hAnsiTheme="minorHAnsi" w:cstheme="minorHAnsi"/>
        </w:rPr>
        <w:t xml:space="preserve"> </w:t>
      </w:r>
      <w:r w:rsidRPr="00B26CA6">
        <w:rPr>
          <w:rFonts w:asciiTheme="minorHAnsi" w:hAnsiTheme="minorHAnsi" w:cstheme="minorHAnsi"/>
        </w:rPr>
        <w:t>uključivo građenje i provedeni testovi po dovršetku.</w:t>
      </w:r>
    </w:p>
    <w:p w14:paraId="02433184" w14:textId="5E37A557" w:rsidR="00B1019C" w:rsidRPr="00B26CA6" w:rsidRDefault="00B1019C" w:rsidP="00B1019C">
      <w:pPr>
        <w:spacing w:line="276" w:lineRule="auto"/>
        <w:rPr>
          <w:rFonts w:asciiTheme="minorHAnsi" w:hAnsiTheme="minorHAnsi" w:cstheme="minorHAnsi"/>
        </w:rPr>
      </w:pPr>
      <w:r w:rsidRPr="00B26CA6">
        <w:rPr>
          <w:rFonts w:asciiTheme="minorHAnsi" w:hAnsiTheme="minorHAnsi" w:cstheme="minorHAnsi"/>
        </w:rPr>
        <w:t>Datum završetka radova je datum izdavanja uporabne dozvole ili potvrde o preuzimanju ili drugog dokumenta koji se izdaje nakon završenog perioda građenja, montaže, ispitivanja i puštanja u</w:t>
      </w:r>
      <w:r w:rsidR="00DC3D88" w:rsidRPr="00B26CA6">
        <w:rPr>
          <w:rFonts w:asciiTheme="minorHAnsi" w:hAnsiTheme="minorHAnsi" w:cstheme="minorHAnsi"/>
        </w:rPr>
        <w:t xml:space="preserve"> </w:t>
      </w:r>
      <w:r w:rsidRPr="00B26CA6">
        <w:rPr>
          <w:rFonts w:asciiTheme="minorHAnsi" w:hAnsiTheme="minorHAnsi" w:cstheme="minorHAnsi"/>
        </w:rPr>
        <w:t>pogon. Završetak jamstvenog roka neće se smatrati datumom završetka u kontekstu ovog nadmetanja.</w:t>
      </w:r>
    </w:p>
    <w:p w14:paraId="66CF4115" w14:textId="77777777" w:rsidR="00B1019C" w:rsidRPr="00B26CA6" w:rsidRDefault="00B1019C" w:rsidP="00B1019C">
      <w:pPr>
        <w:spacing w:line="276" w:lineRule="auto"/>
        <w:rPr>
          <w:rFonts w:asciiTheme="minorHAnsi" w:hAnsiTheme="minorHAnsi" w:cstheme="minorHAnsi"/>
        </w:rPr>
      </w:pPr>
      <w:r w:rsidRPr="00B26CA6">
        <w:rPr>
          <w:rFonts w:asciiTheme="minorHAnsi" w:hAnsiTheme="minorHAnsi" w:cstheme="minorHAnsi"/>
        </w:rPr>
        <w:t xml:space="preserve">Ako je potrebno, Naručitelj može izravno od druge ugovorne strane zatražiti provjeru istinitosti popisa i potvrda. </w:t>
      </w:r>
    </w:p>
    <w:p w14:paraId="3800C24F" w14:textId="537C9FE2" w:rsidR="00B1019C" w:rsidRPr="00B26CA6" w:rsidRDefault="00B1019C" w:rsidP="00B1019C">
      <w:pPr>
        <w:spacing w:line="276" w:lineRule="auto"/>
        <w:rPr>
          <w:rFonts w:asciiTheme="minorHAnsi" w:hAnsiTheme="minorHAnsi" w:cstheme="minorHAnsi"/>
        </w:rPr>
      </w:pPr>
      <w:r w:rsidRPr="00B26CA6">
        <w:rPr>
          <w:rFonts w:asciiTheme="minorHAnsi" w:hAnsiTheme="minorHAnsi" w:cstheme="minorHAnsi"/>
        </w:rPr>
        <w:lastRenderedPageBreak/>
        <w:t xml:space="preserve">Gospodarski subjekt koji ima poslovni nastan izvan Republike Hrvatske, kao dokaz tehničke i stručne sposobnosti može imati iskazanu vrijednost </w:t>
      </w:r>
      <w:r w:rsidR="00236C76" w:rsidRPr="00B26CA6">
        <w:rPr>
          <w:rFonts w:asciiTheme="minorHAnsi" w:hAnsiTheme="minorHAnsi" w:cstheme="minorHAnsi"/>
        </w:rPr>
        <w:t>radova</w:t>
      </w:r>
      <w:r w:rsidRPr="00B26CA6">
        <w:rPr>
          <w:rFonts w:asciiTheme="minorHAnsi" w:hAnsiTheme="minorHAnsi" w:cstheme="minorHAnsi"/>
        </w:rPr>
        <w:t xml:space="preserve"> u stranoj valuti, ali se obračun u kune, u svrhu ocjene tehničke sposobnosti gospodarskog subjekta prilikom pregleda i ocjene ponuda, obavlja po srednjem tečaju HNB na dan </w:t>
      </w:r>
      <w:r w:rsidR="0027631A" w:rsidRPr="00B26CA6">
        <w:rPr>
          <w:rFonts w:asciiTheme="minorHAnsi" w:hAnsiTheme="minorHAnsi" w:cstheme="minorHAnsi"/>
        </w:rPr>
        <w:t>slanja poziva na nadmetanje, sukladno čl. 87 st. 1 ZJN 2016</w:t>
      </w:r>
      <w:r w:rsidR="002E5C69">
        <w:rPr>
          <w:rFonts w:asciiTheme="minorHAnsi" w:hAnsiTheme="minorHAnsi" w:cstheme="minorHAnsi"/>
        </w:rPr>
        <w:t>.</w:t>
      </w:r>
      <w:r w:rsidRPr="00B26CA6">
        <w:rPr>
          <w:rFonts w:asciiTheme="minorHAnsi" w:hAnsiTheme="minorHAnsi" w:cstheme="minorHAnsi"/>
        </w:rPr>
        <w:t xml:space="preserve"> </w:t>
      </w:r>
    </w:p>
    <w:p w14:paraId="7538A50C" w14:textId="31CC8124" w:rsidR="00DC3D88" w:rsidRPr="00B26CA6" w:rsidRDefault="00DC3D88" w:rsidP="00D34BC4">
      <w:pPr>
        <w:pStyle w:val="Naslov3"/>
        <w:ind w:left="851"/>
        <w:rPr>
          <w:rFonts w:asciiTheme="minorHAnsi" w:hAnsiTheme="minorHAnsi" w:cstheme="minorHAnsi"/>
          <w:lang w:val="hr-HR"/>
        </w:rPr>
      </w:pPr>
      <w:bookmarkStart w:id="162" w:name="_Ref531680301"/>
      <w:r w:rsidRPr="00B26CA6">
        <w:rPr>
          <w:rFonts w:asciiTheme="minorHAnsi" w:hAnsiTheme="minorHAnsi" w:cstheme="minorHAnsi"/>
          <w:lang w:val="hr-HR"/>
        </w:rPr>
        <w:t xml:space="preserve">Kao dokaz uvjeta tehničke i stručne sposobnosti za angažirane tehničke stručnjake iz točke </w:t>
      </w:r>
      <w:r w:rsidR="00356DD8" w:rsidRPr="00B26CA6">
        <w:rPr>
          <w:rFonts w:asciiTheme="minorHAnsi" w:hAnsiTheme="minorHAnsi" w:cstheme="minorHAnsi"/>
          <w:lang w:val="hr-HR"/>
        </w:rPr>
        <w:fldChar w:fldCharType="begin"/>
      </w:r>
      <w:r w:rsidR="00356DD8" w:rsidRPr="00B26CA6">
        <w:rPr>
          <w:rFonts w:asciiTheme="minorHAnsi" w:hAnsiTheme="minorHAnsi" w:cstheme="minorHAnsi"/>
          <w:lang w:val="hr-HR"/>
        </w:rPr>
        <w:instrText xml:space="preserve"> REF _Ref513457438 \r </w:instrText>
      </w:r>
      <w:r w:rsidR="00356DD8" w:rsidRPr="00B26CA6">
        <w:rPr>
          <w:rFonts w:asciiTheme="minorHAnsi" w:hAnsiTheme="minorHAnsi" w:cstheme="minorHAnsi"/>
          <w:lang w:val="hr-HR"/>
        </w:rPr>
        <w:fldChar w:fldCharType="separate"/>
      </w:r>
      <w:r w:rsidR="001A481B">
        <w:rPr>
          <w:rFonts w:asciiTheme="minorHAnsi" w:hAnsiTheme="minorHAnsi" w:cstheme="minorHAnsi"/>
          <w:lang w:val="hr-HR"/>
        </w:rPr>
        <w:t>4.3.2</w:t>
      </w:r>
      <w:r w:rsidR="00356DD8" w:rsidRPr="00B26CA6">
        <w:rPr>
          <w:rFonts w:asciiTheme="minorHAnsi" w:hAnsiTheme="minorHAnsi" w:cstheme="minorHAnsi"/>
          <w:lang w:val="hr-HR"/>
        </w:rPr>
        <w:fldChar w:fldCharType="end"/>
      </w:r>
      <w:r w:rsidRPr="00B26CA6">
        <w:rPr>
          <w:rFonts w:asciiTheme="minorHAnsi" w:hAnsiTheme="minorHAnsi" w:cstheme="minorHAnsi"/>
          <w:lang w:val="hr-HR"/>
        </w:rPr>
        <w:t>:</w:t>
      </w:r>
      <w:bookmarkEnd w:id="162"/>
    </w:p>
    <w:p w14:paraId="6910F847" w14:textId="7A0DC227" w:rsidR="00DC3D88" w:rsidRDefault="00697291" w:rsidP="0084060F">
      <w:pPr>
        <w:pStyle w:val="Odlomakpopisa"/>
        <w:numPr>
          <w:ilvl w:val="0"/>
          <w:numId w:val="33"/>
        </w:numPr>
        <w:autoSpaceDE w:val="0"/>
        <w:autoSpaceDN w:val="0"/>
        <w:adjustRightInd w:val="0"/>
        <w:rPr>
          <w:rFonts w:asciiTheme="minorHAnsi" w:hAnsiTheme="minorHAnsi" w:cstheme="minorHAnsi"/>
          <w:szCs w:val="20"/>
        </w:rPr>
      </w:pPr>
      <w:r w:rsidRPr="00697291">
        <w:rPr>
          <w:rFonts w:asciiTheme="minorHAnsi" w:hAnsiTheme="minorHAnsi" w:cstheme="minorHAnsi"/>
          <w:szCs w:val="20"/>
        </w:rPr>
        <w:t xml:space="preserve">Dokaz o formalnom obrazovanju </w:t>
      </w:r>
      <w:r w:rsidRPr="006E2F27">
        <w:rPr>
          <w:rFonts w:asciiTheme="minorHAnsi" w:hAnsiTheme="minorHAnsi" w:cstheme="minorHAnsi"/>
          <w:b/>
          <w:bCs/>
          <w:szCs w:val="20"/>
        </w:rPr>
        <w:t>stručnjaka 1-6</w:t>
      </w:r>
      <w:r>
        <w:rPr>
          <w:rFonts w:asciiTheme="minorHAnsi" w:hAnsiTheme="minorHAnsi" w:cstheme="minorHAnsi"/>
          <w:szCs w:val="20"/>
        </w:rPr>
        <w:t xml:space="preserve"> </w:t>
      </w:r>
      <w:r w:rsidRPr="00B26CA6">
        <w:rPr>
          <w:rFonts w:asciiTheme="minorHAnsi" w:hAnsiTheme="minorHAnsi" w:cstheme="minorHAnsi"/>
          <w:szCs w:val="20"/>
        </w:rPr>
        <w:t>navedenih u točki 4.3.2.</w:t>
      </w:r>
      <w:r w:rsidRPr="00697291">
        <w:rPr>
          <w:rFonts w:asciiTheme="minorHAnsi" w:hAnsiTheme="minorHAnsi" w:cstheme="minorHAnsi"/>
          <w:szCs w:val="20"/>
        </w:rPr>
        <w:t>, npr. preslika diplome, uvjerenje ili drugi jednakovrijedni dokument kojim se isto nedvojbeno dokazuje</w:t>
      </w:r>
      <w:r w:rsidR="00DC3D88" w:rsidRPr="00B26CA6">
        <w:rPr>
          <w:rFonts w:asciiTheme="minorHAnsi" w:hAnsiTheme="minorHAnsi" w:cstheme="minorHAnsi"/>
          <w:szCs w:val="20"/>
        </w:rPr>
        <w:t xml:space="preserve"> </w:t>
      </w:r>
    </w:p>
    <w:p w14:paraId="4EABCE71" w14:textId="7F86CD69" w:rsidR="00697291" w:rsidRDefault="00697291" w:rsidP="0084060F">
      <w:pPr>
        <w:pStyle w:val="Odlomakpopisa"/>
        <w:numPr>
          <w:ilvl w:val="0"/>
          <w:numId w:val="33"/>
        </w:numPr>
        <w:autoSpaceDE w:val="0"/>
        <w:autoSpaceDN w:val="0"/>
        <w:adjustRightInd w:val="0"/>
        <w:rPr>
          <w:rFonts w:asciiTheme="minorHAnsi" w:hAnsiTheme="minorHAnsi" w:cstheme="minorHAnsi"/>
          <w:szCs w:val="20"/>
        </w:rPr>
      </w:pPr>
      <w:r w:rsidRPr="006E2F27">
        <w:rPr>
          <w:rFonts w:asciiTheme="minorHAnsi" w:hAnsiTheme="minorHAnsi" w:cstheme="minorHAnsi"/>
          <w:b/>
          <w:bCs/>
          <w:szCs w:val="20"/>
        </w:rPr>
        <w:t>Za stručnjake 3 i 4</w:t>
      </w:r>
      <w:r w:rsidRPr="00697291">
        <w:rPr>
          <w:rFonts w:asciiTheme="minorHAnsi" w:hAnsiTheme="minorHAnsi" w:cstheme="minorHAnsi"/>
          <w:szCs w:val="20"/>
        </w:rPr>
        <w:t xml:space="preserve"> </w:t>
      </w:r>
      <w:r w:rsidRPr="00B26CA6">
        <w:rPr>
          <w:rFonts w:asciiTheme="minorHAnsi" w:hAnsiTheme="minorHAnsi" w:cstheme="minorHAnsi"/>
          <w:szCs w:val="20"/>
        </w:rPr>
        <w:t>naveden</w:t>
      </w:r>
      <w:r>
        <w:rPr>
          <w:rFonts w:asciiTheme="minorHAnsi" w:hAnsiTheme="minorHAnsi" w:cstheme="minorHAnsi"/>
          <w:szCs w:val="20"/>
        </w:rPr>
        <w:t>e</w:t>
      </w:r>
      <w:r w:rsidRPr="00B26CA6">
        <w:rPr>
          <w:rFonts w:asciiTheme="minorHAnsi" w:hAnsiTheme="minorHAnsi" w:cstheme="minorHAnsi"/>
          <w:szCs w:val="20"/>
        </w:rPr>
        <w:t xml:space="preserve"> u točki 4.3.2.</w:t>
      </w:r>
    </w:p>
    <w:p w14:paraId="73BC20AC" w14:textId="44A6C3B0" w:rsidR="00697291" w:rsidRPr="006E2F27" w:rsidRDefault="00697291" w:rsidP="00197FCB">
      <w:pPr>
        <w:pStyle w:val="Odlomakpopisa"/>
        <w:numPr>
          <w:ilvl w:val="0"/>
          <w:numId w:val="88"/>
        </w:numPr>
        <w:autoSpaceDE w:val="0"/>
        <w:autoSpaceDN w:val="0"/>
        <w:adjustRightInd w:val="0"/>
        <w:rPr>
          <w:rFonts w:ascii="Calibri" w:hAnsi="Calibri" w:cs="Calibri"/>
          <w:szCs w:val="20"/>
        </w:rPr>
      </w:pPr>
      <w:r w:rsidRPr="006E2F27">
        <w:rPr>
          <w:rFonts w:ascii="Calibri" w:hAnsi="Calibri" w:cs="Calibri"/>
          <w:szCs w:val="20"/>
        </w:rPr>
        <w:t>Za ovlaštenu osobu iz RH, rješenje/potvrdu nadležne Hrvatske komore inženjera o upisu u Imenik ovlaštenih voditelja građenja, odnosno Imenih ovlaštenih inženjera;</w:t>
      </w:r>
    </w:p>
    <w:p w14:paraId="7EFCBFEC" w14:textId="77777777" w:rsidR="00697291" w:rsidRPr="00530A4A" w:rsidRDefault="00697291" w:rsidP="00197FCB">
      <w:pPr>
        <w:pStyle w:val="Odlomakpopisa"/>
        <w:numPr>
          <w:ilvl w:val="0"/>
          <w:numId w:val="88"/>
        </w:numPr>
        <w:autoSpaceDE w:val="0"/>
        <w:autoSpaceDN w:val="0"/>
        <w:adjustRightInd w:val="0"/>
        <w:rPr>
          <w:rFonts w:ascii="Calibri" w:hAnsi="Calibri" w:cs="Calibri"/>
          <w:szCs w:val="20"/>
        </w:rPr>
      </w:pPr>
      <w:r w:rsidRPr="00530A4A">
        <w:rPr>
          <w:rFonts w:ascii="Calibri" w:hAnsi="Calibri" w:cs="Calibri"/>
          <w:szCs w:val="20"/>
        </w:rPr>
        <w:t>Za stručnjaka, stranu ovlaštenu osobu:</w:t>
      </w:r>
    </w:p>
    <w:p w14:paraId="415BCB34" w14:textId="60C62FF5" w:rsidR="00697291" w:rsidRPr="00530A4A" w:rsidRDefault="00697291" w:rsidP="00197FCB">
      <w:pPr>
        <w:pStyle w:val="Odlomakpopisa"/>
        <w:numPr>
          <w:ilvl w:val="1"/>
          <w:numId w:val="89"/>
        </w:numPr>
        <w:autoSpaceDE w:val="0"/>
        <w:autoSpaceDN w:val="0"/>
        <w:adjustRightInd w:val="0"/>
        <w:ind w:left="1418"/>
        <w:rPr>
          <w:rFonts w:ascii="Calibri" w:hAnsi="Calibri" w:cs="Calibri"/>
          <w:szCs w:val="20"/>
        </w:rPr>
      </w:pPr>
      <w:r w:rsidRPr="00530A4A">
        <w:rPr>
          <w:rFonts w:ascii="Calibri" w:hAnsi="Calibri" w:cs="Calibri"/>
          <w:szCs w:val="20"/>
        </w:rPr>
        <w:t>Potvrdu nadležne Hrvatske komore inženjera o upisu u Imenik ovlaštenih voditelja građenja</w:t>
      </w:r>
      <w:r>
        <w:rPr>
          <w:rFonts w:ascii="Calibri" w:hAnsi="Calibri" w:cs="Calibri"/>
          <w:szCs w:val="20"/>
        </w:rPr>
        <w:t xml:space="preserve">, </w:t>
      </w:r>
      <w:r w:rsidRPr="0033632D">
        <w:rPr>
          <w:rFonts w:ascii="Calibri" w:hAnsi="Calibri" w:cs="Calibri"/>
          <w:szCs w:val="20"/>
        </w:rPr>
        <w:t>odnosno Imenih ovlaštenih inženjera</w:t>
      </w:r>
      <w:r w:rsidRPr="00530A4A">
        <w:rPr>
          <w:rFonts w:ascii="Calibri" w:hAnsi="Calibri" w:cs="Calibri"/>
          <w:szCs w:val="20"/>
        </w:rPr>
        <w:t>, ili</w:t>
      </w:r>
    </w:p>
    <w:p w14:paraId="798F5723" w14:textId="7AC4F239" w:rsidR="00697291" w:rsidRPr="00530A4A" w:rsidRDefault="00697291" w:rsidP="00197FCB">
      <w:pPr>
        <w:pStyle w:val="Odlomakpopisa"/>
        <w:numPr>
          <w:ilvl w:val="1"/>
          <w:numId w:val="89"/>
        </w:numPr>
        <w:autoSpaceDE w:val="0"/>
        <w:autoSpaceDN w:val="0"/>
        <w:adjustRightInd w:val="0"/>
        <w:ind w:left="1418"/>
        <w:rPr>
          <w:rFonts w:ascii="Calibri" w:hAnsi="Calibri" w:cs="Calibri"/>
          <w:szCs w:val="20"/>
        </w:rPr>
      </w:pPr>
      <w:r w:rsidRPr="00530A4A">
        <w:rPr>
          <w:rFonts w:ascii="Calibri" w:hAnsi="Calibri" w:cs="Calibri"/>
          <w:szCs w:val="20"/>
        </w:rPr>
        <w:t>Potvrdu nadležne Hrvatske komore inženjera o upisu u Imenik stranih ovlaštenih voditelja građenja</w:t>
      </w:r>
      <w:r>
        <w:rPr>
          <w:rFonts w:ascii="Calibri" w:hAnsi="Calibri" w:cs="Calibri"/>
          <w:szCs w:val="20"/>
        </w:rPr>
        <w:t xml:space="preserve"> </w:t>
      </w:r>
      <w:r w:rsidRPr="0033632D">
        <w:rPr>
          <w:rFonts w:ascii="Calibri" w:hAnsi="Calibri" w:cs="Calibri"/>
          <w:szCs w:val="20"/>
        </w:rPr>
        <w:t>odnosno Imenih ovlaštenih inženjera</w:t>
      </w:r>
      <w:r w:rsidRPr="00530A4A">
        <w:rPr>
          <w:rFonts w:ascii="Calibri" w:hAnsi="Calibri" w:cs="Calibri"/>
          <w:szCs w:val="20"/>
        </w:rPr>
        <w:t>, ili</w:t>
      </w:r>
    </w:p>
    <w:p w14:paraId="0B0EE456" w14:textId="7CDE3C43" w:rsidR="00697291" w:rsidRPr="00530A4A" w:rsidRDefault="00697291" w:rsidP="00197FCB">
      <w:pPr>
        <w:pStyle w:val="Odlomakpopisa"/>
        <w:numPr>
          <w:ilvl w:val="1"/>
          <w:numId w:val="89"/>
        </w:numPr>
        <w:autoSpaceDE w:val="0"/>
        <w:autoSpaceDN w:val="0"/>
        <w:adjustRightInd w:val="0"/>
        <w:ind w:left="1418"/>
        <w:rPr>
          <w:rFonts w:ascii="Calibri" w:hAnsi="Calibri" w:cs="Calibri"/>
          <w:szCs w:val="20"/>
        </w:rPr>
      </w:pPr>
      <w:r w:rsidRPr="00530A4A">
        <w:rPr>
          <w:rFonts w:ascii="Calibri" w:hAnsi="Calibri" w:cs="Calibri"/>
          <w:szCs w:val="20"/>
        </w:rPr>
        <w:t>Potvrda nadležne Hrvatske komore inženjera, za povremeno ili privremeno obavljanje poslova ovlaštenih voditelja građenja</w:t>
      </w:r>
      <w:r>
        <w:rPr>
          <w:rFonts w:ascii="Calibri" w:hAnsi="Calibri" w:cs="Calibri"/>
          <w:szCs w:val="20"/>
        </w:rPr>
        <w:t xml:space="preserve"> </w:t>
      </w:r>
      <w:r w:rsidRPr="0033632D">
        <w:rPr>
          <w:rFonts w:ascii="Calibri" w:hAnsi="Calibri" w:cs="Calibri"/>
          <w:szCs w:val="20"/>
        </w:rPr>
        <w:t xml:space="preserve">odnosno </w:t>
      </w:r>
      <w:r w:rsidR="006A37CE">
        <w:rPr>
          <w:rFonts w:ascii="Calibri" w:hAnsi="Calibri" w:cs="Calibri"/>
          <w:szCs w:val="20"/>
        </w:rPr>
        <w:t>poslove projektiranja</w:t>
      </w:r>
      <w:r w:rsidRPr="00530A4A">
        <w:rPr>
          <w:rFonts w:ascii="Calibri" w:hAnsi="Calibri" w:cs="Calibri"/>
          <w:szCs w:val="20"/>
        </w:rPr>
        <w:t>, ili</w:t>
      </w:r>
      <w:r>
        <w:rPr>
          <w:rFonts w:ascii="Calibri" w:hAnsi="Calibri" w:cs="Calibri"/>
          <w:szCs w:val="20"/>
        </w:rPr>
        <w:t xml:space="preserve"> </w:t>
      </w:r>
    </w:p>
    <w:p w14:paraId="555A6C37" w14:textId="6D818E74" w:rsidR="00697291" w:rsidRPr="006C6F84" w:rsidRDefault="00697291" w:rsidP="00197FCB">
      <w:pPr>
        <w:pStyle w:val="Odlomakpopisa"/>
        <w:numPr>
          <w:ilvl w:val="1"/>
          <w:numId w:val="89"/>
        </w:numPr>
        <w:autoSpaceDE w:val="0"/>
        <w:autoSpaceDN w:val="0"/>
        <w:adjustRightInd w:val="0"/>
        <w:ind w:left="1418"/>
        <w:rPr>
          <w:rFonts w:ascii="Calibri" w:hAnsi="Calibri" w:cs="Calibri"/>
          <w:szCs w:val="20"/>
        </w:rPr>
      </w:pPr>
      <w:r w:rsidRPr="00530A4A">
        <w:rPr>
          <w:rFonts w:ascii="Calibri" w:hAnsi="Calibri" w:cs="Calibri"/>
          <w:szCs w:val="20"/>
        </w:rPr>
        <w:t>Dokaz da u državi svog nastana ima pravo obavljati poslove ovlaštenog voditelja građenja</w:t>
      </w:r>
      <w:r>
        <w:rPr>
          <w:rFonts w:ascii="Calibri" w:hAnsi="Calibri" w:cs="Calibri"/>
          <w:szCs w:val="20"/>
        </w:rPr>
        <w:t xml:space="preserve"> </w:t>
      </w:r>
      <w:r w:rsidRPr="0033632D">
        <w:rPr>
          <w:rFonts w:ascii="Calibri" w:hAnsi="Calibri" w:cs="Calibri"/>
          <w:szCs w:val="20"/>
        </w:rPr>
        <w:t xml:space="preserve">odnosno </w:t>
      </w:r>
      <w:r w:rsidR="006A37CE">
        <w:rPr>
          <w:rFonts w:ascii="Calibri" w:hAnsi="Calibri" w:cs="Calibri"/>
          <w:szCs w:val="20"/>
        </w:rPr>
        <w:t xml:space="preserve">poslove projektiranja </w:t>
      </w:r>
      <w:r w:rsidRPr="00530A4A">
        <w:rPr>
          <w:rFonts w:ascii="Calibri" w:hAnsi="Calibri" w:cs="Calibri"/>
          <w:szCs w:val="20"/>
        </w:rPr>
        <w:t xml:space="preserve">- važeće ovlaštenje ili potvrda (o podacima iz imenika, upisnika, evidencija ili zbirke isprava) i </w:t>
      </w:r>
      <w:r>
        <w:rPr>
          <w:rFonts w:ascii="Calibri" w:hAnsi="Calibri" w:cs="Calibri"/>
          <w:szCs w:val="20"/>
        </w:rPr>
        <w:t>i</w:t>
      </w:r>
      <w:r w:rsidRPr="00EA331E">
        <w:rPr>
          <w:rFonts w:ascii="Calibri" w:hAnsi="Calibri" w:cs="Calibri"/>
          <w:szCs w:val="20"/>
        </w:rPr>
        <w:t xml:space="preserve">zjavu koju daje osoba koja je po zakonu ovlaštena za zastupanje gospodarskog subjekta, kojom se gospodarski subjekt obvezuje, u slučaju da njegova ponuda bude odabrana, da će najkasnije do </w:t>
      </w:r>
      <w:r>
        <w:rPr>
          <w:rFonts w:ascii="Calibri" w:hAnsi="Calibri" w:cs="Calibri"/>
          <w:szCs w:val="20"/>
        </w:rPr>
        <w:t>Datuma početka</w:t>
      </w:r>
      <w:r w:rsidRPr="00EA331E">
        <w:rPr>
          <w:rFonts w:ascii="Calibri" w:hAnsi="Calibri" w:cs="Calibri"/>
          <w:szCs w:val="20"/>
        </w:rPr>
        <w:t>, za predloženog stručnjaka ishoditi i dostaviti Potvrdu nadležne Hrvatske komore da može povremeno ili privremeno obavljati poslove voditelja građenja</w:t>
      </w:r>
      <w:r>
        <w:rPr>
          <w:rFonts w:ascii="Calibri" w:hAnsi="Calibri" w:cs="Calibri"/>
          <w:szCs w:val="20"/>
        </w:rPr>
        <w:t xml:space="preserve"> odnosno </w:t>
      </w:r>
      <w:r w:rsidR="006A37CE">
        <w:rPr>
          <w:rFonts w:ascii="Calibri" w:hAnsi="Calibri" w:cs="Calibri"/>
          <w:szCs w:val="20"/>
        </w:rPr>
        <w:t xml:space="preserve">poslove projektiranja </w:t>
      </w:r>
      <w:r w:rsidRPr="00EA331E">
        <w:rPr>
          <w:rFonts w:ascii="Calibri" w:hAnsi="Calibri" w:cs="Calibri"/>
          <w:szCs w:val="20"/>
        </w:rPr>
        <w:t xml:space="preserve">u </w:t>
      </w:r>
      <w:r w:rsidRPr="006C6F84">
        <w:rPr>
          <w:rFonts w:ascii="Calibri" w:hAnsi="Calibri" w:cs="Calibri"/>
          <w:szCs w:val="20"/>
        </w:rPr>
        <w:t xml:space="preserve">svojstvu odgovorne osobe pod strukovnim nazivom koji ovlaštene osobe za obavljanje tih poslova imaju u Republici Hrvatskoj. </w:t>
      </w:r>
    </w:p>
    <w:p w14:paraId="08F663EF" w14:textId="1333BE82" w:rsidR="00697291" w:rsidRPr="00530A4A" w:rsidRDefault="00697291" w:rsidP="00197FCB">
      <w:pPr>
        <w:pStyle w:val="Odlomakpopisa"/>
        <w:numPr>
          <w:ilvl w:val="0"/>
          <w:numId w:val="88"/>
        </w:numPr>
        <w:autoSpaceDE w:val="0"/>
        <w:autoSpaceDN w:val="0"/>
        <w:adjustRightInd w:val="0"/>
        <w:rPr>
          <w:rFonts w:ascii="Calibri" w:hAnsi="Calibri" w:cs="Calibri"/>
          <w:szCs w:val="20"/>
        </w:rPr>
      </w:pPr>
      <w:r w:rsidRPr="00530A4A">
        <w:rPr>
          <w:rFonts w:ascii="Calibri" w:hAnsi="Calibri" w:cs="Calibri"/>
          <w:szCs w:val="20"/>
        </w:rPr>
        <w:t>Ako se u državi iz koje dolazi strana ovlaštena osoba poslovi voditelja građenja</w:t>
      </w:r>
      <w:r>
        <w:rPr>
          <w:rFonts w:ascii="Calibri" w:hAnsi="Calibri" w:cs="Calibri"/>
          <w:szCs w:val="20"/>
        </w:rPr>
        <w:t xml:space="preserve"> odnosno</w:t>
      </w:r>
      <w:r w:rsidR="006A37CE">
        <w:rPr>
          <w:rFonts w:ascii="Calibri" w:hAnsi="Calibri" w:cs="Calibri"/>
          <w:szCs w:val="20"/>
        </w:rPr>
        <w:t xml:space="preserve"> poslovi</w:t>
      </w:r>
      <w:r>
        <w:rPr>
          <w:rFonts w:ascii="Calibri" w:hAnsi="Calibri" w:cs="Calibri"/>
          <w:szCs w:val="20"/>
        </w:rPr>
        <w:t xml:space="preserve"> projektiranja</w:t>
      </w:r>
      <w:r w:rsidRPr="00530A4A">
        <w:rPr>
          <w:rFonts w:ascii="Calibri" w:hAnsi="Calibri" w:cs="Calibri"/>
          <w:szCs w:val="20"/>
        </w:rPr>
        <w:t xml:space="preserve"> obavljaju bez posebnog ovlaštenja:</w:t>
      </w:r>
    </w:p>
    <w:p w14:paraId="6F647527" w14:textId="2E7B183C" w:rsidR="00697291" w:rsidRPr="00530A4A" w:rsidRDefault="00697291" w:rsidP="00197FCB">
      <w:pPr>
        <w:pStyle w:val="Odlomakpopisa"/>
        <w:numPr>
          <w:ilvl w:val="1"/>
          <w:numId w:val="89"/>
        </w:numPr>
        <w:autoSpaceDE w:val="0"/>
        <w:autoSpaceDN w:val="0"/>
        <w:adjustRightInd w:val="0"/>
        <w:ind w:left="1418"/>
        <w:rPr>
          <w:rFonts w:ascii="Calibri" w:hAnsi="Calibri" w:cs="Calibri"/>
          <w:szCs w:val="20"/>
        </w:rPr>
      </w:pPr>
      <w:r w:rsidRPr="00530A4A">
        <w:rPr>
          <w:rFonts w:ascii="Calibri" w:hAnsi="Calibri" w:cs="Calibri"/>
          <w:szCs w:val="20"/>
        </w:rPr>
        <w:t>Izjavu da u zemlji poslovnog nastana ne mora posjedovati ovlaštenje za obavljanje poslova ovlaštenog voditelja građenja</w:t>
      </w:r>
      <w:r w:rsidR="006A37CE">
        <w:rPr>
          <w:rFonts w:ascii="Calibri" w:hAnsi="Calibri" w:cs="Calibri"/>
          <w:szCs w:val="20"/>
        </w:rPr>
        <w:t xml:space="preserve"> odnosno poslove projektiranja</w:t>
      </w:r>
      <w:r w:rsidRPr="00530A4A">
        <w:rPr>
          <w:rFonts w:ascii="Calibri" w:hAnsi="Calibri" w:cs="Calibri"/>
          <w:szCs w:val="20"/>
        </w:rPr>
        <w:t xml:space="preserve"> u svojstvu ovlaštene osobe i </w:t>
      </w:r>
    </w:p>
    <w:p w14:paraId="7BEF553F" w14:textId="4070BBEE" w:rsidR="00697291" w:rsidRPr="00667D56" w:rsidRDefault="00697291" w:rsidP="00197FCB">
      <w:pPr>
        <w:pStyle w:val="Odlomakpopisa"/>
        <w:numPr>
          <w:ilvl w:val="1"/>
          <w:numId w:val="89"/>
        </w:numPr>
        <w:autoSpaceDE w:val="0"/>
        <w:autoSpaceDN w:val="0"/>
        <w:adjustRightInd w:val="0"/>
        <w:ind w:left="1418"/>
        <w:rPr>
          <w:rFonts w:ascii="Calibri" w:hAnsi="Calibri" w:cs="Calibri"/>
          <w:szCs w:val="20"/>
        </w:rPr>
      </w:pPr>
      <w:r w:rsidRPr="00667D56">
        <w:rPr>
          <w:rFonts w:ascii="Calibri" w:hAnsi="Calibri" w:cs="Calibri"/>
          <w:szCs w:val="20"/>
        </w:rPr>
        <w:t xml:space="preserve">Izjavu koju daje osoba koja je po zakonu ovlaštena za zastupanje gospodarskog subjekta, kojom se gospodarski subjekt obvezuje, u slučaju da njegova ponuda bude odabrana, da će najkasnije do </w:t>
      </w:r>
      <w:r w:rsidR="006A37CE">
        <w:rPr>
          <w:rFonts w:ascii="Calibri" w:hAnsi="Calibri" w:cs="Calibri"/>
          <w:szCs w:val="20"/>
        </w:rPr>
        <w:t>Datuma početka</w:t>
      </w:r>
      <w:r w:rsidRPr="00667D56">
        <w:rPr>
          <w:rFonts w:ascii="Calibri" w:hAnsi="Calibri" w:cs="Calibri"/>
          <w:szCs w:val="20"/>
        </w:rPr>
        <w:t>, za predloženog stručnjaka ishoditi i dostaviti Potvrdu nadležne Hrvatske komore da može povremeno ili privremeno obavljati poslove voditelja građenja</w:t>
      </w:r>
      <w:r w:rsidR="006A37CE">
        <w:rPr>
          <w:rFonts w:ascii="Calibri" w:hAnsi="Calibri" w:cs="Calibri"/>
          <w:szCs w:val="20"/>
        </w:rPr>
        <w:t xml:space="preserve"> odnosno poslove projektiranja</w:t>
      </w:r>
      <w:r w:rsidRPr="00667D56">
        <w:rPr>
          <w:rFonts w:ascii="Calibri" w:hAnsi="Calibri" w:cs="Calibri"/>
          <w:szCs w:val="20"/>
        </w:rPr>
        <w:t xml:space="preserve"> u svojstvu odgovorne osobe pod strukovnim nazivom koji ovlaštene osobe za obavljanje tih poslova imaju u Republici Hrvatskoj.  </w:t>
      </w:r>
    </w:p>
    <w:p w14:paraId="7B08BA23" w14:textId="502870DF" w:rsidR="006A37CE" w:rsidRPr="00800095" w:rsidRDefault="00EF72A5" w:rsidP="006E2F27">
      <w:pPr>
        <w:pStyle w:val="Odlomakpopisa"/>
        <w:numPr>
          <w:ilvl w:val="0"/>
          <w:numId w:val="33"/>
        </w:numPr>
        <w:autoSpaceDE w:val="0"/>
        <w:autoSpaceDN w:val="0"/>
        <w:adjustRightInd w:val="0"/>
        <w:rPr>
          <w:rFonts w:asciiTheme="minorHAnsi" w:hAnsiTheme="minorHAnsi" w:cstheme="minorHAnsi"/>
          <w:szCs w:val="20"/>
        </w:rPr>
      </w:pPr>
      <w:r w:rsidRPr="00800095">
        <w:rPr>
          <w:rFonts w:asciiTheme="minorHAnsi" w:hAnsiTheme="minorHAnsi" w:cstheme="minorHAnsi"/>
          <w:b/>
          <w:bCs/>
          <w:szCs w:val="20"/>
        </w:rPr>
        <w:t>Za stručnjaka 7</w:t>
      </w:r>
      <w:r w:rsidRPr="00800095">
        <w:rPr>
          <w:rFonts w:asciiTheme="minorHAnsi" w:hAnsiTheme="minorHAnsi" w:cstheme="minorHAnsi"/>
          <w:szCs w:val="20"/>
        </w:rPr>
        <w:t xml:space="preserve"> Uvjerenje </w:t>
      </w:r>
      <w:r w:rsidRPr="00800095">
        <w:rPr>
          <w:rFonts w:asciiTheme="minorHAnsi" w:eastAsia="SimSun" w:hAnsiTheme="minorHAnsi" w:cstheme="minorHAnsi"/>
          <w:szCs w:val="20"/>
        </w:rPr>
        <w:t xml:space="preserve">o stručnoj osposobljenosti za obavljanje poslova vezanih uz prijevoz opasnih tvari, odnosno pakiranje, utovar i istovar povezan s tim prijevozom, a u skladu s </w:t>
      </w:r>
      <w:r w:rsidR="00424955" w:rsidRPr="00800095">
        <w:rPr>
          <w:rFonts w:asciiTheme="minorHAnsi" w:eastAsia="SimSun" w:hAnsiTheme="minorHAnsi" w:cstheme="minorHAnsi"/>
          <w:szCs w:val="20"/>
        </w:rPr>
        <w:t>pravom države državljanstva</w:t>
      </w:r>
    </w:p>
    <w:p w14:paraId="4A4E10D3" w14:textId="5806EED8" w:rsidR="00EF72A5" w:rsidRPr="00B26CA6" w:rsidRDefault="00EF72A5" w:rsidP="00EF72A5">
      <w:pPr>
        <w:pStyle w:val="Naslov3"/>
        <w:ind w:left="851" w:hanging="567"/>
        <w:rPr>
          <w:rFonts w:asciiTheme="minorHAnsi" w:hAnsiTheme="minorHAnsi" w:cstheme="minorHAnsi"/>
          <w:lang w:val="hr-HR"/>
        </w:rPr>
      </w:pPr>
      <w:r w:rsidRPr="00B26CA6">
        <w:rPr>
          <w:rFonts w:asciiTheme="minorHAnsi" w:hAnsiTheme="minorHAnsi" w:cstheme="minorHAnsi"/>
          <w:lang w:val="hr-HR"/>
        </w:rPr>
        <w:t>Kao dokaz uvjeta tehničke i stručne sposobnosti iz točke</w:t>
      </w:r>
      <w:r>
        <w:rPr>
          <w:rFonts w:asciiTheme="minorHAnsi" w:hAnsiTheme="minorHAnsi" w:cstheme="minorHAnsi"/>
          <w:lang w:val="hr-HR"/>
        </w:rPr>
        <w:t xml:space="preserve"> </w:t>
      </w:r>
      <w:r>
        <w:rPr>
          <w:rFonts w:asciiTheme="minorHAnsi" w:hAnsiTheme="minorHAnsi" w:cstheme="minorHAnsi"/>
          <w:b w:val="0"/>
        </w:rPr>
        <w:fldChar w:fldCharType="begin"/>
      </w:r>
      <w:r>
        <w:rPr>
          <w:rFonts w:asciiTheme="minorHAnsi" w:hAnsiTheme="minorHAnsi" w:cstheme="minorHAnsi"/>
          <w:lang w:val="hr-HR"/>
        </w:rPr>
        <w:instrText xml:space="preserve"> REF _Ref528074795 \r \h </w:instrText>
      </w:r>
      <w:r>
        <w:rPr>
          <w:rFonts w:asciiTheme="minorHAnsi" w:hAnsiTheme="minorHAnsi" w:cstheme="minorHAnsi"/>
          <w:b w:val="0"/>
        </w:rPr>
      </w:r>
      <w:r>
        <w:rPr>
          <w:rFonts w:asciiTheme="minorHAnsi" w:hAnsiTheme="minorHAnsi" w:cstheme="minorHAnsi"/>
          <w:b w:val="0"/>
        </w:rPr>
        <w:fldChar w:fldCharType="separate"/>
      </w:r>
      <w:r w:rsidR="001A481B">
        <w:rPr>
          <w:rFonts w:asciiTheme="minorHAnsi" w:hAnsiTheme="minorHAnsi" w:cstheme="minorHAnsi"/>
          <w:lang w:val="hr-HR"/>
        </w:rPr>
        <w:t>4.3.3</w:t>
      </w:r>
      <w:r>
        <w:rPr>
          <w:rFonts w:asciiTheme="minorHAnsi" w:hAnsiTheme="minorHAnsi" w:cstheme="minorHAnsi"/>
          <w:b w:val="0"/>
        </w:rPr>
        <w:fldChar w:fldCharType="end"/>
      </w:r>
      <w:r w:rsidRPr="00B26CA6">
        <w:rPr>
          <w:rFonts w:asciiTheme="minorHAnsi" w:hAnsiTheme="minorHAnsi" w:cstheme="minorHAnsi"/>
          <w:lang w:val="hr-HR"/>
        </w:rPr>
        <w:t>:</w:t>
      </w:r>
    </w:p>
    <w:p w14:paraId="353195E5" w14:textId="77777777" w:rsidR="00FB3DDF" w:rsidRPr="0010669E" w:rsidRDefault="00FB3DDF" w:rsidP="00FB3DDF">
      <w:pPr>
        <w:pStyle w:val="Odlomakpopisa"/>
        <w:numPr>
          <w:ilvl w:val="0"/>
          <w:numId w:val="30"/>
        </w:numPr>
        <w:autoSpaceDE w:val="0"/>
        <w:autoSpaceDN w:val="0"/>
        <w:adjustRightInd w:val="0"/>
        <w:rPr>
          <w:rFonts w:asciiTheme="minorHAnsi" w:hAnsiTheme="minorHAnsi" w:cstheme="minorHAnsi"/>
          <w:bCs/>
          <w:szCs w:val="20"/>
        </w:rPr>
      </w:pPr>
      <w:r w:rsidRPr="00B26CA6">
        <w:rPr>
          <w:rFonts w:asciiTheme="minorHAnsi" w:hAnsiTheme="minorHAnsi" w:cstheme="minorHAnsi"/>
          <w:bCs/>
          <w:szCs w:val="20"/>
        </w:rPr>
        <w:t xml:space="preserve">Izjavu </w:t>
      </w:r>
      <w:r>
        <w:rPr>
          <w:rFonts w:asciiTheme="minorHAnsi" w:hAnsiTheme="minorHAnsi" w:cstheme="minorHAnsi"/>
          <w:bCs/>
          <w:szCs w:val="20"/>
        </w:rPr>
        <w:t>koju daje osoba po zakonu ovlaštena za zastupanje gospodarskog subjekta iz koje mora biti vidljivo</w:t>
      </w:r>
      <w:r w:rsidRPr="00FB3DDF">
        <w:rPr>
          <w:rFonts w:asciiTheme="minorHAnsi" w:hAnsiTheme="minorHAnsi" w:cstheme="minorHAnsi"/>
          <w:bCs/>
          <w:szCs w:val="20"/>
        </w:rPr>
        <w:t xml:space="preserve"> da gospodarski subjekt ima na raspolaganju postrojenje/a iz točke 4.3.3. koja sadrži n</w:t>
      </w:r>
      <w:r w:rsidRPr="00712FB4">
        <w:rPr>
          <w:rFonts w:asciiTheme="minorHAnsi" w:hAnsiTheme="minorHAnsi" w:cstheme="minorHAnsi"/>
          <w:bCs/>
          <w:szCs w:val="20"/>
        </w:rPr>
        <w:t xml:space="preserve">aziv i lokaciju </w:t>
      </w:r>
      <w:r w:rsidRPr="00712FB4">
        <w:rPr>
          <w:rFonts w:asciiTheme="minorHAnsi" w:hAnsiTheme="minorHAnsi" w:cstheme="minorHAnsi"/>
          <w:bCs/>
          <w:szCs w:val="20"/>
        </w:rPr>
        <w:lastRenderedPageBreak/>
        <w:t xml:space="preserve">(adresu) </w:t>
      </w:r>
      <w:r w:rsidRPr="00416780">
        <w:rPr>
          <w:rFonts w:asciiTheme="minorHAnsi" w:hAnsiTheme="minorHAnsi" w:cstheme="minorHAnsi"/>
          <w:bCs/>
          <w:szCs w:val="20"/>
        </w:rPr>
        <w:t>postrojenja, kapacitet te oznaku (naziv, broj, izdavatelja, datum izdavanja) dozvole za gospodarenje otpadom odnosno odgovarajućeg ovlaštenje za zbrinjavanje opasnog otpada prema propisima zemlje u kojoj se postrojenje nalazi s navodom o vrstama otpada koje se u postrojenu može zbrinjavati</w:t>
      </w:r>
    </w:p>
    <w:p w14:paraId="514C18A8" w14:textId="7C085B81" w:rsidR="00BA3489" w:rsidRPr="00B26CA6" w:rsidRDefault="00D35ED2" w:rsidP="00BA3489">
      <w:pPr>
        <w:pStyle w:val="Body-Bullet"/>
        <w:numPr>
          <w:ilvl w:val="0"/>
          <w:numId w:val="0"/>
        </w:numPr>
        <w:rPr>
          <w:rFonts w:asciiTheme="minorHAnsi" w:hAnsiTheme="minorHAnsi" w:cstheme="minorHAnsi"/>
        </w:rPr>
      </w:pPr>
      <w:r w:rsidRPr="00B26CA6" w:rsidDel="00D35ED2">
        <w:rPr>
          <w:rFonts w:asciiTheme="minorHAnsi" w:hAnsiTheme="minorHAnsi" w:cstheme="minorHAnsi"/>
        </w:rPr>
        <w:t xml:space="preserve"> </w:t>
      </w:r>
      <w:r w:rsidR="00BA3489" w:rsidRPr="00B26CA6">
        <w:rPr>
          <w:rFonts w:asciiTheme="minorHAnsi" w:hAnsiTheme="minorHAnsi" w:cstheme="minorHAnsi"/>
        </w:rPr>
        <w:t xml:space="preserve">U slučaju zajednice gospodarskih subjekata, sposobnost iz točke </w:t>
      </w:r>
      <w:r w:rsidR="00CB6918" w:rsidRPr="00B26CA6">
        <w:rPr>
          <w:rFonts w:asciiTheme="minorHAnsi" w:hAnsiTheme="minorHAnsi" w:cstheme="minorHAnsi"/>
        </w:rPr>
        <w:fldChar w:fldCharType="begin"/>
      </w:r>
      <w:r w:rsidR="00CB6918" w:rsidRPr="00B26CA6">
        <w:rPr>
          <w:rFonts w:asciiTheme="minorHAnsi" w:hAnsiTheme="minorHAnsi" w:cstheme="minorHAnsi"/>
        </w:rPr>
        <w:instrText xml:space="preserve"> REF _Ref513457641 \r </w:instrText>
      </w:r>
      <w:r w:rsidR="00CB6918" w:rsidRPr="00B26CA6">
        <w:rPr>
          <w:rFonts w:asciiTheme="minorHAnsi" w:hAnsiTheme="minorHAnsi" w:cstheme="minorHAnsi"/>
        </w:rPr>
        <w:fldChar w:fldCharType="separate"/>
      </w:r>
      <w:r w:rsidR="001A481B">
        <w:rPr>
          <w:rFonts w:asciiTheme="minorHAnsi" w:hAnsiTheme="minorHAnsi" w:cstheme="minorHAnsi"/>
        </w:rPr>
        <w:t>4.2</w:t>
      </w:r>
      <w:r w:rsidR="00CB6918" w:rsidRPr="00B26CA6">
        <w:rPr>
          <w:rFonts w:asciiTheme="minorHAnsi" w:hAnsiTheme="minorHAnsi" w:cstheme="minorHAnsi"/>
        </w:rPr>
        <w:fldChar w:fldCharType="end"/>
      </w:r>
      <w:r w:rsidR="00BA3489" w:rsidRPr="00B26CA6">
        <w:rPr>
          <w:rFonts w:asciiTheme="minorHAnsi" w:hAnsiTheme="minorHAnsi" w:cstheme="minorHAnsi"/>
        </w:rPr>
        <w:t xml:space="preserve">. i </w:t>
      </w:r>
      <w:r w:rsidR="00CB6918" w:rsidRPr="00B26CA6">
        <w:rPr>
          <w:rFonts w:asciiTheme="minorHAnsi" w:hAnsiTheme="minorHAnsi" w:cstheme="minorHAnsi"/>
        </w:rPr>
        <w:fldChar w:fldCharType="begin"/>
      </w:r>
      <w:r w:rsidR="00CB6918" w:rsidRPr="00B26CA6">
        <w:rPr>
          <w:rFonts w:asciiTheme="minorHAnsi" w:hAnsiTheme="minorHAnsi" w:cstheme="minorHAnsi"/>
        </w:rPr>
        <w:instrText xml:space="preserve"> REF _Ref494267723 \r </w:instrText>
      </w:r>
      <w:r w:rsidR="00CB6918" w:rsidRPr="00B26CA6">
        <w:rPr>
          <w:rFonts w:asciiTheme="minorHAnsi" w:hAnsiTheme="minorHAnsi" w:cstheme="minorHAnsi"/>
        </w:rPr>
        <w:fldChar w:fldCharType="separate"/>
      </w:r>
      <w:r w:rsidR="001A481B">
        <w:rPr>
          <w:rFonts w:asciiTheme="minorHAnsi" w:hAnsiTheme="minorHAnsi" w:cstheme="minorHAnsi"/>
        </w:rPr>
        <w:t>4.3</w:t>
      </w:r>
      <w:r w:rsidR="00CB6918" w:rsidRPr="00B26CA6">
        <w:rPr>
          <w:rFonts w:asciiTheme="minorHAnsi" w:hAnsiTheme="minorHAnsi" w:cstheme="minorHAnsi"/>
        </w:rPr>
        <w:fldChar w:fldCharType="end"/>
      </w:r>
      <w:r w:rsidR="00CE51D7" w:rsidRPr="00B26CA6">
        <w:rPr>
          <w:rFonts w:asciiTheme="minorHAnsi" w:hAnsiTheme="minorHAnsi" w:cstheme="minorHAnsi"/>
        </w:rPr>
        <w:t>.</w:t>
      </w:r>
      <w:r w:rsidR="00CB6918" w:rsidRPr="00B26CA6">
        <w:rPr>
          <w:rFonts w:asciiTheme="minorHAnsi" w:hAnsiTheme="minorHAnsi" w:cstheme="minorHAnsi"/>
        </w:rPr>
        <w:t xml:space="preserve"> </w:t>
      </w:r>
      <w:r w:rsidR="00BA3489" w:rsidRPr="00B26CA6">
        <w:rPr>
          <w:rFonts w:asciiTheme="minorHAnsi" w:hAnsiTheme="minorHAnsi" w:cstheme="minorHAnsi"/>
        </w:rPr>
        <w:t>se dokazuje kumulativno (zajednički).</w:t>
      </w:r>
    </w:p>
    <w:p w14:paraId="5538F1E6" w14:textId="54F3BCE9" w:rsidR="00F835E4" w:rsidRPr="00B26CA6" w:rsidRDefault="00F835E4" w:rsidP="00F835E4">
      <w:pPr>
        <w:spacing w:line="276" w:lineRule="auto"/>
        <w:rPr>
          <w:rFonts w:asciiTheme="minorHAnsi" w:hAnsiTheme="minorHAnsi" w:cstheme="minorHAnsi"/>
          <w:b/>
        </w:rPr>
      </w:pPr>
      <w:r w:rsidRPr="00B26CA6">
        <w:rPr>
          <w:rFonts w:asciiTheme="minorHAnsi" w:hAnsiTheme="minorHAnsi" w:cstheme="minorHAnsi"/>
          <w:b/>
        </w:rPr>
        <w:t xml:space="preserve">Svi dokazi i dokumenti traženi </w:t>
      </w:r>
      <w:r w:rsidR="0076681D" w:rsidRPr="00B26CA6">
        <w:rPr>
          <w:rFonts w:asciiTheme="minorHAnsi" w:hAnsiTheme="minorHAnsi" w:cstheme="minorHAnsi"/>
          <w:b/>
        </w:rPr>
        <w:t>u poglavlju 4</w:t>
      </w:r>
      <w:r w:rsidRPr="00B26CA6">
        <w:rPr>
          <w:rFonts w:asciiTheme="minorHAnsi" w:hAnsiTheme="minorHAnsi" w:cstheme="minorHAnsi"/>
          <w:b/>
        </w:rPr>
        <w:t>. ove Dokumentacije o nabavi mogu se dostaviti u neovjerenoj preslici.</w:t>
      </w:r>
    </w:p>
    <w:p w14:paraId="6CC7104F" w14:textId="1E1357AA" w:rsidR="00B1019C" w:rsidRPr="00B26CA6" w:rsidRDefault="00B1019C" w:rsidP="008A75EA">
      <w:pPr>
        <w:pStyle w:val="Naslov2"/>
      </w:pPr>
      <w:bookmarkStart w:id="163" w:name="_Toc18581027"/>
      <w:r w:rsidRPr="00B26CA6">
        <w:t>Oslanjanje na sposobnost drugih subjekata</w:t>
      </w:r>
      <w:bookmarkEnd w:id="163"/>
    </w:p>
    <w:p w14:paraId="45FDB00E" w14:textId="77777777" w:rsidR="008053A8" w:rsidRPr="00B26CA6" w:rsidRDefault="00B1019C" w:rsidP="00B1019C">
      <w:pPr>
        <w:autoSpaceDE w:val="0"/>
        <w:autoSpaceDN w:val="0"/>
        <w:adjustRightInd w:val="0"/>
        <w:spacing w:line="276" w:lineRule="auto"/>
        <w:rPr>
          <w:rFonts w:asciiTheme="minorHAnsi" w:hAnsiTheme="minorHAnsi" w:cstheme="minorHAnsi"/>
          <w:szCs w:val="20"/>
        </w:rPr>
      </w:pPr>
      <w:r w:rsidRPr="00B26CA6">
        <w:rPr>
          <w:rFonts w:asciiTheme="minorHAnsi" w:hAnsiTheme="minorHAnsi" w:cstheme="minorHAnsi"/>
          <w:szCs w:val="20"/>
        </w:rPr>
        <w:t xml:space="preserve">Gospodarski subjekt može se u postupku javne nabave radi dokazivanja ispunjavanja kriterija za odabir gospodarskog subjekta, a koji se odnose na ekonomsku i financijsku sposobnosti </w:t>
      </w:r>
      <w:r w:rsidR="00CB3941" w:rsidRPr="00B26CA6">
        <w:rPr>
          <w:rFonts w:asciiTheme="minorHAnsi" w:hAnsiTheme="minorHAnsi" w:cstheme="minorHAnsi"/>
          <w:szCs w:val="20"/>
        </w:rPr>
        <w:t xml:space="preserve">te tehničku i stručnu sposobnost </w:t>
      </w:r>
      <w:r w:rsidRPr="00B26CA6">
        <w:rPr>
          <w:rFonts w:asciiTheme="minorHAnsi" w:hAnsiTheme="minorHAnsi" w:cstheme="minorHAnsi"/>
          <w:szCs w:val="20"/>
        </w:rPr>
        <w:t xml:space="preserve">osloniti na sposobnost drugih subjekata, bez obzira na pravnu prirodu njihova međusobnog odnosa. </w:t>
      </w:r>
    </w:p>
    <w:p w14:paraId="18E7389E" w14:textId="22A7430D" w:rsidR="008053A8" w:rsidRDefault="008053A8" w:rsidP="0071326F">
      <w:pPr>
        <w:autoSpaceDE w:val="0"/>
        <w:autoSpaceDN w:val="0"/>
        <w:adjustRightInd w:val="0"/>
        <w:spacing w:line="276" w:lineRule="auto"/>
        <w:rPr>
          <w:rFonts w:asciiTheme="minorHAnsi" w:hAnsiTheme="minorHAnsi" w:cstheme="minorHAnsi"/>
          <w:szCs w:val="20"/>
        </w:rPr>
      </w:pPr>
      <w:r w:rsidRPr="0071326F">
        <w:rPr>
          <w:rFonts w:asciiTheme="minorHAnsi" w:hAnsiTheme="minorHAnsi" w:cstheme="minorHAnsi"/>
          <w:szCs w:val="20"/>
        </w:rPr>
        <w:t>Ako se gospodarski subjekt oslanja na sposobnost drugih subjekata, mora dokazati Naručitelju da će imati na raspolaganju potrebne resurse za izvršenje ugovora, primjerice prihvaćanjem obveze drugih subjekata da će te resurse staviti na raspolaganje gospodarskom subjektu</w:t>
      </w:r>
      <w:r w:rsidR="006E2F27">
        <w:rPr>
          <w:rFonts w:asciiTheme="minorHAnsi" w:hAnsiTheme="minorHAnsi" w:cstheme="minorHAnsi"/>
          <w:szCs w:val="20"/>
        </w:rPr>
        <w:t xml:space="preserve"> </w:t>
      </w:r>
      <w:r w:rsidR="006E2F27">
        <w:rPr>
          <w:rFonts w:ascii="Calibri" w:hAnsi="Calibri" w:cs="Calibri"/>
          <w:szCs w:val="20"/>
        </w:rPr>
        <w:t>(</w:t>
      </w:r>
      <w:bookmarkStart w:id="164" w:name="_Hlk8811658"/>
      <w:r w:rsidR="006E2F27">
        <w:rPr>
          <w:rFonts w:ascii="Calibri" w:hAnsi="Calibri" w:cs="Calibri"/>
          <w:szCs w:val="20"/>
        </w:rPr>
        <w:t>predmete dokaze nije potrebno dostaviti uz eESPD obrazac, već kao ažurirane popratne dokumente</w:t>
      </w:r>
      <w:bookmarkEnd w:id="164"/>
      <w:r w:rsidR="006E2F27">
        <w:rPr>
          <w:rFonts w:ascii="Calibri" w:hAnsi="Calibri" w:cs="Calibri"/>
          <w:szCs w:val="20"/>
        </w:rPr>
        <w:t>)</w:t>
      </w:r>
      <w:r w:rsidRPr="0071326F">
        <w:rPr>
          <w:rFonts w:asciiTheme="minorHAnsi" w:hAnsiTheme="minorHAnsi" w:cstheme="minorHAnsi"/>
          <w:szCs w:val="20"/>
        </w:rPr>
        <w:t>.</w:t>
      </w:r>
    </w:p>
    <w:p w14:paraId="46B6F0F4" w14:textId="2737C6BB" w:rsidR="00A177D6" w:rsidRPr="0071326F" w:rsidRDefault="00A177D6" w:rsidP="00A177D6">
      <w:pPr>
        <w:spacing w:beforeLines="30" w:before="72" w:afterLines="30" w:after="72"/>
        <w:textAlignment w:val="baseline"/>
        <w:rPr>
          <w:rFonts w:asciiTheme="minorHAnsi" w:hAnsiTheme="minorHAnsi" w:cstheme="minorHAnsi"/>
          <w:color w:val="231F20"/>
        </w:rPr>
      </w:pPr>
      <w:r w:rsidRPr="0071326F">
        <w:rPr>
          <w:rFonts w:asciiTheme="minorHAnsi" w:hAnsiTheme="minorHAnsi" w:cstheme="minorHAnsi"/>
          <w:color w:val="231F20"/>
        </w:rPr>
        <w:t>Izjav</w:t>
      </w:r>
      <w:r>
        <w:rPr>
          <w:rFonts w:asciiTheme="minorHAnsi" w:hAnsiTheme="minorHAnsi" w:cstheme="minorHAnsi"/>
          <w:color w:val="231F20"/>
        </w:rPr>
        <w:t>a</w:t>
      </w:r>
      <w:r w:rsidRPr="0071326F">
        <w:rPr>
          <w:rFonts w:asciiTheme="minorHAnsi" w:hAnsiTheme="minorHAnsi" w:cstheme="minorHAnsi"/>
          <w:color w:val="231F20"/>
        </w:rPr>
        <w:t xml:space="preserve"> o stavljanju resursa na raspolaganje ili Ugovor/sporazum o poslovnoj/tehničkoj suradnji </w:t>
      </w:r>
      <w:r>
        <w:rPr>
          <w:rFonts w:asciiTheme="minorHAnsi" w:hAnsiTheme="minorHAnsi" w:cstheme="minorHAnsi"/>
          <w:color w:val="231F20"/>
        </w:rPr>
        <w:t>mora minimalno sadržavati:</w:t>
      </w:r>
    </w:p>
    <w:p w14:paraId="7FE4190B" w14:textId="77777777" w:rsidR="006E2F27" w:rsidRPr="005F2772" w:rsidRDefault="006E2F27" w:rsidP="00197FCB">
      <w:pPr>
        <w:pStyle w:val="Odlomakpopisa"/>
        <w:numPr>
          <w:ilvl w:val="0"/>
          <w:numId w:val="90"/>
        </w:numPr>
        <w:autoSpaceDE w:val="0"/>
        <w:autoSpaceDN w:val="0"/>
        <w:adjustRightInd w:val="0"/>
        <w:rPr>
          <w:rFonts w:ascii="Calibri" w:hAnsi="Calibri" w:cs="Calibri"/>
          <w:szCs w:val="20"/>
        </w:rPr>
      </w:pPr>
      <w:r w:rsidRPr="005F2772">
        <w:rPr>
          <w:rFonts w:ascii="Calibri" w:hAnsi="Calibri" w:cs="Calibri"/>
          <w:szCs w:val="20"/>
        </w:rPr>
        <w:t xml:space="preserve">naziv i sjedište gospodarskog subjekta koji ustupa resurse te naziv i sjedište </w:t>
      </w:r>
      <w:r>
        <w:rPr>
          <w:rFonts w:ascii="Calibri" w:hAnsi="Calibri" w:cs="Calibri"/>
          <w:szCs w:val="20"/>
        </w:rPr>
        <w:t>ponudite</w:t>
      </w:r>
      <w:r w:rsidRPr="005F2772">
        <w:rPr>
          <w:rFonts w:ascii="Calibri" w:hAnsi="Calibri" w:cs="Calibri"/>
          <w:szCs w:val="20"/>
        </w:rPr>
        <w:t xml:space="preserve">lja kojem ustupa resurse, </w:t>
      </w:r>
    </w:p>
    <w:p w14:paraId="6CA1AD69" w14:textId="77777777" w:rsidR="006E2F27" w:rsidRPr="005F2772" w:rsidRDefault="006E2F27" w:rsidP="00197FCB">
      <w:pPr>
        <w:pStyle w:val="Odlomakpopisa"/>
        <w:numPr>
          <w:ilvl w:val="0"/>
          <w:numId w:val="90"/>
        </w:numPr>
        <w:autoSpaceDE w:val="0"/>
        <w:autoSpaceDN w:val="0"/>
        <w:adjustRightInd w:val="0"/>
        <w:rPr>
          <w:rFonts w:ascii="Calibri" w:hAnsi="Calibri" w:cs="Calibri"/>
          <w:szCs w:val="20"/>
        </w:rPr>
      </w:pPr>
      <w:r w:rsidRPr="005F2772">
        <w:rPr>
          <w:rFonts w:ascii="Calibri" w:hAnsi="Calibri" w:cs="Calibri"/>
          <w:szCs w:val="20"/>
        </w:rPr>
        <w:t xml:space="preserve">jasno i točno navedene resurse koje stavlja na raspolaganje te način na koji se stavljaju na raspolaganje u svrhu izvršenja ugovora, </w:t>
      </w:r>
    </w:p>
    <w:p w14:paraId="11867D13" w14:textId="77777777" w:rsidR="006E2F27" w:rsidRPr="005F2772" w:rsidRDefault="006E2F27" w:rsidP="00197FCB">
      <w:pPr>
        <w:pStyle w:val="Odlomakpopisa"/>
        <w:numPr>
          <w:ilvl w:val="0"/>
          <w:numId w:val="90"/>
        </w:numPr>
        <w:autoSpaceDE w:val="0"/>
        <w:autoSpaceDN w:val="0"/>
        <w:adjustRightInd w:val="0"/>
        <w:rPr>
          <w:rFonts w:ascii="Calibri" w:hAnsi="Calibri" w:cs="Calibri"/>
          <w:szCs w:val="20"/>
        </w:rPr>
      </w:pPr>
      <w:r w:rsidRPr="005F2772">
        <w:rPr>
          <w:rFonts w:ascii="Calibri" w:hAnsi="Calibri" w:cs="Calibri"/>
          <w:szCs w:val="20"/>
        </w:rPr>
        <w:t>potpis ovlaštene osobe gospodarskog subjekta koji stavlja resurse na raspolaganje, odnosno u slučaju Ugovora/sporazuma o poslovnoj suradnji potpis i pečat</w:t>
      </w:r>
      <w:r>
        <w:rPr>
          <w:rStyle w:val="Referencafusnote"/>
          <w:rFonts w:ascii="Calibri" w:hAnsi="Calibri" w:cs="Calibri"/>
          <w:szCs w:val="20"/>
        </w:rPr>
        <w:footnoteReference w:id="4"/>
      </w:r>
      <w:r w:rsidRPr="005F2772">
        <w:rPr>
          <w:rFonts w:ascii="Calibri" w:hAnsi="Calibri" w:cs="Calibri"/>
          <w:szCs w:val="20"/>
        </w:rPr>
        <w:t xml:space="preserve"> ugovornih strana.</w:t>
      </w:r>
    </w:p>
    <w:p w14:paraId="66DE78FB" w14:textId="77777777" w:rsidR="00AA7CB9" w:rsidRPr="00E824F1" w:rsidRDefault="00AA7CB9" w:rsidP="00AA7CB9">
      <w:pPr>
        <w:autoSpaceDE w:val="0"/>
        <w:autoSpaceDN w:val="0"/>
        <w:adjustRightInd w:val="0"/>
        <w:rPr>
          <w:rFonts w:ascii="Calibri" w:hAnsi="Calibri" w:cs="Calibri"/>
          <w:szCs w:val="20"/>
        </w:rPr>
      </w:pPr>
      <w:r w:rsidRPr="00E824F1">
        <w:rPr>
          <w:rFonts w:ascii="Calibri" w:hAnsi="Calibri" w:cs="Calibri"/>
          <w:szCs w:val="20"/>
        </w:rPr>
        <w:t>Naručitelj će provjeriti ispunjava li drugi subjekt na čiju se sposobnost gospodarski subjekt oslanja relevantne kriterije za odabir gospodarskog subjekta (uvjete sposobnost) te postoje li osnove za isključenje.</w:t>
      </w:r>
    </w:p>
    <w:p w14:paraId="7FD42BB7" w14:textId="77777777" w:rsidR="00AA7CB9" w:rsidRPr="005F2772" w:rsidRDefault="00AA7CB9" w:rsidP="00AA7CB9">
      <w:pPr>
        <w:autoSpaceDE w:val="0"/>
        <w:autoSpaceDN w:val="0"/>
        <w:adjustRightInd w:val="0"/>
        <w:rPr>
          <w:rFonts w:ascii="Calibri" w:hAnsi="Calibri" w:cs="Calibri"/>
          <w:szCs w:val="20"/>
        </w:rPr>
      </w:pPr>
      <w:r w:rsidRPr="005F2772">
        <w:rPr>
          <w:rFonts w:ascii="Calibri" w:hAnsi="Calibri" w:cs="Calibri"/>
          <w:szCs w:val="20"/>
        </w:rPr>
        <w:t xml:space="preserve">Naručitelj će od gospodarskog subjekta zahtijevati </w:t>
      </w:r>
      <w:r w:rsidRPr="00553049">
        <w:rPr>
          <w:rFonts w:ascii="Calibri" w:hAnsi="Calibri" w:cs="Calibri"/>
          <w:szCs w:val="20"/>
        </w:rPr>
        <w:t>da u primjerenom roku ne kraćem od 5 dana</w:t>
      </w:r>
      <w:r w:rsidRPr="005F2772">
        <w:rPr>
          <w:rFonts w:ascii="Calibri" w:hAnsi="Calibri" w:cs="Calibri"/>
          <w:szCs w:val="20"/>
        </w:rPr>
        <w:t xml:space="preserve"> zamijeni subjekt na čiju se sposobnost oslonio radi dokazivanja kriterija za odabir ako utvrdi da kod tog subjekta postoje osnove za isključenje ili da ne udovoljava relevantnim kriterijima za odabir gospodarskog subjekta.</w:t>
      </w:r>
    </w:p>
    <w:p w14:paraId="099E1953" w14:textId="77777777" w:rsidR="00AA7CB9" w:rsidRPr="005F2772" w:rsidRDefault="00AA7CB9" w:rsidP="00AA7CB9">
      <w:pPr>
        <w:autoSpaceDE w:val="0"/>
        <w:autoSpaceDN w:val="0"/>
        <w:adjustRightInd w:val="0"/>
        <w:rPr>
          <w:rFonts w:ascii="Calibri" w:hAnsi="Calibri" w:cs="Calibri"/>
          <w:szCs w:val="20"/>
        </w:rPr>
      </w:pPr>
      <w:r w:rsidRPr="005F2772">
        <w:rPr>
          <w:rFonts w:ascii="Calibri" w:hAnsi="Calibri" w:cs="Calibri"/>
          <w:szCs w:val="20"/>
        </w:rPr>
        <w:t>Pod istim uvjetima, zajednica gospodarskih subjekata može se osloniti na sposobnost članova zajednice ili drugih subjekata.</w:t>
      </w:r>
    </w:p>
    <w:p w14:paraId="113E32C9" w14:textId="77777777" w:rsidR="00AA7CB9" w:rsidRPr="005F2772" w:rsidRDefault="00AA7CB9" w:rsidP="00AA7CB9">
      <w:pPr>
        <w:autoSpaceDE w:val="0"/>
        <w:autoSpaceDN w:val="0"/>
        <w:adjustRightInd w:val="0"/>
        <w:rPr>
          <w:rFonts w:ascii="Calibri" w:hAnsi="Calibri" w:cs="Calibri"/>
          <w:szCs w:val="20"/>
        </w:rPr>
      </w:pPr>
      <w:r w:rsidRPr="005F2772">
        <w:rPr>
          <w:rFonts w:ascii="Calibri" w:hAnsi="Calibri" w:cs="Calibri"/>
          <w:szCs w:val="20"/>
        </w:rPr>
        <w:t>Ako se gospodarski subjekt oslanja na sposobnost drugog subjekta obvezan je u ponudi dostaviti zasebni ESPD obrazac koja sadržava podatke o ispunjavanju kriterija za odabir.</w:t>
      </w:r>
    </w:p>
    <w:p w14:paraId="1A2F1440" w14:textId="77777777" w:rsidR="00AA7CB9" w:rsidRPr="005F2772" w:rsidRDefault="00AA7CB9" w:rsidP="00AA7CB9">
      <w:pPr>
        <w:autoSpaceDE w:val="0"/>
        <w:autoSpaceDN w:val="0"/>
        <w:adjustRightInd w:val="0"/>
        <w:rPr>
          <w:rFonts w:ascii="Calibri" w:hAnsi="Calibri" w:cs="Calibri"/>
          <w:szCs w:val="20"/>
        </w:rPr>
      </w:pPr>
      <w:r w:rsidRPr="005F2772">
        <w:rPr>
          <w:rFonts w:ascii="Calibri" w:hAnsi="Calibri" w:cs="Calibri"/>
          <w:szCs w:val="20"/>
        </w:rPr>
        <w:t xml:space="preserve">Ako se gospodarski subjekt oslanja na sposobnost drugih subjekata radi dokazivanja ispunjavanja kriterija ekonomske i financijske sposobnosti, </w:t>
      </w:r>
      <w:r w:rsidRPr="00AA7CB9">
        <w:rPr>
          <w:rFonts w:ascii="Calibri" w:hAnsi="Calibri" w:cs="Calibri"/>
          <w:b/>
          <w:bCs/>
          <w:szCs w:val="20"/>
        </w:rPr>
        <w:t>njihova odgovornost za izvršenje ugovora je solidarna</w:t>
      </w:r>
      <w:r w:rsidRPr="005F2772">
        <w:rPr>
          <w:rFonts w:ascii="Calibri" w:hAnsi="Calibri" w:cs="Calibri"/>
          <w:szCs w:val="20"/>
        </w:rPr>
        <w:t>. U slučaju zajednice gospodarskih subjekata, visina ukupnog prometa može se dokazati kumulativno, zbrajanjem prometa pojedinih članova zajednice, do potrebne minimalne visine prometa.</w:t>
      </w:r>
    </w:p>
    <w:p w14:paraId="1B289CD1" w14:textId="77777777" w:rsidR="00AA7CB9" w:rsidRDefault="00AA7CB9" w:rsidP="00AA7CB9">
      <w:pPr>
        <w:autoSpaceDE w:val="0"/>
        <w:autoSpaceDN w:val="0"/>
        <w:adjustRightInd w:val="0"/>
        <w:rPr>
          <w:rFonts w:ascii="Calibri" w:hAnsi="Calibri" w:cs="Calibri"/>
          <w:szCs w:val="20"/>
        </w:rPr>
      </w:pPr>
      <w:r w:rsidRPr="005F2772">
        <w:rPr>
          <w:rFonts w:ascii="Calibri" w:hAnsi="Calibri" w:cs="Calibri"/>
          <w:szCs w:val="20"/>
        </w:rPr>
        <w:lastRenderedPageBreak/>
        <w:t>Gospodarski subjekt može se u postupku javne nabave osloniti na sposobnost drugih subjekata radi dokazivanja ispunjavanja kriterija koji su vezani uz obrazovne i stručne kvalifikacije ili uz relevantno stručno iskustvo, samo ako će ti subjekti izvoditi radove ili pružati usluge za koje se ta sposobnost traži. U slučaju zajednice gospodarskih subjekata, tehnička i stručna sposobnost može se dokazati kumulativno.</w:t>
      </w:r>
    </w:p>
    <w:p w14:paraId="28A6739E" w14:textId="72DA7EEA" w:rsidR="006F079F" w:rsidRPr="00B26CA6" w:rsidRDefault="006F079F" w:rsidP="008A75EA">
      <w:pPr>
        <w:pStyle w:val="Naslov2"/>
      </w:pPr>
      <w:bookmarkStart w:id="165" w:name="_Toc16163516"/>
      <w:bookmarkStart w:id="166" w:name="_Toc16163648"/>
      <w:bookmarkStart w:id="167" w:name="_Toc16163517"/>
      <w:bookmarkStart w:id="168" w:name="_Toc16163649"/>
      <w:bookmarkStart w:id="169" w:name="_Toc18581028"/>
      <w:bookmarkEnd w:id="165"/>
      <w:bookmarkEnd w:id="166"/>
      <w:bookmarkEnd w:id="167"/>
      <w:bookmarkEnd w:id="168"/>
      <w:r>
        <w:t xml:space="preserve">Uvjeti sposobnosti u slučaju zajednice gospodarskih </w:t>
      </w:r>
      <w:r w:rsidRPr="00B26CA6">
        <w:t>subjekata</w:t>
      </w:r>
      <w:bookmarkEnd w:id="169"/>
    </w:p>
    <w:p w14:paraId="752259F4" w14:textId="77777777" w:rsidR="006F079F" w:rsidRPr="006F079F" w:rsidRDefault="006F079F" w:rsidP="006F079F">
      <w:pPr>
        <w:spacing w:line="276" w:lineRule="auto"/>
        <w:rPr>
          <w:rFonts w:asciiTheme="minorHAnsi" w:hAnsiTheme="minorHAnsi" w:cstheme="minorHAnsi"/>
          <w:szCs w:val="20"/>
        </w:rPr>
      </w:pPr>
      <w:r w:rsidRPr="006F079F">
        <w:rPr>
          <w:rFonts w:asciiTheme="minorHAnsi" w:hAnsiTheme="minorHAnsi" w:cstheme="minorHAnsi"/>
          <w:szCs w:val="20"/>
        </w:rPr>
        <w:t>Nepostojanje osnova za isključenje dokazuje svaki od članova zajednice gospodarskih subjekata.</w:t>
      </w:r>
    </w:p>
    <w:p w14:paraId="41E1CEC4" w14:textId="08E08377" w:rsidR="006F079F" w:rsidRPr="006F079F" w:rsidRDefault="006F079F" w:rsidP="006F079F">
      <w:pPr>
        <w:spacing w:line="276" w:lineRule="auto"/>
        <w:rPr>
          <w:rFonts w:asciiTheme="minorHAnsi" w:hAnsiTheme="minorHAnsi" w:cstheme="minorHAnsi"/>
          <w:szCs w:val="20"/>
        </w:rPr>
      </w:pPr>
      <w:r w:rsidRPr="006F079F">
        <w:rPr>
          <w:rFonts w:asciiTheme="minorHAnsi" w:hAnsiTheme="minorHAnsi" w:cstheme="minorHAnsi"/>
          <w:szCs w:val="20"/>
        </w:rPr>
        <w:t xml:space="preserve">Gospodarski subjekti iz zajednice gospodarskih subjekata moraju pojedinačno svaki za sebe dokazati sposobnost za profesionalno obavljanje djelatnosti iz točke </w:t>
      </w:r>
      <w:r w:rsidR="008659E1">
        <w:rPr>
          <w:rFonts w:asciiTheme="minorHAnsi" w:hAnsiTheme="minorHAnsi" w:cstheme="minorHAnsi"/>
          <w:szCs w:val="20"/>
        </w:rPr>
        <w:fldChar w:fldCharType="begin"/>
      </w:r>
      <w:r w:rsidR="008659E1">
        <w:rPr>
          <w:rFonts w:asciiTheme="minorHAnsi" w:hAnsiTheme="minorHAnsi" w:cstheme="minorHAnsi"/>
          <w:szCs w:val="20"/>
        </w:rPr>
        <w:instrText xml:space="preserve"> REF _Ref513457401 \r \h </w:instrText>
      </w:r>
      <w:r w:rsidR="008659E1">
        <w:rPr>
          <w:rFonts w:asciiTheme="minorHAnsi" w:hAnsiTheme="minorHAnsi" w:cstheme="minorHAnsi"/>
          <w:szCs w:val="20"/>
        </w:rPr>
      </w:r>
      <w:r w:rsidR="008659E1">
        <w:rPr>
          <w:rFonts w:asciiTheme="minorHAnsi" w:hAnsiTheme="minorHAnsi" w:cstheme="minorHAnsi"/>
          <w:szCs w:val="20"/>
        </w:rPr>
        <w:fldChar w:fldCharType="separate"/>
      </w:r>
      <w:r w:rsidR="008659E1">
        <w:rPr>
          <w:rFonts w:asciiTheme="minorHAnsi" w:hAnsiTheme="minorHAnsi" w:cstheme="minorHAnsi"/>
          <w:szCs w:val="20"/>
        </w:rPr>
        <w:t>4.1</w:t>
      </w:r>
      <w:r w:rsidR="008659E1">
        <w:rPr>
          <w:rFonts w:asciiTheme="minorHAnsi" w:hAnsiTheme="minorHAnsi" w:cstheme="minorHAnsi"/>
          <w:szCs w:val="20"/>
        </w:rPr>
        <w:fldChar w:fldCharType="end"/>
      </w:r>
      <w:r w:rsidRPr="006F079F">
        <w:rPr>
          <w:rFonts w:asciiTheme="minorHAnsi" w:hAnsiTheme="minorHAnsi" w:cstheme="minorHAnsi"/>
          <w:szCs w:val="20"/>
        </w:rPr>
        <w:t xml:space="preserve">. ove dokumentacije o nabavi. </w:t>
      </w:r>
    </w:p>
    <w:p w14:paraId="0EC6090D" w14:textId="7208C476" w:rsidR="006F079F" w:rsidRPr="006F079F" w:rsidRDefault="006F079F" w:rsidP="006F079F">
      <w:pPr>
        <w:spacing w:line="276" w:lineRule="auto"/>
        <w:rPr>
          <w:rFonts w:asciiTheme="minorHAnsi" w:hAnsiTheme="minorHAnsi" w:cstheme="minorHAnsi"/>
          <w:szCs w:val="20"/>
        </w:rPr>
      </w:pPr>
      <w:r w:rsidRPr="006F079F">
        <w:rPr>
          <w:rFonts w:asciiTheme="minorHAnsi" w:hAnsiTheme="minorHAnsi" w:cstheme="minorHAnsi"/>
          <w:szCs w:val="20"/>
        </w:rPr>
        <w:t xml:space="preserve">Za dokazivanje uvjeta ekonomske i financijske sposobnosti iz točke </w:t>
      </w:r>
      <w:r w:rsidR="008659E1">
        <w:rPr>
          <w:rFonts w:asciiTheme="minorHAnsi" w:hAnsiTheme="minorHAnsi" w:cstheme="minorHAnsi"/>
          <w:szCs w:val="20"/>
        </w:rPr>
        <w:fldChar w:fldCharType="begin"/>
      </w:r>
      <w:r w:rsidR="008659E1">
        <w:rPr>
          <w:rFonts w:asciiTheme="minorHAnsi" w:hAnsiTheme="minorHAnsi" w:cstheme="minorHAnsi"/>
          <w:szCs w:val="20"/>
        </w:rPr>
        <w:instrText xml:space="preserve"> REF _Ref513457641 \r \h </w:instrText>
      </w:r>
      <w:r w:rsidR="008659E1">
        <w:rPr>
          <w:rFonts w:asciiTheme="minorHAnsi" w:hAnsiTheme="minorHAnsi" w:cstheme="minorHAnsi"/>
          <w:szCs w:val="20"/>
        </w:rPr>
      </w:r>
      <w:r w:rsidR="008659E1">
        <w:rPr>
          <w:rFonts w:asciiTheme="minorHAnsi" w:hAnsiTheme="minorHAnsi" w:cstheme="minorHAnsi"/>
          <w:szCs w:val="20"/>
        </w:rPr>
        <w:fldChar w:fldCharType="separate"/>
      </w:r>
      <w:r w:rsidR="008659E1">
        <w:rPr>
          <w:rFonts w:asciiTheme="minorHAnsi" w:hAnsiTheme="minorHAnsi" w:cstheme="minorHAnsi"/>
          <w:szCs w:val="20"/>
        </w:rPr>
        <w:t>4.2</w:t>
      </w:r>
      <w:r w:rsidR="008659E1">
        <w:rPr>
          <w:rFonts w:asciiTheme="minorHAnsi" w:hAnsiTheme="minorHAnsi" w:cstheme="minorHAnsi"/>
          <w:szCs w:val="20"/>
        </w:rPr>
        <w:fldChar w:fldCharType="end"/>
      </w:r>
      <w:r w:rsidRPr="006F079F">
        <w:rPr>
          <w:rFonts w:asciiTheme="minorHAnsi" w:hAnsiTheme="minorHAnsi" w:cstheme="minorHAnsi"/>
          <w:szCs w:val="20"/>
        </w:rPr>
        <w:t xml:space="preserve">. te tehničke i stručne sposobnosti iz točke </w:t>
      </w:r>
      <w:r w:rsidR="008659E1">
        <w:rPr>
          <w:rFonts w:asciiTheme="minorHAnsi" w:hAnsiTheme="minorHAnsi" w:cstheme="minorHAnsi"/>
          <w:szCs w:val="20"/>
        </w:rPr>
        <w:fldChar w:fldCharType="begin"/>
      </w:r>
      <w:r w:rsidR="008659E1">
        <w:rPr>
          <w:rFonts w:asciiTheme="minorHAnsi" w:hAnsiTheme="minorHAnsi" w:cstheme="minorHAnsi"/>
          <w:szCs w:val="20"/>
        </w:rPr>
        <w:instrText xml:space="preserve"> REF _Ref494267723 \r \h </w:instrText>
      </w:r>
      <w:r w:rsidR="008659E1">
        <w:rPr>
          <w:rFonts w:asciiTheme="minorHAnsi" w:hAnsiTheme="minorHAnsi" w:cstheme="minorHAnsi"/>
          <w:szCs w:val="20"/>
        </w:rPr>
      </w:r>
      <w:r w:rsidR="008659E1">
        <w:rPr>
          <w:rFonts w:asciiTheme="minorHAnsi" w:hAnsiTheme="minorHAnsi" w:cstheme="minorHAnsi"/>
          <w:szCs w:val="20"/>
        </w:rPr>
        <w:fldChar w:fldCharType="separate"/>
      </w:r>
      <w:r w:rsidR="008659E1">
        <w:rPr>
          <w:rFonts w:asciiTheme="minorHAnsi" w:hAnsiTheme="minorHAnsi" w:cstheme="minorHAnsi"/>
          <w:szCs w:val="20"/>
        </w:rPr>
        <w:t>4.3</w:t>
      </w:r>
      <w:r w:rsidR="008659E1">
        <w:rPr>
          <w:rFonts w:asciiTheme="minorHAnsi" w:hAnsiTheme="minorHAnsi" w:cstheme="minorHAnsi"/>
          <w:szCs w:val="20"/>
        </w:rPr>
        <w:fldChar w:fldCharType="end"/>
      </w:r>
      <w:r w:rsidRPr="006F079F">
        <w:rPr>
          <w:rFonts w:asciiTheme="minorHAnsi" w:hAnsiTheme="minorHAnsi" w:cstheme="minorHAnsi"/>
          <w:szCs w:val="20"/>
        </w:rPr>
        <w:t xml:space="preserve">. ove Dokumentacije, zajednica gospodarskih subjekata može se osloniti na sposobnost članova zajednice bez obzira na pravnu prirodu njihova međusobnog odnosa. U tom slučaju zajednica gospodarskih subjekata mora dokazati Naručitelju da će imati na raspolaganju nužne resurse za izvršenje ugovora (odgovarajućim dokazima sposobnosti), sukladno članku 274. ZJN 2016. </w:t>
      </w:r>
    </w:p>
    <w:p w14:paraId="75E62BB8" w14:textId="5A8B41DE" w:rsidR="00D94E5F" w:rsidRPr="00B26CA6" w:rsidRDefault="006F079F" w:rsidP="006F079F">
      <w:pPr>
        <w:spacing w:line="276" w:lineRule="auto"/>
        <w:rPr>
          <w:rFonts w:asciiTheme="minorHAnsi" w:hAnsiTheme="minorHAnsi" w:cstheme="minorHAnsi"/>
          <w:szCs w:val="20"/>
        </w:rPr>
      </w:pPr>
      <w:r w:rsidRPr="006F079F">
        <w:rPr>
          <w:rFonts w:asciiTheme="minorHAnsi" w:hAnsiTheme="minorHAnsi" w:cstheme="minorHAnsi"/>
          <w:szCs w:val="20"/>
        </w:rPr>
        <w:t xml:space="preserve">Naručitelj ne zahtijeva od zajednice gospodarskih subjekata određeni pravni oblik u trenutku dostave ponude, ali </w:t>
      </w:r>
      <w:r w:rsidR="00C360E2">
        <w:rPr>
          <w:rFonts w:asciiTheme="minorHAnsi" w:hAnsiTheme="minorHAnsi" w:cstheme="minorHAnsi"/>
          <w:szCs w:val="20"/>
        </w:rPr>
        <w:t>će</w:t>
      </w:r>
      <w:r w:rsidR="00C360E2" w:rsidRPr="006F079F">
        <w:rPr>
          <w:rFonts w:asciiTheme="minorHAnsi" w:hAnsiTheme="minorHAnsi" w:cstheme="minorHAnsi"/>
          <w:szCs w:val="20"/>
        </w:rPr>
        <w:t xml:space="preserve"> </w:t>
      </w:r>
      <w:r w:rsidRPr="006F079F">
        <w:rPr>
          <w:rFonts w:asciiTheme="minorHAnsi" w:hAnsiTheme="minorHAnsi" w:cstheme="minorHAnsi"/>
          <w:szCs w:val="20"/>
        </w:rPr>
        <w:t>zahtijevati da ima određeni pravni oblik nakon sklapanja ugovora u mjeri u kojoj je to nužno za zadovoljavajuće izvršenje tog ugovora.</w:t>
      </w:r>
      <w:r w:rsidR="00D94E5F" w:rsidRPr="00B26CA6">
        <w:rPr>
          <w:rFonts w:asciiTheme="minorHAnsi" w:hAnsiTheme="minorHAnsi" w:cstheme="minorHAnsi"/>
          <w:szCs w:val="20"/>
        </w:rPr>
        <w:br w:type="page"/>
      </w:r>
    </w:p>
    <w:p w14:paraId="49D18B0D" w14:textId="06C868B5" w:rsidR="001C75FF" w:rsidRPr="00B26CA6" w:rsidRDefault="001C75FF" w:rsidP="00855AC8">
      <w:pPr>
        <w:pStyle w:val="Naslov1"/>
      </w:pPr>
      <w:bookmarkStart w:id="170" w:name="_Toc491246658"/>
      <w:bookmarkStart w:id="171" w:name="_Toc494965144"/>
      <w:bookmarkStart w:id="172" w:name="_Toc18581029"/>
      <w:bookmarkStart w:id="173" w:name="_Toc435198526"/>
      <w:r w:rsidRPr="00B26CA6">
        <w:lastRenderedPageBreak/>
        <w:t>EUROPSKA JEDINSTVENA DOKUMENTACIJA O NABAVI (</w:t>
      </w:r>
      <w:r w:rsidR="00CB6918" w:rsidRPr="00B26CA6">
        <w:t>eESPD</w:t>
      </w:r>
      <w:r w:rsidRPr="00B26CA6">
        <w:t>)</w:t>
      </w:r>
      <w:bookmarkEnd w:id="170"/>
      <w:bookmarkEnd w:id="171"/>
      <w:bookmarkEnd w:id="172"/>
    </w:p>
    <w:p w14:paraId="3FF627D5" w14:textId="5D9C0446" w:rsidR="00E05D5D" w:rsidRPr="00B26CA6" w:rsidRDefault="00E05D5D" w:rsidP="008A75EA">
      <w:pPr>
        <w:pStyle w:val="Naslov2"/>
      </w:pPr>
      <w:bookmarkStart w:id="174" w:name="_Toc18581030"/>
      <w:r w:rsidRPr="00B26CA6">
        <w:t xml:space="preserve">Navod da je gospodarski subjekt u ponudi obvezan dostaviti </w:t>
      </w:r>
      <w:r w:rsidR="008053A8" w:rsidRPr="00B26CA6">
        <w:t>e</w:t>
      </w:r>
      <w:r w:rsidR="00CB6918" w:rsidRPr="00B26CA6">
        <w:t>ESPD</w:t>
      </w:r>
      <w:r w:rsidRPr="00B26CA6">
        <w:t xml:space="preserve"> obrazac</w:t>
      </w:r>
      <w:r w:rsidR="002A32C1" w:rsidRPr="00B26CA6">
        <w:t xml:space="preserve"> kao preliminarni dokaz da ispunjava tražene kriterije za kvalitativni odabir gospodarskog subjekta</w:t>
      </w:r>
      <w:bookmarkEnd w:id="174"/>
    </w:p>
    <w:p w14:paraId="1FA08714" w14:textId="1E17B828" w:rsidR="00BD61D7" w:rsidRDefault="00E05D5D" w:rsidP="00746006">
      <w:pPr>
        <w:spacing w:line="276" w:lineRule="auto"/>
        <w:rPr>
          <w:rFonts w:asciiTheme="minorHAnsi" w:hAnsiTheme="minorHAnsi" w:cstheme="minorHAnsi"/>
          <w:lang w:eastAsia="en-GB"/>
        </w:rPr>
      </w:pPr>
      <w:r w:rsidRPr="00B26CA6">
        <w:rPr>
          <w:rFonts w:asciiTheme="minorHAnsi" w:hAnsiTheme="minorHAnsi" w:cstheme="minorHAnsi"/>
          <w:lang w:eastAsia="en-GB"/>
        </w:rPr>
        <w:t xml:space="preserve">U cilju dokazivanja da Ponuditelj nije u jednoj od situacija zbog koje se isključuje iz ovog postupka javne nabave, te u cilju dokazivanja ispunjavanja traženih kriterija za kvalitativni odabir gospodarskog subjekta, </w:t>
      </w:r>
      <w:r w:rsidR="00BD61D7" w:rsidRPr="00BD61D7">
        <w:rPr>
          <w:rFonts w:asciiTheme="minorHAnsi" w:hAnsiTheme="minorHAnsi" w:cstheme="minorHAnsi"/>
          <w:lang w:eastAsia="en-GB"/>
        </w:rPr>
        <w:t>gospodarski subjekt dostavlja Europsku jedinstvenu dokumentaciju o nabavi (European Single Procurement Document – ESPD) koja je kao zaseban dokument priložena u xml formatu u EOJN RH (dalje u tekstu eESPD)</w:t>
      </w:r>
      <w:r w:rsidRPr="00B26CA6">
        <w:rPr>
          <w:rFonts w:asciiTheme="minorHAnsi" w:hAnsiTheme="minorHAnsi" w:cstheme="minorHAnsi"/>
          <w:lang w:eastAsia="en-GB"/>
        </w:rPr>
        <w:t xml:space="preserve">. </w:t>
      </w:r>
    </w:p>
    <w:p w14:paraId="4D1256F5" w14:textId="68A632DB" w:rsidR="00E05D5D" w:rsidRPr="00B26CA6" w:rsidRDefault="00BD61D7" w:rsidP="00746006">
      <w:pPr>
        <w:spacing w:line="276" w:lineRule="auto"/>
        <w:rPr>
          <w:rFonts w:asciiTheme="minorHAnsi" w:hAnsiTheme="minorHAnsi" w:cstheme="minorHAnsi"/>
          <w:lang w:eastAsia="en-GB"/>
        </w:rPr>
      </w:pPr>
      <w:r>
        <w:rPr>
          <w:rFonts w:asciiTheme="minorHAnsi" w:hAnsiTheme="minorHAnsi" w:cstheme="minorHAnsi"/>
          <w:lang w:eastAsia="en-GB"/>
        </w:rPr>
        <w:t>e</w:t>
      </w:r>
      <w:r w:rsidR="00CB6918" w:rsidRPr="00B26CA6">
        <w:rPr>
          <w:rFonts w:asciiTheme="minorHAnsi" w:hAnsiTheme="minorHAnsi" w:cstheme="minorHAnsi"/>
          <w:lang w:eastAsia="en-GB"/>
        </w:rPr>
        <w:t>ESPD</w:t>
      </w:r>
      <w:r w:rsidR="00E05D5D" w:rsidRPr="00B26CA6">
        <w:rPr>
          <w:rFonts w:asciiTheme="minorHAnsi" w:hAnsiTheme="minorHAnsi" w:cstheme="minorHAnsi"/>
          <w:lang w:eastAsia="en-GB"/>
        </w:rPr>
        <w:t xml:space="preserve"> je ažurirana formalna izjava gospodarskog subjekta, koja služi kao preliminarni dokaz umjesto potvrda koje izdaju tijela javne vlasti ili treće strane, a kojima se potvrđuje da taj gospodarski subjekt ispunjava tražene kriterije za kvalitativni odabir gospodarskog subjekta, odnosno da:</w:t>
      </w:r>
    </w:p>
    <w:p w14:paraId="539EDDE7" w14:textId="6A95AE52" w:rsidR="00E05D5D" w:rsidRPr="00B26CA6" w:rsidRDefault="00E05D5D" w:rsidP="0084060F">
      <w:pPr>
        <w:pStyle w:val="Odlomakpopisa"/>
        <w:numPr>
          <w:ilvl w:val="0"/>
          <w:numId w:val="53"/>
        </w:numPr>
        <w:rPr>
          <w:rFonts w:asciiTheme="minorHAnsi" w:hAnsiTheme="minorHAnsi" w:cstheme="minorHAnsi"/>
          <w:lang w:eastAsia="en-GB"/>
        </w:rPr>
      </w:pPr>
      <w:r w:rsidRPr="00B26CA6">
        <w:rPr>
          <w:rFonts w:asciiTheme="minorHAnsi" w:hAnsiTheme="minorHAnsi" w:cstheme="minorHAnsi"/>
          <w:lang w:eastAsia="en-GB"/>
        </w:rPr>
        <w:t>nije u jednoj od situacija zbog koje se gospodarski subjekt isključuje iz postupka javne</w:t>
      </w:r>
      <w:r w:rsidR="001D3F93" w:rsidRPr="00B26CA6">
        <w:rPr>
          <w:rFonts w:asciiTheme="minorHAnsi" w:hAnsiTheme="minorHAnsi" w:cstheme="minorHAnsi"/>
          <w:lang w:eastAsia="en-GB"/>
        </w:rPr>
        <w:t xml:space="preserve"> </w:t>
      </w:r>
      <w:r w:rsidRPr="00B26CA6">
        <w:rPr>
          <w:rFonts w:asciiTheme="minorHAnsi" w:hAnsiTheme="minorHAnsi" w:cstheme="minorHAnsi"/>
          <w:lang w:eastAsia="en-GB"/>
        </w:rPr>
        <w:t>nabave (osnove za isključenje)</w:t>
      </w:r>
    </w:p>
    <w:p w14:paraId="10B3CC26" w14:textId="326DB4C1" w:rsidR="00E05D5D" w:rsidRPr="00B26CA6" w:rsidRDefault="00E05D5D" w:rsidP="0084060F">
      <w:pPr>
        <w:pStyle w:val="Odlomakpopisa"/>
        <w:numPr>
          <w:ilvl w:val="0"/>
          <w:numId w:val="53"/>
        </w:numPr>
        <w:rPr>
          <w:rFonts w:asciiTheme="minorHAnsi" w:hAnsiTheme="minorHAnsi" w:cstheme="minorHAnsi"/>
          <w:lang w:eastAsia="en-GB"/>
        </w:rPr>
      </w:pPr>
      <w:r w:rsidRPr="00B26CA6">
        <w:rPr>
          <w:rFonts w:asciiTheme="minorHAnsi" w:hAnsiTheme="minorHAnsi" w:cstheme="minorHAnsi"/>
          <w:lang w:eastAsia="en-GB"/>
        </w:rPr>
        <w:t>ispunjava tražene kriterije za odabir gospodarskog subjekta.</w:t>
      </w:r>
    </w:p>
    <w:p w14:paraId="1276AF26" w14:textId="2520881A" w:rsidR="00D94E5F" w:rsidRPr="00B26CA6" w:rsidRDefault="00624019" w:rsidP="008A75EA">
      <w:pPr>
        <w:pStyle w:val="Naslov2"/>
      </w:pPr>
      <w:bookmarkStart w:id="175" w:name="_Toc18581031"/>
      <w:r w:rsidRPr="00B26CA6">
        <w:t xml:space="preserve">upute za ispunjavanje </w:t>
      </w:r>
      <w:r w:rsidR="00CB6918" w:rsidRPr="00B26CA6">
        <w:t>eESPD</w:t>
      </w:r>
      <w:r w:rsidRPr="00B26CA6">
        <w:t xml:space="preserve"> obrasca</w:t>
      </w:r>
      <w:bookmarkEnd w:id="175"/>
    </w:p>
    <w:p w14:paraId="382D1916" w14:textId="4AF9F072" w:rsidR="008053A8" w:rsidRPr="00B26CA6" w:rsidRDefault="008053A8" w:rsidP="008053A8">
      <w:pPr>
        <w:ind w:right="284"/>
        <w:rPr>
          <w:rFonts w:asciiTheme="minorHAnsi" w:hAnsiTheme="minorHAnsi"/>
          <w:szCs w:val="20"/>
        </w:rPr>
      </w:pPr>
      <w:r w:rsidRPr="00B26CA6">
        <w:rPr>
          <w:rFonts w:asciiTheme="minorHAnsi" w:hAnsiTheme="minorHAnsi"/>
        </w:rPr>
        <w:t xml:space="preserve">Sukladno ZJN 2016 obvezna primjena eESPD je od 18. travnja 2018., pa su ponuditelji u obvezi kao sastavni dio ponude ispuniti i dostaviti eESPD obrazac. eESPD je elektronička verzija ESPD obrasca tj. verzija u obliku web-obrasca. eESPD obrazac kreira se i popunjava putem platforme Elektroničkog oglasnika javne nabave RH. </w:t>
      </w:r>
    </w:p>
    <w:p w14:paraId="613B0802" w14:textId="77777777" w:rsidR="008053A8" w:rsidRPr="00B26CA6" w:rsidRDefault="008053A8" w:rsidP="008053A8">
      <w:pPr>
        <w:ind w:right="284"/>
        <w:rPr>
          <w:rFonts w:asciiTheme="minorHAnsi" w:hAnsiTheme="minorHAnsi"/>
        </w:rPr>
      </w:pPr>
      <w:r w:rsidRPr="00B26CA6">
        <w:rPr>
          <w:rFonts w:asciiTheme="minorHAnsi" w:hAnsiTheme="minorHAnsi"/>
        </w:rPr>
        <w:t>Kreirani eESPD obrazac priložen je uz dokumentaciju o nabavi kao zasebni dokument (xml datoteka) u predviđeno mjesto za prilaganje eESPD obrasca. Nakon objave postupka javne nabave, ponuditelji preuzimaju eESPD obrazac (xml datoteku). Kroz modul „Popunjavanje eESPD obrasca“ u Elektroničkome oglasniku javne nabave RH ponuditelji prilažu preuzetu xml datoteku eESPD obrasca te definiraju svoje odgovore. Nakon što su napisani odgovori od strane ponuditelja, Elektronički oglasnik javne nabave RH generira ispunjeni eESPD obrazac (xml datoteku). Generiranu xml datoteku eESPD obrasca potrebno je lokalno spremiti na računalo. Generirani ispunjeni eESPD obrazac prilaže se kao zasebni dokument (xml datoteka) kao sastavni dio ponude. Generirani ispunjeni eESPD obrazac (xml datoteka) prilaže se u predviđeno mjesto za prilaganje ispunjenog eESPD obrasca.</w:t>
      </w:r>
    </w:p>
    <w:p w14:paraId="4AF352A0" w14:textId="77777777" w:rsidR="008053A8" w:rsidRPr="00B26CA6" w:rsidRDefault="008053A8" w:rsidP="008053A8">
      <w:pPr>
        <w:ind w:right="284"/>
        <w:rPr>
          <w:rFonts w:asciiTheme="minorHAnsi" w:hAnsiTheme="minorHAnsi"/>
        </w:rPr>
      </w:pPr>
      <w:r w:rsidRPr="00B26CA6">
        <w:rPr>
          <w:rFonts w:asciiTheme="minorHAnsi" w:hAnsiTheme="minorHAnsi"/>
        </w:rPr>
        <w:t>Upute za popunjavanje eESPD obrasca dostupne su na internetskoj stranici:</w:t>
      </w:r>
    </w:p>
    <w:p w14:paraId="1B7C6741" w14:textId="77777777" w:rsidR="008053A8" w:rsidRPr="00B26CA6" w:rsidRDefault="00BC25A2" w:rsidP="008053A8">
      <w:pPr>
        <w:ind w:right="284"/>
        <w:rPr>
          <w:rFonts w:asciiTheme="minorHAnsi" w:hAnsiTheme="minorHAnsi" w:cstheme="minorHAnsi"/>
          <w:color w:val="003399"/>
        </w:rPr>
      </w:pPr>
      <w:hyperlink r:id="rId21" w:history="1">
        <w:r w:rsidR="008053A8" w:rsidRPr="00B26CA6">
          <w:rPr>
            <w:rStyle w:val="Hiperveza"/>
            <w:rFonts w:asciiTheme="minorHAnsi" w:hAnsiTheme="minorHAnsi" w:cstheme="minorHAnsi"/>
          </w:rPr>
          <w:t>https://help.nn.hr/support/solutions/articles/12000043401--kreiranje-e-espd-odgovora-ponuditelji-natjecatelji</w:t>
        </w:r>
      </w:hyperlink>
    </w:p>
    <w:p w14:paraId="3A9E5066" w14:textId="77777777" w:rsidR="00560762" w:rsidRPr="00B26CA6" w:rsidRDefault="00560762" w:rsidP="00560762">
      <w:pPr>
        <w:autoSpaceDE w:val="0"/>
        <w:autoSpaceDN w:val="0"/>
        <w:adjustRightInd w:val="0"/>
        <w:rPr>
          <w:rFonts w:asciiTheme="minorHAnsi" w:hAnsiTheme="minorHAnsi" w:cstheme="minorHAnsi"/>
        </w:rPr>
      </w:pPr>
    </w:p>
    <w:p w14:paraId="6F76CCCF" w14:textId="455F8B66" w:rsidR="00CD15DA" w:rsidRPr="00B26CA6" w:rsidRDefault="00CB6918" w:rsidP="00746006">
      <w:pPr>
        <w:autoSpaceDE w:val="0"/>
        <w:autoSpaceDN w:val="0"/>
        <w:adjustRightInd w:val="0"/>
        <w:spacing w:line="276" w:lineRule="auto"/>
        <w:rPr>
          <w:rFonts w:asciiTheme="minorHAnsi" w:hAnsiTheme="minorHAnsi" w:cstheme="minorHAnsi"/>
          <w:szCs w:val="20"/>
        </w:rPr>
      </w:pPr>
      <w:bookmarkStart w:id="176" w:name="_Hlk525223607"/>
      <w:r w:rsidRPr="00B26CA6">
        <w:rPr>
          <w:rFonts w:asciiTheme="minorHAnsi" w:hAnsiTheme="minorHAnsi" w:cstheme="minorHAnsi"/>
          <w:b/>
          <w:szCs w:val="20"/>
        </w:rPr>
        <w:t>EESPD</w:t>
      </w:r>
      <w:r w:rsidR="00CD15DA" w:rsidRPr="00B26CA6">
        <w:rPr>
          <w:rFonts w:asciiTheme="minorHAnsi" w:hAnsiTheme="minorHAnsi" w:cstheme="minorHAnsi"/>
          <w:b/>
          <w:szCs w:val="20"/>
        </w:rPr>
        <w:t xml:space="preserve"> obrazac mora biti popunjen u</w:t>
      </w:r>
      <w:r w:rsidR="00DA1822" w:rsidRPr="00B26CA6">
        <w:rPr>
          <w:rFonts w:asciiTheme="minorHAnsi" w:hAnsiTheme="minorHAnsi" w:cstheme="minorHAnsi"/>
          <w:b/>
          <w:szCs w:val="20"/>
        </w:rPr>
        <w:t xml:space="preserve"> sljedećim dijelovima</w:t>
      </w:r>
      <w:r w:rsidR="00CD15DA" w:rsidRPr="00B26CA6">
        <w:rPr>
          <w:rFonts w:asciiTheme="minorHAnsi" w:hAnsiTheme="minorHAnsi" w:cstheme="minorHAnsi"/>
          <w:szCs w:val="20"/>
        </w:rPr>
        <w:t>:</w:t>
      </w:r>
    </w:p>
    <w:p w14:paraId="3B9C25D3" w14:textId="77777777" w:rsidR="00CD15DA" w:rsidRPr="00B26CA6" w:rsidRDefault="00CD15DA" w:rsidP="0084060F">
      <w:pPr>
        <w:numPr>
          <w:ilvl w:val="0"/>
          <w:numId w:val="40"/>
        </w:numPr>
        <w:autoSpaceDE w:val="0"/>
        <w:autoSpaceDN w:val="0"/>
        <w:adjustRightInd w:val="0"/>
        <w:spacing w:line="276" w:lineRule="auto"/>
        <w:rPr>
          <w:rFonts w:asciiTheme="minorHAnsi" w:hAnsiTheme="minorHAnsi" w:cstheme="minorHAnsi"/>
          <w:szCs w:val="20"/>
        </w:rPr>
      </w:pPr>
      <w:r w:rsidRPr="00B26CA6">
        <w:rPr>
          <w:rFonts w:asciiTheme="minorHAnsi" w:hAnsiTheme="minorHAnsi" w:cstheme="minorHAnsi"/>
          <w:b/>
          <w:szCs w:val="20"/>
        </w:rPr>
        <w:t>Dio I. Podaci o postupku nabave i javnom naručitelju ili naručitelju</w:t>
      </w:r>
    </w:p>
    <w:p w14:paraId="412CF909" w14:textId="77777777" w:rsidR="00CD15DA" w:rsidRPr="00B26CA6" w:rsidRDefault="00CD15DA" w:rsidP="0084060F">
      <w:pPr>
        <w:numPr>
          <w:ilvl w:val="0"/>
          <w:numId w:val="40"/>
        </w:numPr>
        <w:autoSpaceDE w:val="0"/>
        <w:autoSpaceDN w:val="0"/>
        <w:adjustRightInd w:val="0"/>
        <w:spacing w:line="276" w:lineRule="auto"/>
        <w:rPr>
          <w:rFonts w:asciiTheme="minorHAnsi" w:hAnsiTheme="minorHAnsi" w:cstheme="minorHAnsi"/>
          <w:szCs w:val="20"/>
        </w:rPr>
      </w:pPr>
      <w:r w:rsidRPr="00B26CA6">
        <w:rPr>
          <w:rFonts w:asciiTheme="minorHAnsi" w:hAnsiTheme="minorHAnsi" w:cstheme="minorHAnsi"/>
          <w:b/>
          <w:szCs w:val="20"/>
        </w:rPr>
        <w:t>Dio II. Podaci o gospodarskom subjektu</w:t>
      </w:r>
    </w:p>
    <w:p w14:paraId="755AAA81" w14:textId="77777777" w:rsidR="00CD15DA" w:rsidRPr="00B26CA6" w:rsidRDefault="00CD15DA" w:rsidP="0084060F">
      <w:pPr>
        <w:numPr>
          <w:ilvl w:val="0"/>
          <w:numId w:val="40"/>
        </w:numPr>
        <w:autoSpaceDE w:val="0"/>
        <w:autoSpaceDN w:val="0"/>
        <w:adjustRightInd w:val="0"/>
        <w:spacing w:line="276" w:lineRule="auto"/>
        <w:rPr>
          <w:rFonts w:asciiTheme="minorHAnsi" w:hAnsiTheme="minorHAnsi" w:cstheme="minorHAnsi"/>
          <w:b/>
          <w:szCs w:val="20"/>
        </w:rPr>
      </w:pPr>
      <w:r w:rsidRPr="00B26CA6">
        <w:rPr>
          <w:rFonts w:asciiTheme="minorHAnsi" w:hAnsiTheme="minorHAnsi" w:cstheme="minorHAnsi"/>
          <w:b/>
          <w:szCs w:val="20"/>
        </w:rPr>
        <w:t xml:space="preserve">Dio III. Osnove za isključenje </w:t>
      </w:r>
    </w:p>
    <w:p w14:paraId="324C07B5" w14:textId="3150EA2A" w:rsidR="00CD15DA" w:rsidRPr="00B26CA6" w:rsidRDefault="00CD15DA" w:rsidP="0084060F">
      <w:pPr>
        <w:numPr>
          <w:ilvl w:val="0"/>
          <w:numId w:val="34"/>
        </w:numPr>
        <w:autoSpaceDE w:val="0"/>
        <w:autoSpaceDN w:val="0"/>
        <w:adjustRightInd w:val="0"/>
        <w:spacing w:line="276" w:lineRule="auto"/>
        <w:rPr>
          <w:rFonts w:asciiTheme="minorHAnsi" w:hAnsiTheme="minorHAnsi" w:cstheme="minorHAnsi"/>
          <w:szCs w:val="20"/>
        </w:rPr>
      </w:pPr>
      <w:r w:rsidRPr="00B26CA6">
        <w:rPr>
          <w:rFonts w:asciiTheme="minorHAnsi" w:hAnsiTheme="minorHAnsi" w:cstheme="minorHAnsi"/>
          <w:szCs w:val="20"/>
        </w:rPr>
        <w:t>Odjeljak A: Osnove povezane s kaznenim presudama</w:t>
      </w:r>
      <w:r w:rsidR="00BD61D7">
        <w:rPr>
          <w:rFonts w:asciiTheme="minorHAnsi" w:hAnsiTheme="minorHAnsi" w:cstheme="minorHAnsi"/>
          <w:szCs w:val="20"/>
        </w:rPr>
        <w:t xml:space="preserve"> (sukladno točci </w:t>
      </w:r>
      <w:r w:rsidR="00BD61D7">
        <w:rPr>
          <w:rFonts w:asciiTheme="minorHAnsi" w:hAnsiTheme="minorHAnsi" w:cstheme="minorHAnsi"/>
          <w:szCs w:val="20"/>
        </w:rPr>
        <w:fldChar w:fldCharType="begin"/>
      </w:r>
      <w:r w:rsidR="00BD61D7">
        <w:rPr>
          <w:rFonts w:asciiTheme="minorHAnsi" w:hAnsiTheme="minorHAnsi" w:cstheme="minorHAnsi"/>
          <w:szCs w:val="20"/>
        </w:rPr>
        <w:instrText xml:space="preserve"> REF _Ref513456891 \r \h </w:instrText>
      </w:r>
      <w:r w:rsidR="00BD61D7">
        <w:rPr>
          <w:rFonts w:asciiTheme="minorHAnsi" w:hAnsiTheme="minorHAnsi" w:cstheme="minorHAnsi"/>
          <w:szCs w:val="20"/>
        </w:rPr>
      </w:r>
      <w:r w:rsidR="00BD61D7">
        <w:rPr>
          <w:rFonts w:asciiTheme="minorHAnsi" w:hAnsiTheme="minorHAnsi" w:cstheme="minorHAnsi"/>
          <w:szCs w:val="20"/>
        </w:rPr>
        <w:fldChar w:fldCharType="separate"/>
      </w:r>
      <w:r w:rsidR="00BD61D7">
        <w:rPr>
          <w:rFonts w:asciiTheme="minorHAnsi" w:hAnsiTheme="minorHAnsi" w:cstheme="minorHAnsi"/>
          <w:szCs w:val="20"/>
        </w:rPr>
        <w:t>3.1.1</w:t>
      </w:r>
      <w:r w:rsidR="00BD61D7">
        <w:rPr>
          <w:rFonts w:asciiTheme="minorHAnsi" w:hAnsiTheme="minorHAnsi" w:cstheme="minorHAnsi"/>
          <w:szCs w:val="20"/>
        </w:rPr>
        <w:fldChar w:fldCharType="end"/>
      </w:r>
      <w:r w:rsidR="00BD61D7">
        <w:rPr>
          <w:rFonts w:asciiTheme="minorHAnsi" w:hAnsiTheme="minorHAnsi" w:cstheme="minorHAnsi"/>
          <w:szCs w:val="20"/>
        </w:rPr>
        <w:t>. ove dokumentacije o nabavi)</w:t>
      </w:r>
    </w:p>
    <w:p w14:paraId="29D07383" w14:textId="267270B4" w:rsidR="00CD15DA" w:rsidRPr="00B26CA6" w:rsidRDefault="00CD15DA" w:rsidP="0084060F">
      <w:pPr>
        <w:numPr>
          <w:ilvl w:val="0"/>
          <w:numId w:val="34"/>
        </w:numPr>
        <w:autoSpaceDE w:val="0"/>
        <w:autoSpaceDN w:val="0"/>
        <w:adjustRightInd w:val="0"/>
        <w:spacing w:line="276" w:lineRule="auto"/>
        <w:rPr>
          <w:rFonts w:asciiTheme="minorHAnsi" w:hAnsiTheme="minorHAnsi" w:cstheme="minorHAnsi"/>
          <w:szCs w:val="20"/>
        </w:rPr>
      </w:pPr>
      <w:r w:rsidRPr="00B26CA6">
        <w:rPr>
          <w:rFonts w:asciiTheme="minorHAnsi" w:hAnsiTheme="minorHAnsi" w:cstheme="minorHAnsi"/>
          <w:szCs w:val="20"/>
        </w:rPr>
        <w:t>Odjeljak B: Osnove povezane s plaćanjem poreza ili doprinosa za socijalno osiguranje</w:t>
      </w:r>
      <w:r w:rsidR="00BD61D7">
        <w:rPr>
          <w:rFonts w:asciiTheme="minorHAnsi" w:hAnsiTheme="minorHAnsi" w:cstheme="minorHAnsi"/>
          <w:szCs w:val="20"/>
        </w:rPr>
        <w:t xml:space="preserve"> (sukladno točci </w:t>
      </w:r>
      <w:r w:rsidR="00BD61D7">
        <w:rPr>
          <w:rFonts w:asciiTheme="minorHAnsi" w:hAnsiTheme="minorHAnsi" w:cstheme="minorHAnsi"/>
          <w:szCs w:val="20"/>
        </w:rPr>
        <w:fldChar w:fldCharType="begin"/>
      </w:r>
      <w:r w:rsidR="00BD61D7">
        <w:rPr>
          <w:rFonts w:asciiTheme="minorHAnsi" w:hAnsiTheme="minorHAnsi" w:cstheme="minorHAnsi"/>
          <w:szCs w:val="20"/>
        </w:rPr>
        <w:instrText xml:space="preserve"> REF _Ref513456828 \r \h </w:instrText>
      </w:r>
      <w:r w:rsidR="00BD61D7">
        <w:rPr>
          <w:rFonts w:asciiTheme="minorHAnsi" w:hAnsiTheme="minorHAnsi" w:cstheme="minorHAnsi"/>
          <w:szCs w:val="20"/>
        </w:rPr>
      </w:r>
      <w:r w:rsidR="00BD61D7">
        <w:rPr>
          <w:rFonts w:asciiTheme="minorHAnsi" w:hAnsiTheme="minorHAnsi" w:cstheme="minorHAnsi"/>
          <w:szCs w:val="20"/>
        </w:rPr>
        <w:fldChar w:fldCharType="separate"/>
      </w:r>
      <w:r w:rsidR="00BD61D7">
        <w:rPr>
          <w:rFonts w:asciiTheme="minorHAnsi" w:hAnsiTheme="minorHAnsi" w:cstheme="minorHAnsi"/>
          <w:szCs w:val="20"/>
        </w:rPr>
        <w:t>3.1.2</w:t>
      </w:r>
      <w:r w:rsidR="00BD61D7">
        <w:rPr>
          <w:rFonts w:asciiTheme="minorHAnsi" w:hAnsiTheme="minorHAnsi" w:cstheme="minorHAnsi"/>
          <w:szCs w:val="20"/>
        </w:rPr>
        <w:fldChar w:fldCharType="end"/>
      </w:r>
      <w:r w:rsidR="00BD61D7">
        <w:rPr>
          <w:rFonts w:asciiTheme="minorHAnsi" w:hAnsiTheme="minorHAnsi" w:cstheme="minorHAnsi"/>
          <w:szCs w:val="20"/>
        </w:rPr>
        <w:t>. ove dokumentacije o nabavi)</w:t>
      </w:r>
    </w:p>
    <w:p w14:paraId="3CEC2A61" w14:textId="1B3C849D" w:rsidR="00CD15DA" w:rsidRPr="00B26CA6" w:rsidRDefault="00CD15DA" w:rsidP="0084060F">
      <w:pPr>
        <w:numPr>
          <w:ilvl w:val="0"/>
          <w:numId w:val="34"/>
        </w:numPr>
        <w:autoSpaceDE w:val="0"/>
        <w:autoSpaceDN w:val="0"/>
        <w:adjustRightInd w:val="0"/>
        <w:spacing w:line="276" w:lineRule="auto"/>
        <w:rPr>
          <w:rFonts w:asciiTheme="minorHAnsi" w:hAnsiTheme="minorHAnsi" w:cstheme="minorHAnsi"/>
          <w:szCs w:val="20"/>
        </w:rPr>
      </w:pPr>
      <w:r w:rsidRPr="00B26CA6">
        <w:rPr>
          <w:rFonts w:asciiTheme="minorHAnsi" w:hAnsiTheme="minorHAnsi" w:cstheme="minorHAnsi"/>
          <w:szCs w:val="20"/>
        </w:rPr>
        <w:lastRenderedPageBreak/>
        <w:t>Odjeljak C: Osnove povezane s insolventnošću, sukobima interesa ili poslovnim prekršajem: u dijelu koji se odnosi na gore navedenu osnovu za isključenje</w:t>
      </w:r>
      <w:r w:rsidR="00BD61D7">
        <w:rPr>
          <w:rFonts w:asciiTheme="minorHAnsi" w:hAnsiTheme="minorHAnsi" w:cstheme="minorHAnsi"/>
          <w:szCs w:val="20"/>
        </w:rPr>
        <w:t xml:space="preserve"> (sukladno točci </w:t>
      </w:r>
      <w:r w:rsidR="00BD61D7">
        <w:rPr>
          <w:rFonts w:asciiTheme="minorHAnsi" w:hAnsiTheme="minorHAnsi" w:cstheme="minorHAnsi"/>
          <w:szCs w:val="20"/>
        </w:rPr>
        <w:fldChar w:fldCharType="begin"/>
      </w:r>
      <w:r w:rsidR="00BD61D7">
        <w:rPr>
          <w:rFonts w:asciiTheme="minorHAnsi" w:hAnsiTheme="minorHAnsi" w:cstheme="minorHAnsi"/>
          <w:szCs w:val="20"/>
        </w:rPr>
        <w:instrText xml:space="preserve"> REF _Ref513457128 \r \h </w:instrText>
      </w:r>
      <w:r w:rsidR="00BD61D7">
        <w:rPr>
          <w:rFonts w:asciiTheme="minorHAnsi" w:hAnsiTheme="minorHAnsi" w:cstheme="minorHAnsi"/>
          <w:szCs w:val="20"/>
        </w:rPr>
      </w:r>
      <w:r w:rsidR="00BD61D7">
        <w:rPr>
          <w:rFonts w:asciiTheme="minorHAnsi" w:hAnsiTheme="minorHAnsi" w:cstheme="minorHAnsi"/>
          <w:szCs w:val="20"/>
        </w:rPr>
        <w:fldChar w:fldCharType="separate"/>
      </w:r>
      <w:r w:rsidR="00BD61D7">
        <w:rPr>
          <w:rFonts w:asciiTheme="minorHAnsi" w:hAnsiTheme="minorHAnsi" w:cstheme="minorHAnsi"/>
          <w:szCs w:val="20"/>
        </w:rPr>
        <w:t>3.2</w:t>
      </w:r>
      <w:r w:rsidR="00BD61D7">
        <w:rPr>
          <w:rFonts w:asciiTheme="minorHAnsi" w:hAnsiTheme="minorHAnsi" w:cstheme="minorHAnsi"/>
          <w:szCs w:val="20"/>
        </w:rPr>
        <w:fldChar w:fldCharType="end"/>
      </w:r>
      <w:r w:rsidR="00BD61D7">
        <w:rPr>
          <w:rFonts w:asciiTheme="minorHAnsi" w:hAnsiTheme="minorHAnsi" w:cstheme="minorHAnsi"/>
          <w:szCs w:val="20"/>
        </w:rPr>
        <w:t>. ove dokumentacije o nabavi)</w:t>
      </w:r>
    </w:p>
    <w:p w14:paraId="4B229125" w14:textId="77777777" w:rsidR="00CD15DA" w:rsidRPr="00B26CA6" w:rsidRDefault="00CD15DA" w:rsidP="0084060F">
      <w:pPr>
        <w:numPr>
          <w:ilvl w:val="0"/>
          <w:numId w:val="40"/>
        </w:numPr>
        <w:autoSpaceDE w:val="0"/>
        <w:autoSpaceDN w:val="0"/>
        <w:adjustRightInd w:val="0"/>
        <w:spacing w:line="276" w:lineRule="auto"/>
        <w:rPr>
          <w:rFonts w:asciiTheme="minorHAnsi" w:hAnsiTheme="minorHAnsi" w:cstheme="minorHAnsi"/>
          <w:b/>
          <w:szCs w:val="20"/>
        </w:rPr>
      </w:pPr>
      <w:r w:rsidRPr="00B26CA6">
        <w:rPr>
          <w:rFonts w:asciiTheme="minorHAnsi" w:hAnsiTheme="minorHAnsi" w:cstheme="minorHAnsi"/>
          <w:b/>
          <w:szCs w:val="20"/>
        </w:rPr>
        <w:t>Dio IV. Kriteriji za odabir:</w:t>
      </w:r>
    </w:p>
    <w:p w14:paraId="08272458" w14:textId="718A2D0A" w:rsidR="00CD15DA" w:rsidRPr="00B26CA6" w:rsidRDefault="00CD15DA" w:rsidP="0084060F">
      <w:pPr>
        <w:numPr>
          <w:ilvl w:val="0"/>
          <w:numId w:val="34"/>
        </w:numPr>
        <w:autoSpaceDE w:val="0"/>
        <w:autoSpaceDN w:val="0"/>
        <w:adjustRightInd w:val="0"/>
        <w:spacing w:line="276" w:lineRule="auto"/>
        <w:rPr>
          <w:rFonts w:asciiTheme="minorHAnsi" w:hAnsiTheme="minorHAnsi" w:cstheme="minorHAnsi"/>
          <w:szCs w:val="20"/>
        </w:rPr>
      </w:pPr>
      <w:r w:rsidRPr="00B26CA6">
        <w:rPr>
          <w:rFonts w:asciiTheme="minorHAnsi" w:hAnsiTheme="minorHAnsi" w:cstheme="minorHAnsi"/>
          <w:szCs w:val="20"/>
        </w:rPr>
        <w:t xml:space="preserve">Odjeljak A: Sposobnost za obavljanje profesionalne djelatnosti: </w:t>
      </w:r>
      <w:r w:rsidR="00BD61D7" w:rsidRPr="00BD61D7">
        <w:rPr>
          <w:rFonts w:asciiTheme="minorHAnsi" w:hAnsiTheme="minorHAnsi" w:cstheme="minorHAnsi"/>
          <w:szCs w:val="20"/>
        </w:rPr>
        <w:t xml:space="preserve"> </w:t>
      </w:r>
      <w:r w:rsidR="00BD61D7">
        <w:rPr>
          <w:rFonts w:asciiTheme="minorHAnsi" w:hAnsiTheme="minorHAnsi" w:cstheme="minorHAnsi"/>
          <w:szCs w:val="20"/>
        </w:rPr>
        <w:t xml:space="preserve">(sukladno točci </w:t>
      </w:r>
      <w:r w:rsidR="00BD61D7">
        <w:rPr>
          <w:rFonts w:asciiTheme="minorHAnsi" w:hAnsiTheme="minorHAnsi" w:cstheme="minorHAnsi"/>
          <w:szCs w:val="20"/>
        </w:rPr>
        <w:fldChar w:fldCharType="begin"/>
      </w:r>
      <w:r w:rsidR="00BD61D7">
        <w:rPr>
          <w:rFonts w:asciiTheme="minorHAnsi" w:hAnsiTheme="minorHAnsi" w:cstheme="minorHAnsi"/>
          <w:szCs w:val="20"/>
        </w:rPr>
        <w:instrText xml:space="preserve"> REF _Ref513457401 \r \h </w:instrText>
      </w:r>
      <w:r w:rsidR="00BD61D7">
        <w:rPr>
          <w:rFonts w:asciiTheme="minorHAnsi" w:hAnsiTheme="minorHAnsi" w:cstheme="minorHAnsi"/>
          <w:szCs w:val="20"/>
        </w:rPr>
      </w:r>
      <w:r w:rsidR="00BD61D7">
        <w:rPr>
          <w:rFonts w:asciiTheme="minorHAnsi" w:hAnsiTheme="minorHAnsi" w:cstheme="minorHAnsi"/>
          <w:szCs w:val="20"/>
        </w:rPr>
        <w:fldChar w:fldCharType="separate"/>
      </w:r>
      <w:r w:rsidR="00BD61D7">
        <w:rPr>
          <w:rFonts w:asciiTheme="minorHAnsi" w:hAnsiTheme="minorHAnsi" w:cstheme="minorHAnsi"/>
          <w:szCs w:val="20"/>
        </w:rPr>
        <w:t>4.1</w:t>
      </w:r>
      <w:r w:rsidR="00BD61D7">
        <w:rPr>
          <w:rFonts w:asciiTheme="minorHAnsi" w:hAnsiTheme="minorHAnsi" w:cstheme="minorHAnsi"/>
          <w:szCs w:val="20"/>
        </w:rPr>
        <w:fldChar w:fldCharType="end"/>
      </w:r>
      <w:r w:rsidR="00BD61D7">
        <w:rPr>
          <w:rFonts w:asciiTheme="minorHAnsi" w:hAnsiTheme="minorHAnsi" w:cstheme="minorHAnsi"/>
          <w:szCs w:val="20"/>
        </w:rPr>
        <w:t>. ove dokumentacije o nabavi)</w:t>
      </w:r>
    </w:p>
    <w:p w14:paraId="60A9E6A9" w14:textId="6452B80C" w:rsidR="00CD15DA" w:rsidRPr="00B26CA6" w:rsidRDefault="00CD15DA" w:rsidP="0084060F">
      <w:pPr>
        <w:numPr>
          <w:ilvl w:val="0"/>
          <w:numId w:val="34"/>
        </w:numPr>
        <w:autoSpaceDE w:val="0"/>
        <w:autoSpaceDN w:val="0"/>
        <w:adjustRightInd w:val="0"/>
        <w:spacing w:line="276" w:lineRule="auto"/>
        <w:rPr>
          <w:rFonts w:asciiTheme="minorHAnsi" w:hAnsiTheme="minorHAnsi" w:cstheme="minorHAnsi"/>
          <w:szCs w:val="20"/>
        </w:rPr>
      </w:pPr>
      <w:r w:rsidRPr="00B26CA6">
        <w:rPr>
          <w:rFonts w:asciiTheme="minorHAnsi" w:hAnsiTheme="minorHAnsi" w:cstheme="minorHAnsi"/>
          <w:szCs w:val="20"/>
        </w:rPr>
        <w:t xml:space="preserve">Odjeljak B: Ekonomska i financijska sposobnost: točka </w:t>
      </w:r>
      <w:r w:rsidR="00560762" w:rsidRPr="00B26CA6">
        <w:rPr>
          <w:rFonts w:asciiTheme="minorHAnsi" w:hAnsiTheme="minorHAnsi" w:cstheme="minorHAnsi"/>
          <w:szCs w:val="20"/>
        </w:rPr>
        <w:t>1a</w:t>
      </w:r>
      <w:r w:rsidR="006A7EB3" w:rsidRPr="00B26CA6">
        <w:rPr>
          <w:rFonts w:asciiTheme="minorHAnsi" w:hAnsiTheme="minorHAnsi" w:cstheme="minorHAnsi"/>
          <w:szCs w:val="20"/>
        </w:rPr>
        <w:t>)</w:t>
      </w:r>
      <w:r w:rsidR="00DD250A" w:rsidRPr="00B26CA6">
        <w:rPr>
          <w:rFonts w:asciiTheme="minorHAnsi" w:hAnsiTheme="minorHAnsi" w:cstheme="minorHAnsi"/>
          <w:szCs w:val="20"/>
        </w:rPr>
        <w:t xml:space="preserve"> i točka 3) ako je </w:t>
      </w:r>
      <w:r w:rsidR="009D21BD" w:rsidRPr="00B26CA6">
        <w:rPr>
          <w:rFonts w:asciiTheme="minorHAnsi" w:hAnsiTheme="minorHAnsi" w:cstheme="minorHAnsi"/>
          <w:szCs w:val="20"/>
        </w:rPr>
        <w:t>primjenjivo</w:t>
      </w:r>
      <w:r w:rsidR="00BD61D7">
        <w:rPr>
          <w:rFonts w:asciiTheme="minorHAnsi" w:hAnsiTheme="minorHAnsi" w:cstheme="minorHAnsi"/>
          <w:szCs w:val="20"/>
        </w:rPr>
        <w:t xml:space="preserve"> (sukladno točci </w:t>
      </w:r>
      <w:r w:rsidR="00BD61D7">
        <w:rPr>
          <w:rFonts w:asciiTheme="minorHAnsi" w:hAnsiTheme="minorHAnsi" w:cstheme="minorHAnsi"/>
          <w:szCs w:val="20"/>
        </w:rPr>
        <w:fldChar w:fldCharType="begin"/>
      </w:r>
      <w:r w:rsidR="00BD61D7">
        <w:rPr>
          <w:rFonts w:asciiTheme="minorHAnsi" w:hAnsiTheme="minorHAnsi" w:cstheme="minorHAnsi"/>
          <w:szCs w:val="20"/>
        </w:rPr>
        <w:instrText xml:space="preserve"> REF _Ref513457641 \r \h </w:instrText>
      </w:r>
      <w:r w:rsidR="00BD61D7">
        <w:rPr>
          <w:rFonts w:asciiTheme="minorHAnsi" w:hAnsiTheme="minorHAnsi" w:cstheme="minorHAnsi"/>
          <w:szCs w:val="20"/>
        </w:rPr>
      </w:r>
      <w:r w:rsidR="00BD61D7">
        <w:rPr>
          <w:rFonts w:asciiTheme="minorHAnsi" w:hAnsiTheme="minorHAnsi" w:cstheme="minorHAnsi"/>
          <w:szCs w:val="20"/>
        </w:rPr>
        <w:fldChar w:fldCharType="separate"/>
      </w:r>
      <w:r w:rsidR="00BD61D7">
        <w:rPr>
          <w:rFonts w:asciiTheme="minorHAnsi" w:hAnsiTheme="minorHAnsi" w:cstheme="minorHAnsi"/>
          <w:szCs w:val="20"/>
        </w:rPr>
        <w:t>4.2</w:t>
      </w:r>
      <w:r w:rsidR="00BD61D7">
        <w:rPr>
          <w:rFonts w:asciiTheme="minorHAnsi" w:hAnsiTheme="minorHAnsi" w:cstheme="minorHAnsi"/>
          <w:szCs w:val="20"/>
        </w:rPr>
        <w:fldChar w:fldCharType="end"/>
      </w:r>
      <w:r w:rsidR="00BD61D7">
        <w:rPr>
          <w:rFonts w:asciiTheme="minorHAnsi" w:hAnsiTheme="minorHAnsi" w:cstheme="minorHAnsi"/>
          <w:szCs w:val="20"/>
        </w:rPr>
        <w:t>. ove dokumentacije o nabavi)</w:t>
      </w:r>
    </w:p>
    <w:p w14:paraId="7102BF0D" w14:textId="2240E200" w:rsidR="00CD15DA" w:rsidRDefault="00CD15DA" w:rsidP="0084060F">
      <w:pPr>
        <w:numPr>
          <w:ilvl w:val="0"/>
          <w:numId w:val="34"/>
        </w:numPr>
        <w:autoSpaceDE w:val="0"/>
        <w:autoSpaceDN w:val="0"/>
        <w:adjustRightInd w:val="0"/>
        <w:spacing w:line="276" w:lineRule="auto"/>
        <w:rPr>
          <w:rFonts w:asciiTheme="minorHAnsi" w:hAnsiTheme="minorHAnsi" w:cstheme="minorHAnsi"/>
          <w:szCs w:val="20"/>
        </w:rPr>
      </w:pPr>
      <w:r w:rsidRPr="00B26CA6">
        <w:rPr>
          <w:rFonts w:asciiTheme="minorHAnsi" w:hAnsiTheme="minorHAnsi" w:cstheme="minorHAnsi"/>
          <w:szCs w:val="20"/>
        </w:rPr>
        <w:t xml:space="preserve">Odjeljak C: Tehnička i stručna sposobnost: </w:t>
      </w:r>
      <w:r w:rsidR="006A7EB3" w:rsidRPr="00B26CA6">
        <w:rPr>
          <w:rFonts w:asciiTheme="minorHAnsi" w:hAnsiTheme="minorHAnsi" w:cstheme="minorHAnsi"/>
          <w:szCs w:val="20"/>
        </w:rPr>
        <w:t>točka 1a),</w:t>
      </w:r>
      <w:r w:rsidR="00E05D5D" w:rsidRPr="00B26CA6">
        <w:rPr>
          <w:rFonts w:asciiTheme="minorHAnsi" w:hAnsiTheme="minorHAnsi" w:cstheme="minorHAnsi"/>
          <w:szCs w:val="20"/>
        </w:rPr>
        <w:t xml:space="preserve"> točka 2), točka 6a)</w:t>
      </w:r>
      <w:r w:rsidR="0083112A">
        <w:rPr>
          <w:rFonts w:asciiTheme="minorHAnsi" w:hAnsiTheme="minorHAnsi" w:cstheme="minorHAnsi"/>
          <w:szCs w:val="20"/>
        </w:rPr>
        <w:t>, točka 9)</w:t>
      </w:r>
      <w:r w:rsidRPr="00B26CA6">
        <w:rPr>
          <w:rFonts w:asciiTheme="minorHAnsi" w:hAnsiTheme="minorHAnsi" w:cstheme="minorHAnsi"/>
          <w:szCs w:val="20"/>
        </w:rPr>
        <w:t xml:space="preserve"> </w:t>
      </w:r>
      <w:r w:rsidR="00DD250A" w:rsidRPr="00B26CA6">
        <w:rPr>
          <w:rFonts w:asciiTheme="minorHAnsi" w:hAnsiTheme="minorHAnsi" w:cstheme="minorHAnsi"/>
          <w:szCs w:val="20"/>
        </w:rPr>
        <w:t>i točka 10) ako je primjenjivo</w:t>
      </w:r>
      <w:r w:rsidR="00BD61D7">
        <w:rPr>
          <w:rFonts w:asciiTheme="minorHAnsi" w:hAnsiTheme="minorHAnsi" w:cstheme="minorHAnsi"/>
          <w:szCs w:val="20"/>
        </w:rPr>
        <w:t xml:space="preserve"> (sukladno točci </w:t>
      </w:r>
      <w:r w:rsidR="00BD61D7">
        <w:rPr>
          <w:rFonts w:asciiTheme="minorHAnsi" w:hAnsiTheme="minorHAnsi" w:cstheme="minorHAnsi"/>
          <w:szCs w:val="20"/>
        </w:rPr>
        <w:fldChar w:fldCharType="begin"/>
      </w:r>
      <w:r w:rsidR="00BD61D7">
        <w:rPr>
          <w:rFonts w:asciiTheme="minorHAnsi" w:hAnsiTheme="minorHAnsi" w:cstheme="minorHAnsi"/>
          <w:szCs w:val="20"/>
        </w:rPr>
        <w:instrText xml:space="preserve"> REF _Ref494267723 \r \h </w:instrText>
      </w:r>
      <w:r w:rsidR="00BD61D7">
        <w:rPr>
          <w:rFonts w:asciiTheme="minorHAnsi" w:hAnsiTheme="minorHAnsi" w:cstheme="minorHAnsi"/>
          <w:szCs w:val="20"/>
        </w:rPr>
      </w:r>
      <w:r w:rsidR="00BD61D7">
        <w:rPr>
          <w:rFonts w:asciiTheme="minorHAnsi" w:hAnsiTheme="minorHAnsi" w:cstheme="minorHAnsi"/>
          <w:szCs w:val="20"/>
        </w:rPr>
        <w:fldChar w:fldCharType="separate"/>
      </w:r>
      <w:r w:rsidR="00BD61D7">
        <w:rPr>
          <w:rFonts w:asciiTheme="minorHAnsi" w:hAnsiTheme="minorHAnsi" w:cstheme="minorHAnsi"/>
          <w:szCs w:val="20"/>
        </w:rPr>
        <w:t>4.3</w:t>
      </w:r>
      <w:r w:rsidR="00BD61D7">
        <w:rPr>
          <w:rFonts w:asciiTheme="minorHAnsi" w:hAnsiTheme="minorHAnsi" w:cstheme="minorHAnsi"/>
          <w:szCs w:val="20"/>
        </w:rPr>
        <w:fldChar w:fldCharType="end"/>
      </w:r>
      <w:r w:rsidR="00BD61D7">
        <w:rPr>
          <w:rFonts w:asciiTheme="minorHAnsi" w:hAnsiTheme="minorHAnsi" w:cstheme="minorHAnsi"/>
          <w:szCs w:val="20"/>
        </w:rPr>
        <w:t>. ove dokumentacije o nabavi)</w:t>
      </w:r>
    </w:p>
    <w:p w14:paraId="2E2AE24F" w14:textId="295B308D" w:rsidR="008233E1" w:rsidRPr="00B26CA6" w:rsidRDefault="008233E1" w:rsidP="0084060F">
      <w:pPr>
        <w:numPr>
          <w:ilvl w:val="0"/>
          <w:numId w:val="34"/>
        </w:numPr>
        <w:autoSpaceDE w:val="0"/>
        <w:autoSpaceDN w:val="0"/>
        <w:adjustRightInd w:val="0"/>
        <w:spacing w:line="276" w:lineRule="auto"/>
        <w:rPr>
          <w:rFonts w:asciiTheme="minorHAnsi" w:hAnsiTheme="minorHAnsi" w:cstheme="minorHAnsi"/>
          <w:szCs w:val="20"/>
        </w:rPr>
      </w:pPr>
      <w:r>
        <w:rPr>
          <w:rFonts w:asciiTheme="minorHAnsi" w:hAnsiTheme="minorHAnsi" w:cstheme="minorHAnsi"/>
          <w:szCs w:val="20"/>
        </w:rPr>
        <w:t xml:space="preserve">Odjeljak D: </w:t>
      </w:r>
      <w:r w:rsidRPr="008233E1">
        <w:rPr>
          <w:rFonts w:asciiTheme="minorHAnsi" w:hAnsiTheme="minorHAnsi" w:cstheme="minorHAnsi"/>
          <w:szCs w:val="20"/>
        </w:rPr>
        <w:t>Sustavi za osiguravanje kvalitete i norme upravljanja okolišem</w:t>
      </w:r>
      <w:r>
        <w:rPr>
          <w:rFonts w:asciiTheme="minorHAnsi" w:hAnsiTheme="minorHAnsi" w:cstheme="minorHAnsi"/>
          <w:szCs w:val="20"/>
        </w:rPr>
        <w:t xml:space="preserve"> (sukladno točci </w:t>
      </w:r>
      <w:r>
        <w:rPr>
          <w:rFonts w:asciiTheme="minorHAnsi" w:hAnsiTheme="minorHAnsi" w:cstheme="minorHAnsi"/>
          <w:szCs w:val="20"/>
        </w:rPr>
        <w:fldChar w:fldCharType="begin"/>
      </w:r>
      <w:r>
        <w:rPr>
          <w:rFonts w:asciiTheme="minorHAnsi" w:hAnsiTheme="minorHAnsi" w:cstheme="minorHAnsi"/>
          <w:szCs w:val="20"/>
        </w:rPr>
        <w:instrText xml:space="preserve"> REF _Ref16103358 \r \h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t>7.3</w:t>
      </w:r>
      <w:r>
        <w:rPr>
          <w:rFonts w:asciiTheme="minorHAnsi" w:hAnsiTheme="minorHAnsi" w:cstheme="minorHAnsi"/>
          <w:szCs w:val="20"/>
        </w:rPr>
        <w:fldChar w:fldCharType="end"/>
      </w:r>
      <w:r>
        <w:rPr>
          <w:rFonts w:asciiTheme="minorHAnsi" w:hAnsiTheme="minorHAnsi" w:cstheme="minorHAnsi"/>
          <w:szCs w:val="20"/>
        </w:rPr>
        <w:t xml:space="preserve"> ove dokumentacije o nabavi)</w:t>
      </w:r>
    </w:p>
    <w:bookmarkEnd w:id="176"/>
    <w:p w14:paraId="6AFFF37B" w14:textId="081ED327" w:rsidR="00CD15DA" w:rsidRPr="00B26CA6" w:rsidRDefault="00CD15DA" w:rsidP="00746006">
      <w:pPr>
        <w:spacing w:line="276" w:lineRule="auto"/>
        <w:rPr>
          <w:rFonts w:asciiTheme="minorHAnsi" w:hAnsiTheme="minorHAnsi" w:cstheme="minorHAnsi"/>
        </w:rPr>
      </w:pPr>
      <w:r w:rsidRPr="00B26CA6">
        <w:rPr>
          <w:rFonts w:asciiTheme="minorHAnsi" w:hAnsiTheme="minorHAnsi" w:cstheme="minorHAnsi"/>
        </w:rPr>
        <w:t xml:space="preserve">Gospodarski subjekt koji sudjeluje </w:t>
      </w:r>
      <w:r w:rsidRPr="00B26CA6">
        <w:rPr>
          <w:rFonts w:asciiTheme="minorHAnsi" w:hAnsiTheme="minorHAnsi" w:cstheme="minorHAnsi"/>
          <w:bCs/>
        </w:rPr>
        <w:t>sam</w:t>
      </w:r>
      <w:r w:rsidRPr="00B26CA6">
        <w:rPr>
          <w:rFonts w:asciiTheme="minorHAnsi" w:hAnsiTheme="minorHAnsi" w:cstheme="minorHAnsi"/>
        </w:rPr>
        <w:t xml:space="preserve"> i </w:t>
      </w:r>
      <w:r w:rsidRPr="00B26CA6">
        <w:rPr>
          <w:rFonts w:asciiTheme="minorHAnsi" w:hAnsiTheme="minorHAnsi" w:cstheme="minorHAnsi"/>
          <w:bCs/>
        </w:rPr>
        <w:t>ne oslanja se</w:t>
      </w:r>
      <w:r w:rsidRPr="00B26CA6">
        <w:rPr>
          <w:rFonts w:asciiTheme="minorHAnsi" w:hAnsiTheme="minorHAnsi" w:cstheme="minorHAnsi"/>
        </w:rPr>
        <w:t xml:space="preserve"> na sposobnosti drugih subjekata kako bi ispunio kriterije za odabir dužan je ispuniti </w:t>
      </w:r>
      <w:r w:rsidRPr="00B26CA6">
        <w:rPr>
          <w:rFonts w:asciiTheme="minorHAnsi" w:hAnsiTheme="minorHAnsi" w:cstheme="minorHAnsi"/>
          <w:bCs/>
        </w:rPr>
        <w:t>jedan</w:t>
      </w:r>
      <w:r w:rsidRPr="00B26CA6">
        <w:rPr>
          <w:rFonts w:asciiTheme="minorHAnsi" w:hAnsiTheme="minorHAnsi" w:cstheme="minorHAnsi"/>
        </w:rPr>
        <w:t xml:space="preserve"> </w:t>
      </w:r>
      <w:r w:rsidR="00C82B07" w:rsidRPr="00B26CA6">
        <w:rPr>
          <w:rFonts w:asciiTheme="minorHAnsi" w:hAnsiTheme="minorHAnsi" w:cstheme="minorHAnsi"/>
        </w:rPr>
        <w:t>eESPD</w:t>
      </w:r>
      <w:r w:rsidRPr="00B26CA6">
        <w:rPr>
          <w:rFonts w:asciiTheme="minorHAnsi" w:hAnsiTheme="minorHAnsi" w:cstheme="minorHAnsi"/>
        </w:rPr>
        <w:t>.</w:t>
      </w:r>
    </w:p>
    <w:p w14:paraId="782C9DFB" w14:textId="4033F8FA" w:rsidR="00DA1822" w:rsidRPr="00B26CA6" w:rsidRDefault="00CD15DA" w:rsidP="00746006">
      <w:pPr>
        <w:spacing w:line="276" w:lineRule="auto"/>
        <w:rPr>
          <w:rFonts w:asciiTheme="minorHAnsi" w:hAnsiTheme="minorHAnsi" w:cstheme="minorHAnsi"/>
        </w:rPr>
      </w:pPr>
      <w:r w:rsidRPr="00B26CA6">
        <w:rPr>
          <w:rFonts w:asciiTheme="minorHAnsi" w:hAnsiTheme="minorHAnsi" w:cstheme="minorHAnsi"/>
        </w:rPr>
        <w:t xml:space="preserve">Gospodarski subjekt koji sudjeluje sam, ali se oslanja na sposobnosti drugog subjekta </w:t>
      </w:r>
      <w:r w:rsidR="00DA1822" w:rsidRPr="00B26CA6">
        <w:rPr>
          <w:rFonts w:asciiTheme="minorHAnsi" w:hAnsiTheme="minorHAnsi" w:cstheme="minorHAnsi"/>
        </w:rPr>
        <w:t>(vrijedi i za podugovaratelja</w:t>
      </w:r>
      <w:r w:rsidR="00DD250A" w:rsidRPr="00B26CA6">
        <w:rPr>
          <w:rFonts w:asciiTheme="minorHAnsi" w:hAnsiTheme="minorHAnsi" w:cstheme="minorHAnsi"/>
        </w:rPr>
        <w:t xml:space="preserve"> </w:t>
      </w:r>
      <w:r w:rsidR="00DA1822" w:rsidRPr="00B26CA6">
        <w:rPr>
          <w:rFonts w:asciiTheme="minorHAnsi" w:hAnsiTheme="minorHAnsi" w:cstheme="minorHAnsi"/>
        </w:rPr>
        <w:t>ako se oslanja na sposobnost podugovaratelja) podatke o navedenom subjektu navodi Dijelu</w:t>
      </w:r>
      <w:r w:rsidRPr="00B26CA6">
        <w:rPr>
          <w:rFonts w:asciiTheme="minorHAnsi" w:hAnsiTheme="minorHAnsi" w:cstheme="minorHAnsi"/>
        </w:rPr>
        <w:t xml:space="preserve"> II., Odjeljak C) </w:t>
      </w:r>
      <w:r w:rsidR="00DA1822" w:rsidRPr="00B26CA6">
        <w:rPr>
          <w:rFonts w:asciiTheme="minorHAnsi" w:hAnsiTheme="minorHAnsi" w:cstheme="minorHAnsi"/>
        </w:rPr>
        <w:t xml:space="preserve">te u ponudi dostavlja (uz vlastiti) i zasebni </w:t>
      </w:r>
      <w:r w:rsidR="00C82B07" w:rsidRPr="00B26CA6">
        <w:rPr>
          <w:rFonts w:asciiTheme="minorHAnsi" w:hAnsiTheme="minorHAnsi" w:cstheme="minorHAnsi"/>
        </w:rPr>
        <w:t xml:space="preserve">eESPD </w:t>
      </w:r>
      <w:r w:rsidR="00DA1822" w:rsidRPr="00B26CA6">
        <w:rPr>
          <w:rFonts w:asciiTheme="minorHAnsi" w:hAnsiTheme="minorHAnsi" w:cstheme="minorHAnsi"/>
        </w:rPr>
        <w:t>obrazac kojim se</w:t>
      </w:r>
      <w:r w:rsidR="00DD250A" w:rsidRPr="00B26CA6">
        <w:rPr>
          <w:rFonts w:asciiTheme="minorHAnsi" w:hAnsiTheme="minorHAnsi" w:cstheme="minorHAnsi"/>
        </w:rPr>
        <w:t xml:space="preserve"> </w:t>
      </w:r>
      <w:r w:rsidR="00DA1822" w:rsidRPr="00B26CA6">
        <w:rPr>
          <w:rFonts w:asciiTheme="minorHAnsi" w:hAnsiTheme="minorHAnsi" w:cstheme="minorHAnsi"/>
        </w:rPr>
        <w:t>potvrđuje da taj gospodarski subjekt:</w:t>
      </w:r>
    </w:p>
    <w:p w14:paraId="62B5A064" w14:textId="37A517F6" w:rsidR="00DA1822" w:rsidRPr="00B26CA6" w:rsidRDefault="00DA1822" w:rsidP="00175BE4">
      <w:pPr>
        <w:pStyle w:val="Odlomakpopisa"/>
        <w:numPr>
          <w:ilvl w:val="0"/>
          <w:numId w:val="55"/>
        </w:numPr>
        <w:rPr>
          <w:rFonts w:asciiTheme="minorHAnsi" w:hAnsiTheme="minorHAnsi" w:cstheme="minorHAnsi"/>
        </w:rPr>
      </w:pPr>
      <w:r w:rsidRPr="00B26CA6">
        <w:rPr>
          <w:rFonts w:asciiTheme="minorHAnsi" w:hAnsiTheme="minorHAnsi" w:cstheme="minorHAnsi"/>
        </w:rPr>
        <w:t xml:space="preserve">nije u jednoj od situacija zbog koje se gospodarski subjekt isključuje iz postupka javne nabave (osnove za isključenje) sukladno </w:t>
      </w:r>
      <w:r w:rsidR="001D3F93" w:rsidRPr="00B26CA6">
        <w:rPr>
          <w:rFonts w:asciiTheme="minorHAnsi" w:hAnsiTheme="minorHAnsi" w:cstheme="minorHAnsi"/>
        </w:rPr>
        <w:t xml:space="preserve">točki </w:t>
      </w:r>
      <w:r w:rsidR="00CB6918" w:rsidRPr="00B26CA6">
        <w:rPr>
          <w:rFonts w:asciiTheme="minorHAnsi" w:hAnsiTheme="minorHAnsi" w:cstheme="minorHAnsi"/>
          <w:bCs/>
        </w:rPr>
        <w:fldChar w:fldCharType="begin"/>
      </w:r>
      <w:r w:rsidR="00CB6918" w:rsidRPr="00B26CA6">
        <w:rPr>
          <w:rFonts w:asciiTheme="minorHAnsi" w:hAnsiTheme="minorHAnsi" w:cstheme="minorHAnsi"/>
          <w:bCs/>
        </w:rPr>
        <w:instrText xml:space="preserve"> REF _Ref513457596 \r </w:instrText>
      </w:r>
      <w:r w:rsidR="00CB6918" w:rsidRPr="00B26CA6">
        <w:rPr>
          <w:rFonts w:asciiTheme="minorHAnsi" w:hAnsiTheme="minorHAnsi" w:cstheme="minorHAnsi"/>
          <w:bCs/>
        </w:rPr>
        <w:fldChar w:fldCharType="separate"/>
      </w:r>
      <w:r w:rsidR="001A481B">
        <w:rPr>
          <w:rFonts w:asciiTheme="minorHAnsi" w:hAnsiTheme="minorHAnsi" w:cstheme="minorHAnsi"/>
          <w:bCs/>
        </w:rPr>
        <w:t>3.1</w:t>
      </w:r>
      <w:r w:rsidR="00CB6918" w:rsidRPr="00B26CA6">
        <w:rPr>
          <w:rFonts w:asciiTheme="minorHAnsi" w:hAnsiTheme="minorHAnsi" w:cstheme="minorHAnsi"/>
          <w:bCs/>
        </w:rPr>
        <w:fldChar w:fldCharType="end"/>
      </w:r>
      <w:r w:rsidR="00CB6918" w:rsidRPr="00B26CA6">
        <w:rPr>
          <w:rFonts w:asciiTheme="minorHAnsi" w:hAnsiTheme="minorHAnsi" w:cstheme="minorHAnsi"/>
        </w:rPr>
        <w:t xml:space="preserve">. i </w:t>
      </w:r>
      <w:r w:rsidR="00CB6918" w:rsidRPr="00B26CA6">
        <w:rPr>
          <w:rFonts w:asciiTheme="minorHAnsi" w:hAnsiTheme="minorHAnsi" w:cstheme="minorHAnsi"/>
        </w:rPr>
        <w:fldChar w:fldCharType="begin"/>
      </w:r>
      <w:r w:rsidR="00CB6918" w:rsidRPr="00B26CA6">
        <w:rPr>
          <w:rFonts w:asciiTheme="minorHAnsi" w:hAnsiTheme="minorHAnsi" w:cstheme="minorHAnsi"/>
        </w:rPr>
        <w:instrText xml:space="preserve"> REF _Ref513457605 \r </w:instrText>
      </w:r>
      <w:r w:rsidR="00CB6918" w:rsidRPr="00B26CA6">
        <w:rPr>
          <w:rFonts w:asciiTheme="minorHAnsi" w:hAnsiTheme="minorHAnsi" w:cstheme="minorHAnsi"/>
        </w:rPr>
        <w:fldChar w:fldCharType="separate"/>
      </w:r>
      <w:r w:rsidR="001A481B">
        <w:rPr>
          <w:rFonts w:asciiTheme="minorHAnsi" w:hAnsiTheme="minorHAnsi" w:cstheme="minorHAnsi"/>
        </w:rPr>
        <w:t>3.2</w:t>
      </w:r>
      <w:r w:rsidR="00CB6918" w:rsidRPr="00B26CA6">
        <w:rPr>
          <w:rFonts w:asciiTheme="minorHAnsi" w:hAnsiTheme="minorHAnsi" w:cstheme="minorHAnsi"/>
        </w:rPr>
        <w:fldChar w:fldCharType="end"/>
      </w:r>
      <w:r w:rsidR="00CB6918" w:rsidRPr="00B26CA6">
        <w:rPr>
          <w:rFonts w:asciiTheme="minorHAnsi" w:hAnsiTheme="minorHAnsi" w:cstheme="minorHAnsi"/>
        </w:rPr>
        <w:t xml:space="preserve">. </w:t>
      </w:r>
      <w:r w:rsidR="000D267C" w:rsidRPr="00B26CA6">
        <w:rPr>
          <w:rFonts w:asciiTheme="minorHAnsi" w:hAnsiTheme="minorHAnsi" w:cstheme="minorHAnsi"/>
        </w:rPr>
        <w:t xml:space="preserve">ove dokumentacije o nabavi </w:t>
      </w:r>
      <w:r w:rsidRPr="00B26CA6">
        <w:rPr>
          <w:rFonts w:asciiTheme="minorHAnsi" w:hAnsiTheme="minorHAnsi" w:cstheme="minorHAnsi"/>
        </w:rPr>
        <w:t>i da</w:t>
      </w:r>
    </w:p>
    <w:p w14:paraId="6CD7000E" w14:textId="77777777" w:rsidR="00DA1822" w:rsidRPr="00B26CA6" w:rsidRDefault="00DA1822" w:rsidP="0084060F">
      <w:pPr>
        <w:pStyle w:val="Odlomakpopisa"/>
        <w:numPr>
          <w:ilvl w:val="0"/>
          <w:numId w:val="55"/>
        </w:numPr>
        <w:rPr>
          <w:rFonts w:asciiTheme="minorHAnsi" w:hAnsiTheme="minorHAnsi" w:cstheme="minorHAnsi"/>
        </w:rPr>
      </w:pPr>
      <w:r w:rsidRPr="00B26CA6">
        <w:rPr>
          <w:rFonts w:asciiTheme="minorHAnsi" w:hAnsiTheme="minorHAnsi" w:cstheme="minorHAnsi"/>
        </w:rPr>
        <w:t>ispunjava kriterije za odabir gospodarskog subjekta – tj. za one točke ili uvjete iz dokumentacije o nabavi za čije se dokazivanje ponuditelj oslonio na drugog subjekta.</w:t>
      </w:r>
    </w:p>
    <w:p w14:paraId="0F2A103A" w14:textId="3DCD5F52" w:rsidR="00A775C5" w:rsidRPr="00B26CA6" w:rsidRDefault="00CD15DA" w:rsidP="00746006">
      <w:pPr>
        <w:spacing w:line="276" w:lineRule="auto"/>
        <w:rPr>
          <w:rFonts w:asciiTheme="minorHAnsi" w:hAnsiTheme="minorHAnsi" w:cstheme="minorHAnsi"/>
        </w:rPr>
      </w:pPr>
      <w:r w:rsidRPr="00B26CA6">
        <w:rPr>
          <w:rFonts w:asciiTheme="minorHAnsi" w:hAnsiTheme="minorHAnsi" w:cstheme="minorHAnsi"/>
        </w:rPr>
        <w:t>Gospodarski subjekt koji namjerava dati bilo koji dio ugovora u podugovor trećim osobama</w:t>
      </w:r>
      <w:r w:rsidR="001D3F93" w:rsidRPr="00B26CA6">
        <w:rPr>
          <w:rFonts w:asciiTheme="minorHAnsi" w:hAnsiTheme="minorHAnsi" w:cstheme="minorHAnsi"/>
        </w:rPr>
        <w:t xml:space="preserve"> </w:t>
      </w:r>
      <w:r w:rsidR="00A775C5" w:rsidRPr="00B26CA6">
        <w:rPr>
          <w:rFonts w:asciiTheme="minorHAnsi" w:hAnsiTheme="minorHAnsi" w:cstheme="minorHAnsi"/>
        </w:rPr>
        <w:t xml:space="preserve">na čije se sposobnosti ne oslanja, podatke o navedenom subjektu navodi u Dijelu II, Odjeljak D, te u ponudi dostavlja (uz vlastiti) i zasebni </w:t>
      </w:r>
      <w:r w:rsidR="00677EC5" w:rsidRPr="00B26CA6">
        <w:rPr>
          <w:rFonts w:asciiTheme="minorHAnsi" w:hAnsiTheme="minorHAnsi" w:cstheme="minorHAnsi"/>
        </w:rPr>
        <w:t>e</w:t>
      </w:r>
      <w:r w:rsidR="00CB6918" w:rsidRPr="00B26CA6">
        <w:rPr>
          <w:rFonts w:asciiTheme="minorHAnsi" w:hAnsiTheme="minorHAnsi" w:cstheme="minorHAnsi"/>
        </w:rPr>
        <w:t>ESPD</w:t>
      </w:r>
      <w:r w:rsidR="00A775C5" w:rsidRPr="00B26CA6">
        <w:rPr>
          <w:rFonts w:asciiTheme="minorHAnsi" w:hAnsiTheme="minorHAnsi" w:cstheme="minorHAnsi"/>
        </w:rPr>
        <w:t xml:space="preserve"> obrazac kojim se</w:t>
      </w:r>
      <w:r w:rsidR="00DD250A" w:rsidRPr="00B26CA6">
        <w:rPr>
          <w:rFonts w:asciiTheme="minorHAnsi" w:hAnsiTheme="minorHAnsi" w:cstheme="minorHAnsi"/>
        </w:rPr>
        <w:t xml:space="preserve"> </w:t>
      </w:r>
      <w:r w:rsidR="00A775C5" w:rsidRPr="00B26CA6">
        <w:rPr>
          <w:rFonts w:asciiTheme="minorHAnsi" w:hAnsiTheme="minorHAnsi" w:cstheme="minorHAnsi"/>
        </w:rPr>
        <w:t>potvrđuje da taj gospodarski subjekt:</w:t>
      </w:r>
    </w:p>
    <w:p w14:paraId="5BBD2D5A" w14:textId="300FF3D2" w:rsidR="00A775C5" w:rsidRPr="00B26CA6" w:rsidRDefault="00A775C5" w:rsidP="00175BE4">
      <w:pPr>
        <w:pStyle w:val="Odlomakpopisa"/>
        <w:numPr>
          <w:ilvl w:val="0"/>
          <w:numId w:val="56"/>
        </w:numPr>
        <w:rPr>
          <w:rFonts w:asciiTheme="minorHAnsi" w:hAnsiTheme="minorHAnsi" w:cstheme="minorHAnsi"/>
        </w:rPr>
      </w:pPr>
      <w:r w:rsidRPr="00B26CA6">
        <w:rPr>
          <w:rFonts w:asciiTheme="minorHAnsi" w:hAnsiTheme="minorHAnsi" w:cstheme="minorHAnsi"/>
        </w:rPr>
        <w:t xml:space="preserve">nije u jednoj od situacija zbog koje se gospodarski subjekt isključuje iz postupka javne nabave (osnove za isključenje) sukladno </w:t>
      </w:r>
      <w:r w:rsidR="00DD250A" w:rsidRPr="00B26CA6">
        <w:rPr>
          <w:rFonts w:asciiTheme="minorHAnsi" w:hAnsiTheme="minorHAnsi" w:cstheme="minorHAnsi"/>
          <w:bCs/>
        </w:rPr>
        <w:t xml:space="preserve">točki </w:t>
      </w:r>
      <w:r w:rsidR="00CB6918" w:rsidRPr="00B26CA6">
        <w:rPr>
          <w:rFonts w:asciiTheme="minorHAnsi" w:hAnsiTheme="minorHAnsi" w:cstheme="minorHAnsi"/>
          <w:bCs/>
        </w:rPr>
        <w:fldChar w:fldCharType="begin"/>
      </w:r>
      <w:r w:rsidR="00CB6918" w:rsidRPr="00B26CA6">
        <w:rPr>
          <w:rFonts w:asciiTheme="minorHAnsi" w:hAnsiTheme="minorHAnsi" w:cstheme="minorHAnsi"/>
          <w:bCs/>
        </w:rPr>
        <w:instrText xml:space="preserve"> REF _Ref513457596 \r </w:instrText>
      </w:r>
      <w:r w:rsidR="00CB6918" w:rsidRPr="00B26CA6">
        <w:rPr>
          <w:rFonts w:asciiTheme="minorHAnsi" w:hAnsiTheme="minorHAnsi" w:cstheme="minorHAnsi"/>
          <w:bCs/>
        </w:rPr>
        <w:fldChar w:fldCharType="separate"/>
      </w:r>
      <w:r w:rsidR="001A481B">
        <w:rPr>
          <w:rFonts w:asciiTheme="minorHAnsi" w:hAnsiTheme="minorHAnsi" w:cstheme="minorHAnsi"/>
          <w:bCs/>
        </w:rPr>
        <w:t>3.1</w:t>
      </w:r>
      <w:r w:rsidR="00CB6918" w:rsidRPr="00B26CA6">
        <w:rPr>
          <w:rFonts w:asciiTheme="minorHAnsi" w:hAnsiTheme="minorHAnsi" w:cstheme="minorHAnsi"/>
          <w:bCs/>
        </w:rPr>
        <w:fldChar w:fldCharType="end"/>
      </w:r>
      <w:r w:rsidRPr="00B26CA6">
        <w:rPr>
          <w:rFonts w:asciiTheme="minorHAnsi" w:hAnsiTheme="minorHAnsi" w:cstheme="minorHAnsi"/>
        </w:rPr>
        <w:t>.</w:t>
      </w:r>
      <w:r w:rsidR="001D3F93" w:rsidRPr="00B26CA6">
        <w:rPr>
          <w:rFonts w:asciiTheme="minorHAnsi" w:hAnsiTheme="minorHAnsi" w:cstheme="minorHAnsi"/>
        </w:rPr>
        <w:t xml:space="preserve"> i</w:t>
      </w:r>
      <w:r w:rsidR="000D267C" w:rsidRPr="00B26CA6">
        <w:rPr>
          <w:rFonts w:asciiTheme="minorHAnsi" w:hAnsiTheme="minorHAnsi" w:cstheme="minorHAnsi"/>
        </w:rPr>
        <w:t xml:space="preserve"> </w:t>
      </w:r>
      <w:r w:rsidR="00CB6918" w:rsidRPr="00B26CA6">
        <w:rPr>
          <w:rFonts w:asciiTheme="minorHAnsi" w:hAnsiTheme="minorHAnsi" w:cstheme="minorHAnsi"/>
        </w:rPr>
        <w:fldChar w:fldCharType="begin"/>
      </w:r>
      <w:r w:rsidR="00CB6918" w:rsidRPr="00B26CA6">
        <w:rPr>
          <w:rFonts w:asciiTheme="minorHAnsi" w:hAnsiTheme="minorHAnsi" w:cstheme="minorHAnsi"/>
        </w:rPr>
        <w:instrText xml:space="preserve"> REF _Ref513457605 \r </w:instrText>
      </w:r>
      <w:r w:rsidR="00CB6918" w:rsidRPr="00B26CA6">
        <w:rPr>
          <w:rFonts w:asciiTheme="minorHAnsi" w:hAnsiTheme="minorHAnsi" w:cstheme="minorHAnsi"/>
        </w:rPr>
        <w:fldChar w:fldCharType="separate"/>
      </w:r>
      <w:r w:rsidR="001A481B">
        <w:rPr>
          <w:rFonts w:asciiTheme="minorHAnsi" w:hAnsiTheme="minorHAnsi" w:cstheme="minorHAnsi"/>
        </w:rPr>
        <w:t>3.2</w:t>
      </w:r>
      <w:r w:rsidR="00CB6918" w:rsidRPr="00B26CA6">
        <w:rPr>
          <w:rFonts w:asciiTheme="minorHAnsi" w:hAnsiTheme="minorHAnsi" w:cstheme="minorHAnsi"/>
        </w:rPr>
        <w:fldChar w:fldCharType="end"/>
      </w:r>
      <w:r w:rsidR="000D267C" w:rsidRPr="00B26CA6">
        <w:rPr>
          <w:rFonts w:asciiTheme="minorHAnsi" w:hAnsiTheme="minorHAnsi" w:cstheme="minorHAnsi"/>
        </w:rPr>
        <w:t xml:space="preserve">. </w:t>
      </w:r>
      <w:r w:rsidRPr="00B26CA6">
        <w:rPr>
          <w:rFonts w:asciiTheme="minorHAnsi" w:hAnsiTheme="minorHAnsi" w:cstheme="minorHAnsi"/>
        </w:rPr>
        <w:t>ove dokumentacije o nabavi.</w:t>
      </w:r>
    </w:p>
    <w:p w14:paraId="0381BCF3" w14:textId="0ACEACC7" w:rsidR="00CD15DA" w:rsidRPr="00B26CA6" w:rsidRDefault="00084B4F" w:rsidP="00746006">
      <w:pPr>
        <w:spacing w:line="276" w:lineRule="auto"/>
        <w:rPr>
          <w:rFonts w:asciiTheme="minorHAnsi" w:hAnsiTheme="minorHAnsi" w:cstheme="minorHAnsi"/>
        </w:rPr>
      </w:pPr>
      <w:r w:rsidRPr="00B26CA6">
        <w:rPr>
          <w:rFonts w:asciiTheme="minorHAnsi" w:hAnsiTheme="minorHAnsi" w:cstheme="minorHAnsi"/>
        </w:rPr>
        <w:t>Ako</w:t>
      </w:r>
      <w:r w:rsidR="00CD15DA" w:rsidRPr="00B26CA6">
        <w:rPr>
          <w:rFonts w:asciiTheme="minorHAnsi" w:hAnsiTheme="minorHAnsi" w:cstheme="minorHAnsi"/>
        </w:rPr>
        <w:t xml:space="preserve"> zajednice gospodarskih subjekata, uključujući privremena udruženja, zajedno sudjeluju u postupku nabave, nužno je dostaviti </w:t>
      </w:r>
      <w:r w:rsidR="00CD15DA" w:rsidRPr="00B26CA6">
        <w:rPr>
          <w:rFonts w:asciiTheme="minorHAnsi" w:hAnsiTheme="minorHAnsi" w:cstheme="minorHAnsi"/>
          <w:bCs/>
        </w:rPr>
        <w:t>zaseb</w:t>
      </w:r>
      <w:r w:rsidR="00004F2E" w:rsidRPr="00B26CA6">
        <w:rPr>
          <w:rFonts w:asciiTheme="minorHAnsi" w:hAnsiTheme="minorHAnsi" w:cstheme="minorHAnsi"/>
          <w:bCs/>
        </w:rPr>
        <w:t xml:space="preserve">ne </w:t>
      </w:r>
      <w:r w:rsidR="00677EC5" w:rsidRPr="00B26CA6">
        <w:rPr>
          <w:rFonts w:asciiTheme="minorHAnsi" w:hAnsiTheme="minorHAnsi" w:cstheme="minorHAnsi"/>
          <w:bCs/>
        </w:rPr>
        <w:t>e</w:t>
      </w:r>
      <w:r w:rsidR="00CB6918" w:rsidRPr="00B26CA6">
        <w:rPr>
          <w:rFonts w:asciiTheme="minorHAnsi" w:hAnsiTheme="minorHAnsi" w:cstheme="minorHAnsi"/>
          <w:bCs/>
        </w:rPr>
        <w:t>ESPD</w:t>
      </w:r>
      <w:r w:rsidR="00DD250A" w:rsidRPr="00B26CA6">
        <w:rPr>
          <w:rFonts w:asciiTheme="minorHAnsi" w:hAnsiTheme="minorHAnsi" w:cstheme="minorHAnsi"/>
          <w:bCs/>
        </w:rPr>
        <w:t xml:space="preserve"> </w:t>
      </w:r>
      <w:r w:rsidR="00004F2E" w:rsidRPr="00B26CA6">
        <w:rPr>
          <w:rFonts w:asciiTheme="minorHAnsi" w:hAnsiTheme="minorHAnsi" w:cstheme="minorHAnsi"/>
          <w:bCs/>
        </w:rPr>
        <w:t>obrasce</w:t>
      </w:r>
      <w:r w:rsidR="00DD250A" w:rsidRPr="00B26CA6">
        <w:rPr>
          <w:rFonts w:asciiTheme="minorHAnsi" w:hAnsiTheme="minorHAnsi" w:cstheme="minorHAnsi"/>
          <w:bCs/>
        </w:rPr>
        <w:t xml:space="preserve"> </w:t>
      </w:r>
      <w:r w:rsidR="00CD15DA" w:rsidRPr="00B26CA6">
        <w:rPr>
          <w:rFonts w:asciiTheme="minorHAnsi" w:hAnsiTheme="minorHAnsi" w:cstheme="minorHAnsi"/>
        </w:rPr>
        <w:t>za</w:t>
      </w:r>
      <w:r w:rsidR="00DD250A" w:rsidRPr="00B26CA6">
        <w:rPr>
          <w:rFonts w:asciiTheme="minorHAnsi" w:hAnsiTheme="minorHAnsi" w:cstheme="minorHAnsi"/>
        </w:rPr>
        <w:t xml:space="preserve"> </w:t>
      </w:r>
      <w:r w:rsidR="00CD15DA" w:rsidRPr="00B26CA6">
        <w:rPr>
          <w:rFonts w:asciiTheme="minorHAnsi" w:hAnsiTheme="minorHAnsi" w:cstheme="minorHAnsi"/>
          <w:bCs/>
        </w:rPr>
        <w:t>svaki</w:t>
      </w:r>
      <w:r w:rsidR="00CD15DA" w:rsidRPr="00B26CA6">
        <w:rPr>
          <w:rFonts w:asciiTheme="minorHAnsi" w:hAnsiTheme="minorHAnsi" w:cstheme="minorHAnsi"/>
        </w:rPr>
        <w:t xml:space="preserve"> gospodarski subjekt koji sudjeluje u postupku.</w:t>
      </w:r>
    </w:p>
    <w:p w14:paraId="233A754B" w14:textId="151E3526" w:rsidR="00491191" w:rsidRPr="00B26CA6" w:rsidRDefault="00491191" w:rsidP="00746006">
      <w:pPr>
        <w:spacing w:line="276" w:lineRule="auto"/>
        <w:rPr>
          <w:rFonts w:asciiTheme="minorHAnsi" w:hAnsiTheme="minorHAnsi" w:cstheme="minorHAnsi"/>
        </w:rPr>
      </w:pPr>
      <w:r w:rsidRPr="00B26CA6">
        <w:rPr>
          <w:rFonts w:asciiTheme="minorHAnsi" w:hAnsiTheme="minorHAnsi" w:cstheme="minorHAnsi"/>
        </w:rPr>
        <w:t>Ponuditelj</w:t>
      </w:r>
      <w:r w:rsidR="008F3E37" w:rsidRPr="00B26CA6">
        <w:rPr>
          <w:rFonts w:asciiTheme="minorHAnsi" w:hAnsiTheme="minorHAnsi" w:cstheme="minorHAnsi"/>
        </w:rPr>
        <w:t xml:space="preserve"> u ponudi</w:t>
      </w:r>
      <w:r w:rsidRPr="00B26CA6">
        <w:rPr>
          <w:rFonts w:asciiTheme="minorHAnsi" w:hAnsiTheme="minorHAnsi" w:cstheme="minorHAnsi"/>
        </w:rPr>
        <w:t xml:space="preserve"> obvezno dostavlja popunjeni </w:t>
      </w:r>
      <w:r w:rsidR="00677EC5" w:rsidRPr="00B26CA6">
        <w:rPr>
          <w:rFonts w:asciiTheme="minorHAnsi" w:hAnsiTheme="minorHAnsi" w:cstheme="minorHAnsi"/>
        </w:rPr>
        <w:t xml:space="preserve">eESPD </w:t>
      </w:r>
      <w:r w:rsidR="008F3E37" w:rsidRPr="00B26CA6">
        <w:rPr>
          <w:rFonts w:asciiTheme="minorHAnsi" w:hAnsiTheme="minorHAnsi" w:cstheme="minorHAnsi"/>
        </w:rPr>
        <w:t>u xml formatu.</w:t>
      </w:r>
      <w:r w:rsidRPr="00B26CA6">
        <w:rPr>
          <w:rFonts w:asciiTheme="minorHAnsi" w:hAnsiTheme="minorHAnsi" w:cstheme="minorHAnsi"/>
        </w:rPr>
        <w:t xml:space="preserve"> Popunjeni </w:t>
      </w:r>
      <w:r w:rsidR="00677EC5" w:rsidRPr="00B26CA6">
        <w:rPr>
          <w:rFonts w:asciiTheme="minorHAnsi" w:hAnsiTheme="minorHAnsi" w:cstheme="minorHAnsi"/>
        </w:rPr>
        <w:t xml:space="preserve">eESPD </w:t>
      </w:r>
      <w:r w:rsidRPr="00B26CA6">
        <w:rPr>
          <w:rFonts w:asciiTheme="minorHAnsi" w:hAnsiTheme="minorHAnsi" w:cstheme="minorHAnsi"/>
        </w:rPr>
        <w:t xml:space="preserve">obrazac ne mora biti potpisan niti ovjeren. Popunjen i u elektroničkoj ponudi priložen </w:t>
      </w:r>
      <w:r w:rsidR="00677EC5" w:rsidRPr="00B26CA6">
        <w:rPr>
          <w:rFonts w:asciiTheme="minorHAnsi" w:hAnsiTheme="minorHAnsi" w:cstheme="minorHAnsi"/>
        </w:rPr>
        <w:t xml:space="preserve">eESPD </w:t>
      </w:r>
      <w:r w:rsidRPr="00B26CA6">
        <w:rPr>
          <w:rFonts w:asciiTheme="minorHAnsi" w:hAnsiTheme="minorHAnsi" w:cstheme="minorHAnsi"/>
        </w:rPr>
        <w:t>predstavlja izjavu ponuditelja da zadovoljava sve uvjete i</w:t>
      </w:r>
      <w:r w:rsidR="00DD250A" w:rsidRPr="00B26CA6">
        <w:rPr>
          <w:rFonts w:asciiTheme="minorHAnsi" w:hAnsiTheme="minorHAnsi" w:cstheme="minorHAnsi"/>
        </w:rPr>
        <w:t xml:space="preserve"> </w:t>
      </w:r>
      <w:r w:rsidRPr="00B26CA6">
        <w:rPr>
          <w:rFonts w:asciiTheme="minorHAnsi" w:hAnsiTheme="minorHAnsi" w:cstheme="minorHAnsi"/>
        </w:rPr>
        <w:t xml:space="preserve">zahtjeve iz </w:t>
      </w:r>
      <w:r w:rsidRPr="00B26CA6">
        <w:rPr>
          <w:rFonts w:asciiTheme="minorHAnsi" w:hAnsiTheme="minorHAnsi" w:cstheme="minorHAnsi"/>
          <w:bCs/>
        </w:rPr>
        <w:t>točke 3.</w:t>
      </w:r>
      <w:r w:rsidR="00DD250A" w:rsidRPr="00B26CA6">
        <w:rPr>
          <w:rFonts w:asciiTheme="minorHAnsi" w:hAnsiTheme="minorHAnsi" w:cstheme="minorHAnsi"/>
          <w:bCs/>
        </w:rPr>
        <w:t xml:space="preserve"> i 4. </w:t>
      </w:r>
      <w:r w:rsidRPr="00B26CA6">
        <w:rPr>
          <w:rFonts w:asciiTheme="minorHAnsi" w:hAnsiTheme="minorHAnsi" w:cstheme="minorHAnsi"/>
        </w:rPr>
        <w:t>ove Dokumentacije o nabavi.</w:t>
      </w:r>
    </w:p>
    <w:p w14:paraId="14B28EDF" w14:textId="4934CCBE" w:rsidR="00491191" w:rsidRPr="00B26CA6" w:rsidRDefault="00491191" w:rsidP="00746006">
      <w:pPr>
        <w:spacing w:line="276" w:lineRule="auto"/>
        <w:rPr>
          <w:rFonts w:asciiTheme="minorHAnsi" w:hAnsiTheme="minorHAnsi" w:cstheme="minorHAnsi"/>
        </w:rPr>
      </w:pPr>
      <w:r w:rsidRPr="00B26CA6">
        <w:rPr>
          <w:rFonts w:asciiTheme="minorHAnsi" w:hAnsiTheme="minorHAnsi" w:cstheme="minorHAnsi"/>
        </w:rPr>
        <w:t xml:space="preserve">U </w:t>
      </w:r>
      <w:r w:rsidR="00677EC5" w:rsidRPr="00B26CA6">
        <w:rPr>
          <w:rFonts w:asciiTheme="minorHAnsi" w:hAnsiTheme="minorHAnsi" w:cstheme="minorHAnsi"/>
        </w:rPr>
        <w:t>eESPD</w:t>
      </w:r>
      <w:r w:rsidRPr="00B26CA6">
        <w:rPr>
          <w:rFonts w:asciiTheme="minorHAnsi" w:hAnsiTheme="minorHAnsi" w:cstheme="minorHAnsi"/>
        </w:rPr>
        <w:t xml:space="preserve">-u se navode izdavatelji popratnih dokumenata te </w:t>
      </w:r>
      <w:r w:rsidR="00677EC5" w:rsidRPr="00B26CA6">
        <w:rPr>
          <w:rFonts w:asciiTheme="minorHAnsi" w:hAnsiTheme="minorHAnsi" w:cstheme="minorHAnsi"/>
        </w:rPr>
        <w:t xml:space="preserve">eESPD </w:t>
      </w:r>
      <w:r w:rsidRPr="00B26CA6">
        <w:rPr>
          <w:rFonts w:asciiTheme="minorHAnsi" w:hAnsiTheme="minorHAnsi" w:cstheme="minorHAnsi"/>
        </w:rPr>
        <w:t>sadržava izjavu da će gospodarski</w:t>
      </w:r>
      <w:r w:rsidR="00DD250A" w:rsidRPr="00B26CA6">
        <w:rPr>
          <w:rFonts w:asciiTheme="minorHAnsi" w:hAnsiTheme="minorHAnsi" w:cstheme="minorHAnsi"/>
        </w:rPr>
        <w:t xml:space="preserve"> </w:t>
      </w:r>
      <w:r w:rsidRPr="00B26CA6">
        <w:rPr>
          <w:rFonts w:asciiTheme="minorHAnsi" w:hAnsiTheme="minorHAnsi" w:cstheme="minorHAnsi"/>
        </w:rPr>
        <w:t>subjekt moći, na zahtjev i bez odgode, javnom naručitelju dostaviti te dokumente.</w:t>
      </w:r>
    </w:p>
    <w:p w14:paraId="211FC593" w14:textId="099F8246" w:rsidR="00491191" w:rsidRPr="00B26CA6" w:rsidRDefault="00491191" w:rsidP="00746006">
      <w:pPr>
        <w:spacing w:line="276" w:lineRule="auto"/>
        <w:rPr>
          <w:rFonts w:asciiTheme="minorHAnsi" w:hAnsiTheme="minorHAnsi" w:cstheme="minorHAnsi"/>
        </w:rPr>
      </w:pPr>
      <w:r w:rsidRPr="00B26CA6">
        <w:rPr>
          <w:rFonts w:asciiTheme="minorHAnsi" w:hAnsiTheme="minorHAnsi" w:cstheme="minorHAnsi"/>
        </w:rPr>
        <w:t>Ako javni naručitelj može dobiti popratne dokumente izravno, pristupanjem bazi podataka,</w:t>
      </w:r>
      <w:r w:rsidR="00DD250A" w:rsidRPr="00B26CA6">
        <w:rPr>
          <w:rFonts w:asciiTheme="minorHAnsi" w:hAnsiTheme="minorHAnsi" w:cstheme="minorHAnsi"/>
        </w:rPr>
        <w:t xml:space="preserve"> </w:t>
      </w:r>
      <w:r w:rsidR="00DA1822" w:rsidRPr="00B26CA6">
        <w:rPr>
          <w:rFonts w:asciiTheme="minorHAnsi" w:hAnsiTheme="minorHAnsi" w:cstheme="minorHAnsi"/>
        </w:rPr>
        <w:t xml:space="preserve">u </w:t>
      </w:r>
      <w:r w:rsidR="00677EC5" w:rsidRPr="00B26CA6">
        <w:rPr>
          <w:rFonts w:asciiTheme="minorHAnsi" w:hAnsiTheme="minorHAnsi" w:cstheme="minorHAnsi"/>
        </w:rPr>
        <w:t>eESPD</w:t>
      </w:r>
      <w:r w:rsidR="00DA1822" w:rsidRPr="00B26CA6">
        <w:rPr>
          <w:rFonts w:asciiTheme="minorHAnsi" w:hAnsiTheme="minorHAnsi" w:cstheme="minorHAnsi"/>
        </w:rPr>
        <w:t>-u se navode poda</w:t>
      </w:r>
      <w:r w:rsidRPr="00B26CA6">
        <w:rPr>
          <w:rFonts w:asciiTheme="minorHAnsi" w:hAnsiTheme="minorHAnsi" w:cstheme="minorHAnsi"/>
        </w:rPr>
        <w:t>ci koji su potrebni u tu svrhu, npr. Internetska adresa baze podataka, svi identifikacijski podaci i izjava o pristanku, ako je potrebno.</w:t>
      </w:r>
    </w:p>
    <w:p w14:paraId="27ADE5AA" w14:textId="08E185A4" w:rsidR="00D94E5F" w:rsidRPr="00B26CA6" w:rsidRDefault="00D94E5F" w:rsidP="00746006">
      <w:pPr>
        <w:autoSpaceDE w:val="0"/>
        <w:autoSpaceDN w:val="0"/>
        <w:adjustRightInd w:val="0"/>
        <w:spacing w:line="276" w:lineRule="auto"/>
        <w:rPr>
          <w:rFonts w:asciiTheme="minorHAnsi" w:hAnsiTheme="minorHAnsi" w:cstheme="minorHAnsi"/>
          <w:szCs w:val="20"/>
        </w:rPr>
      </w:pPr>
      <w:r w:rsidRPr="00B26CA6">
        <w:rPr>
          <w:rFonts w:asciiTheme="minorHAnsi" w:hAnsiTheme="minorHAnsi" w:cstheme="minorHAnsi"/>
        </w:rPr>
        <w:br w:type="page"/>
      </w:r>
    </w:p>
    <w:p w14:paraId="5550717D" w14:textId="5153E7A9" w:rsidR="00B37E4D" w:rsidRPr="00B26CA6" w:rsidRDefault="00B37E4D" w:rsidP="00855AC8">
      <w:pPr>
        <w:pStyle w:val="Naslov1"/>
      </w:pPr>
      <w:bookmarkStart w:id="177" w:name="_Toc18581032"/>
      <w:r w:rsidRPr="00B26CA6">
        <w:lastRenderedPageBreak/>
        <w:t>PODACI O PONUDI</w:t>
      </w:r>
      <w:bookmarkEnd w:id="173"/>
      <w:bookmarkEnd w:id="177"/>
    </w:p>
    <w:p w14:paraId="6215B65E" w14:textId="77777777" w:rsidR="002B44BB" w:rsidRPr="00B26CA6" w:rsidRDefault="002B44BB" w:rsidP="008A75EA">
      <w:pPr>
        <w:pStyle w:val="Naslov2"/>
      </w:pPr>
      <w:bookmarkStart w:id="178" w:name="_Toc18581033"/>
      <w:r w:rsidRPr="00B26CA6">
        <w:t>Sadržaj i način izrade ponude</w:t>
      </w:r>
      <w:bookmarkEnd w:id="178"/>
    </w:p>
    <w:p w14:paraId="76AC11AC" w14:textId="2F943B06" w:rsidR="004C2347" w:rsidRPr="00B26CA6" w:rsidRDefault="004C2347" w:rsidP="004C2347">
      <w:pPr>
        <w:autoSpaceDE w:val="0"/>
        <w:autoSpaceDN w:val="0"/>
        <w:adjustRightInd w:val="0"/>
        <w:spacing w:line="276" w:lineRule="auto"/>
        <w:rPr>
          <w:rFonts w:asciiTheme="minorHAnsi" w:hAnsiTheme="minorHAnsi" w:cstheme="minorHAnsi"/>
        </w:rPr>
      </w:pPr>
      <w:r w:rsidRPr="00B26CA6">
        <w:rPr>
          <w:rFonts w:asciiTheme="minorHAnsi" w:hAnsiTheme="minorHAnsi" w:cstheme="minorHAnsi"/>
        </w:rPr>
        <w:t>Ponuda je izjava volje ponuditelja u pisanom obliku da će isporučiti robu, pružiti usluge ili izvesti radove u sk</w:t>
      </w:r>
      <w:r w:rsidR="002B117F" w:rsidRPr="00B26CA6">
        <w:rPr>
          <w:rFonts w:asciiTheme="minorHAnsi" w:hAnsiTheme="minorHAnsi" w:cstheme="minorHAnsi"/>
        </w:rPr>
        <w:t xml:space="preserve">ladu s uvjetima i zahtjevima </w:t>
      </w:r>
      <w:r w:rsidRPr="00B26CA6">
        <w:rPr>
          <w:rFonts w:asciiTheme="minorHAnsi" w:hAnsiTheme="minorHAnsi" w:cstheme="minorHAnsi"/>
        </w:rPr>
        <w:t xml:space="preserve">dokumentacije o nabavi. </w:t>
      </w:r>
    </w:p>
    <w:p w14:paraId="422EE959" w14:textId="77777777" w:rsidR="004C2347" w:rsidRPr="00B26CA6" w:rsidRDefault="004C2347" w:rsidP="004C2347">
      <w:pPr>
        <w:autoSpaceDE w:val="0"/>
        <w:autoSpaceDN w:val="0"/>
        <w:adjustRightInd w:val="0"/>
        <w:spacing w:line="276" w:lineRule="auto"/>
        <w:rPr>
          <w:rFonts w:asciiTheme="minorHAnsi" w:hAnsiTheme="minorHAnsi" w:cstheme="minorHAnsi"/>
        </w:rPr>
      </w:pPr>
      <w:r w:rsidRPr="00B26CA6">
        <w:rPr>
          <w:rFonts w:asciiTheme="minorHAnsi" w:hAnsiTheme="minorHAnsi" w:cstheme="minorHAnsi"/>
        </w:rPr>
        <w:t>Pri izradi ponude ponuditelj se mora pridržavati zahtjeva i uvjeta iz dokumentacije o nabavi te ne smije mijenjati ni nadopunjavati tekst dokumentacije o nabavi.</w:t>
      </w:r>
    </w:p>
    <w:p w14:paraId="1CBACA89" w14:textId="04603005" w:rsidR="004C2347" w:rsidRDefault="004C2347" w:rsidP="004C2347">
      <w:pPr>
        <w:autoSpaceDE w:val="0"/>
        <w:autoSpaceDN w:val="0"/>
        <w:adjustRightInd w:val="0"/>
        <w:spacing w:line="276" w:lineRule="auto"/>
        <w:rPr>
          <w:rFonts w:asciiTheme="minorHAnsi" w:hAnsiTheme="minorHAnsi" w:cstheme="minorHAnsi"/>
        </w:rPr>
      </w:pPr>
      <w:r w:rsidRPr="00B26CA6">
        <w:rPr>
          <w:rFonts w:asciiTheme="minorHAnsi" w:hAnsiTheme="minorHAnsi" w:cstheme="minorHAnsi"/>
        </w:rPr>
        <w:t>Ponuda se u ovom postupku javne nabave dostavlja elektroničkim sredstvima komunikacije.</w:t>
      </w:r>
    </w:p>
    <w:p w14:paraId="1B51F511" w14:textId="77777777" w:rsidR="004517A1" w:rsidRPr="00B26CA6" w:rsidRDefault="004517A1" w:rsidP="004517A1">
      <w:pPr>
        <w:autoSpaceDE w:val="0"/>
        <w:autoSpaceDN w:val="0"/>
        <w:adjustRightInd w:val="0"/>
        <w:spacing w:line="276" w:lineRule="auto"/>
        <w:rPr>
          <w:rFonts w:asciiTheme="minorHAnsi" w:hAnsiTheme="minorHAnsi" w:cstheme="minorHAnsi"/>
          <w:b/>
        </w:rPr>
      </w:pPr>
      <w:r w:rsidRPr="00B26CA6">
        <w:rPr>
          <w:rFonts w:asciiTheme="minorHAnsi" w:hAnsiTheme="minorHAnsi" w:cstheme="minorHAnsi"/>
          <w:b/>
        </w:rPr>
        <w:t>Ponuda dostavljena elektroničkim sredstvima komunikacije putem EOJN RH obvezuje ponuditelja u roku valjanosti ponude neovisno o tome je li potpisana ili nije te naručitelj ne smije odbiti takvu ponudu samo zbog tog razloga.</w:t>
      </w:r>
    </w:p>
    <w:p w14:paraId="25A99072" w14:textId="77777777" w:rsidR="004517A1" w:rsidRPr="005F2772" w:rsidRDefault="004517A1" w:rsidP="004517A1">
      <w:pPr>
        <w:rPr>
          <w:rFonts w:ascii="Calibri" w:hAnsi="Calibri" w:cs="Calibri"/>
          <w:szCs w:val="22"/>
        </w:rPr>
      </w:pPr>
      <w:r w:rsidRPr="005F2772">
        <w:rPr>
          <w:rFonts w:ascii="Calibri" w:hAnsi="Calibri" w:cs="Calibri"/>
          <w:szCs w:val="22"/>
        </w:rPr>
        <w:t>Ponuditelj nije obvezan označiti stranice ponude koja se dostavlja elektroničkim sredstvima komunikacije.</w:t>
      </w:r>
    </w:p>
    <w:p w14:paraId="7517191D" w14:textId="77777777" w:rsidR="004517A1" w:rsidRPr="005F2772" w:rsidRDefault="004517A1" w:rsidP="004517A1">
      <w:pPr>
        <w:rPr>
          <w:rFonts w:ascii="Calibri" w:hAnsi="Calibri" w:cs="Calibri"/>
          <w:szCs w:val="22"/>
        </w:rPr>
      </w:pPr>
      <w:r w:rsidRPr="005F2772">
        <w:rPr>
          <w:rFonts w:ascii="Calibri" w:hAnsi="Calibri" w:cs="Calibri"/>
          <w:szCs w:val="22"/>
        </w:rPr>
        <w:t>Ponuditelj nije obvezan dostaviti presliku ponude koja se dostavlja elektroničkim sredstvima komunikacije.</w:t>
      </w:r>
    </w:p>
    <w:p w14:paraId="122B541D" w14:textId="77777777" w:rsidR="004517A1" w:rsidRPr="005F2772" w:rsidRDefault="004517A1" w:rsidP="004517A1">
      <w:pPr>
        <w:rPr>
          <w:rFonts w:ascii="Calibri" w:hAnsi="Calibri" w:cs="Calibri"/>
          <w:szCs w:val="22"/>
        </w:rPr>
      </w:pPr>
      <w:r w:rsidRPr="005F2772">
        <w:rPr>
          <w:rFonts w:ascii="Calibri" w:hAnsi="Calibri" w:cs="Calibri"/>
          <w:szCs w:val="22"/>
        </w:rPr>
        <w:t xml:space="preserve">Ako se dijelovi ponude dostavljaju sredstvima komunikacije koja nisu elektronička, </w:t>
      </w:r>
      <w:r>
        <w:rPr>
          <w:rFonts w:ascii="Calibri" w:hAnsi="Calibri" w:cs="Calibri"/>
          <w:szCs w:val="22"/>
        </w:rPr>
        <w:t>ponudit</w:t>
      </w:r>
      <w:r w:rsidRPr="005F2772">
        <w:rPr>
          <w:rFonts w:ascii="Calibri" w:hAnsi="Calibri" w:cs="Calibri"/>
          <w:szCs w:val="22"/>
        </w:rPr>
        <w:t>elj mora u ponudi navesti koji dijelovi se tako dostavljaju.</w:t>
      </w:r>
    </w:p>
    <w:p w14:paraId="156E76E3" w14:textId="77777777" w:rsidR="00E7512D" w:rsidRPr="00B26CA6" w:rsidRDefault="00E7512D" w:rsidP="00746006">
      <w:pPr>
        <w:tabs>
          <w:tab w:val="left" w:pos="1134"/>
        </w:tabs>
        <w:spacing w:after="200" w:line="276" w:lineRule="auto"/>
        <w:rPr>
          <w:rFonts w:asciiTheme="minorHAnsi" w:hAnsiTheme="minorHAnsi" w:cstheme="minorHAnsi"/>
          <w:color w:val="000000"/>
          <w:szCs w:val="20"/>
        </w:rPr>
      </w:pPr>
      <w:r w:rsidRPr="00B26CA6">
        <w:rPr>
          <w:rFonts w:asciiTheme="minorHAnsi" w:hAnsiTheme="minorHAnsi" w:cstheme="minorHAnsi"/>
          <w:color w:val="000000"/>
          <w:szCs w:val="20"/>
        </w:rPr>
        <w:t>Ponuda mora najmanje sadržavati</w:t>
      </w:r>
      <w:r w:rsidR="0075080A" w:rsidRPr="00B26CA6">
        <w:rPr>
          <w:rFonts w:asciiTheme="minorHAnsi" w:hAnsiTheme="minorHAnsi" w:cstheme="minorHAnsi"/>
          <w:color w:val="000000"/>
          <w:szCs w:val="20"/>
        </w:rPr>
        <w:t>:</w:t>
      </w:r>
    </w:p>
    <w:p w14:paraId="7B27849C" w14:textId="5B888816" w:rsidR="004C2347" w:rsidRDefault="00767148" w:rsidP="00767148">
      <w:pPr>
        <w:pStyle w:val="Body-Bullet"/>
        <w:rPr>
          <w:rFonts w:asciiTheme="minorHAnsi" w:hAnsiTheme="minorHAnsi" w:cstheme="minorHAnsi"/>
        </w:rPr>
      </w:pPr>
      <w:r w:rsidRPr="00B26CA6">
        <w:rPr>
          <w:rFonts w:asciiTheme="minorHAnsi" w:hAnsiTheme="minorHAnsi" w:cstheme="minorHAnsi"/>
        </w:rPr>
        <w:t>P</w:t>
      </w:r>
      <w:r w:rsidR="004C2347" w:rsidRPr="00B26CA6">
        <w:rPr>
          <w:rFonts w:asciiTheme="minorHAnsi" w:hAnsiTheme="minorHAnsi" w:cstheme="minorHAnsi"/>
        </w:rPr>
        <w:t>opunjeni ponudbeni list</w:t>
      </w:r>
      <w:r w:rsidR="00677EC5" w:rsidRPr="00B26CA6">
        <w:rPr>
          <w:rFonts w:asciiTheme="minorHAnsi" w:hAnsiTheme="minorHAnsi" w:cstheme="minorHAnsi"/>
        </w:rPr>
        <w:t xml:space="preserve"> </w:t>
      </w:r>
      <w:r w:rsidR="002829EE" w:rsidRPr="00B26CA6">
        <w:rPr>
          <w:rFonts w:asciiTheme="minorHAnsi" w:hAnsiTheme="minorHAnsi" w:cstheme="minorHAnsi"/>
        </w:rPr>
        <w:t>(tzv. “U</w:t>
      </w:r>
      <w:r w:rsidR="004C2347" w:rsidRPr="00B26CA6">
        <w:rPr>
          <w:rFonts w:asciiTheme="minorHAnsi" w:hAnsiTheme="minorHAnsi" w:cstheme="minorHAnsi"/>
        </w:rPr>
        <w:t>vez ponude</w:t>
      </w:r>
      <w:r w:rsidR="002829EE" w:rsidRPr="00B26CA6">
        <w:rPr>
          <w:rFonts w:asciiTheme="minorHAnsi" w:hAnsiTheme="minorHAnsi" w:cstheme="minorHAnsi"/>
        </w:rPr>
        <w:t>“ generiran iz EOJN)</w:t>
      </w:r>
      <w:r w:rsidR="004C2347" w:rsidRPr="00B26CA6">
        <w:rPr>
          <w:rFonts w:asciiTheme="minorHAnsi" w:hAnsiTheme="minorHAnsi" w:cstheme="minorHAnsi"/>
        </w:rPr>
        <w:t xml:space="preserve"> </w:t>
      </w:r>
    </w:p>
    <w:p w14:paraId="7CA63666" w14:textId="3E1162D9" w:rsidR="004517A1" w:rsidRDefault="004517A1" w:rsidP="004517A1">
      <w:pPr>
        <w:pStyle w:val="Body-Bullet"/>
        <w:rPr>
          <w:rFonts w:asciiTheme="minorHAnsi" w:hAnsiTheme="minorHAnsi" w:cstheme="minorHAnsi"/>
        </w:rPr>
      </w:pPr>
      <w:r w:rsidRPr="00B26CA6">
        <w:rPr>
          <w:rFonts w:asciiTheme="minorHAnsi" w:hAnsiTheme="minorHAnsi" w:cstheme="minorHAnsi"/>
        </w:rPr>
        <w:t xml:space="preserve">Jamstvo za ozbiljnost ponude </w:t>
      </w:r>
      <w:r w:rsidRPr="004517A1">
        <w:rPr>
          <w:rFonts w:asciiTheme="minorHAnsi" w:hAnsiTheme="minorHAnsi" w:cstheme="minorHAnsi"/>
        </w:rPr>
        <w:t>(</w:t>
      </w:r>
      <w:r>
        <w:rPr>
          <w:rFonts w:asciiTheme="minorHAnsi" w:hAnsiTheme="minorHAnsi" w:cstheme="minorHAnsi"/>
        </w:rPr>
        <w:t xml:space="preserve">preslika jamstva dostavlja se u sklopu elektroničke ponude a izvornik se dostavlja </w:t>
      </w:r>
      <w:r w:rsidRPr="004517A1">
        <w:rPr>
          <w:rFonts w:asciiTheme="minorHAnsi" w:hAnsiTheme="minorHAnsi" w:cstheme="minorHAnsi"/>
        </w:rPr>
        <w:t>odvojeno od elektroničke ponude, u papirnatom obliku u skladu s točkom 6.6.1. i 7.6.1.. Dokumentacije o nabavi</w:t>
      </w:r>
      <w:r>
        <w:rPr>
          <w:rFonts w:asciiTheme="minorHAnsi" w:hAnsiTheme="minorHAnsi" w:cstheme="minorHAnsi"/>
        </w:rPr>
        <w:t>)</w:t>
      </w:r>
      <w:r w:rsidRPr="004517A1">
        <w:rPr>
          <w:rFonts w:asciiTheme="minorHAnsi" w:hAnsiTheme="minorHAnsi" w:cstheme="minorHAnsi"/>
        </w:rPr>
        <w:t xml:space="preserve">  ili dokaz o uplati novčanog pologa)</w:t>
      </w:r>
    </w:p>
    <w:p w14:paraId="223DE3CD" w14:textId="3C09F5D3" w:rsidR="00FF5318" w:rsidRPr="00B26CA6" w:rsidRDefault="0075080A" w:rsidP="00767148">
      <w:pPr>
        <w:pStyle w:val="Body-Bullet"/>
        <w:rPr>
          <w:rFonts w:asciiTheme="minorHAnsi" w:hAnsiTheme="minorHAnsi" w:cstheme="minorHAnsi"/>
        </w:rPr>
      </w:pPr>
      <w:r w:rsidRPr="00B26CA6">
        <w:rPr>
          <w:rFonts w:asciiTheme="minorHAnsi" w:hAnsiTheme="minorHAnsi" w:cstheme="minorHAnsi"/>
        </w:rPr>
        <w:t>P</w:t>
      </w:r>
      <w:r w:rsidR="00FF5318" w:rsidRPr="00B26CA6">
        <w:rPr>
          <w:rFonts w:asciiTheme="minorHAnsi" w:hAnsiTheme="minorHAnsi" w:cstheme="minorHAnsi"/>
        </w:rPr>
        <w:t xml:space="preserve">opunjeni </w:t>
      </w:r>
      <w:r w:rsidR="008053A8" w:rsidRPr="00B26CA6">
        <w:rPr>
          <w:rFonts w:asciiTheme="minorHAnsi" w:hAnsiTheme="minorHAnsi" w:cstheme="minorHAnsi"/>
        </w:rPr>
        <w:t>e</w:t>
      </w:r>
      <w:r w:rsidR="00CB6918" w:rsidRPr="00B26CA6">
        <w:rPr>
          <w:rFonts w:asciiTheme="minorHAnsi" w:hAnsiTheme="minorHAnsi" w:cstheme="minorHAnsi"/>
        </w:rPr>
        <w:t>ESPD</w:t>
      </w:r>
      <w:r w:rsidR="00FF5318" w:rsidRPr="00B26CA6">
        <w:rPr>
          <w:rFonts w:asciiTheme="minorHAnsi" w:hAnsiTheme="minorHAnsi" w:cstheme="minorHAnsi"/>
        </w:rPr>
        <w:t xml:space="preserve"> obrazac</w:t>
      </w:r>
      <w:r w:rsidR="00C90160" w:rsidRPr="00B26CA6">
        <w:rPr>
          <w:rFonts w:asciiTheme="minorHAnsi" w:hAnsiTheme="minorHAnsi" w:cstheme="minorHAnsi"/>
        </w:rPr>
        <w:t xml:space="preserve"> </w:t>
      </w:r>
      <w:r w:rsidR="00995330">
        <w:rPr>
          <w:rFonts w:asciiTheme="minorHAnsi" w:hAnsiTheme="minorHAnsi" w:cstheme="minorHAnsi"/>
        </w:rPr>
        <w:t xml:space="preserve">, </w:t>
      </w:r>
      <w:r w:rsidR="00995330" w:rsidRPr="004517A1">
        <w:rPr>
          <w:rFonts w:asciiTheme="minorHAnsi" w:hAnsiTheme="minorHAnsi" w:cstheme="minorHAnsi"/>
        </w:rPr>
        <w:t>za ponuditelja (u slučaju zajednice gospodarskih subjekata za svakog člana zajednice sukladno, za svakog podugovaratelja i za svaki gospodarski subjekt na čiju se sposobnost oslanja ponuditelj ili zajednica gospodarskih subjekata , ako je primjenjivo)</w:t>
      </w:r>
    </w:p>
    <w:p w14:paraId="552219E2" w14:textId="65287512" w:rsidR="004517A1" w:rsidRPr="00B26CA6" w:rsidRDefault="004517A1" w:rsidP="004517A1">
      <w:pPr>
        <w:pStyle w:val="Body-Bullet"/>
        <w:rPr>
          <w:rFonts w:asciiTheme="minorHAnsi" w:hAnsiTheme="minorHAnsi" w:cstheme="minorHAnsi"/>
        </w:rPr>
      </w:pPr>
      <w:r w:rsidRPr="00B26CA6">
        <w:rPr>
          <w:rFonts w:asciiTheme="minorHAnsi" w:hAnsiTheme="minorHAnsi" w:cstheme="minorHAnsi"/>
        </w:rPr>
        <w:t>Popunjen</w:t>
      </w:r>
      <w:r w:rsidR="00F66885">
        <w:rPr>
          <w:rFonts w:asciiTheme="minorHAnsi" w:hAnsiTheme="minorHAnsi" w:cstheme="minorHAnsi"/>
        </w:rPr>
        <w:t xml:space="preserve">i torškovnik </w:t>
      </w:r>
      <w:r w:rsidRPr="00B26CA6">
        <w:rPr>
          <w:rFonts w:asciiTheme="minorHAnsi" w:hAnsiTheme="minorHAnsi" w:cstheme="minorHAnsi"/>
        </w:rPr>
        <w:t>(</w:t>
      </w:r>
      <w:r w:rsidR="00F66885">
        <w:rPr>
          <w:rFonts w:asciiTheme="minorHAnsi" w:hAnsiTheme="minorHAnsi" w:cstheme="minorHAnsi"/>
        </w:rPr>
        <w:t>lista cijena</w:t>
      </w:r>
      <w:r w:rsidRPr="00B26CA6">
        <w:rPr>
          <w:rFonts w:asciiTheme="minorHAnsi" w:hAnsiTheme="minorHAnsi" w:cstheme="minorHAnsi"/>
        </w:rPr>
        <w:t>)</w:t>
      </w:r>
      <w:r>
        <w:rPr>
          <w:rFonts w:asciiTheme="minorHAnsi" w:hAnsiTheme="minorHAnsi" w:cstheme="minorHAnsi"/>
        </w:rPr>
        <w:t xml:space="preserve"> – koristi se priloženi MS Excel dokument Naručitelja (Knjiga 4)</w:t>
      </w:r>
    </w:p>
    <w:p w14:paraId="63176BAC" w14:textId="182AFC71" w:rsidR="00995330" w:rsidRPr="003D31B3" w:rsidRDefault="000517D6" w:rsidP="004517A1">
      <w:pPr>
        <w:pStyle w:val="Body-Bullet"/>
        <w:rPr>
          <w:rFonts w:asciiTheme="minorHAnsi" w:hAnsiTheme="minorHAnsi" w:cstheme="minorHAnsi"/>
        </w:rPr>
      </w:pPr>
      <w:bookmarkStart w:id="179" w:name="_Hlk527721403"/>
      <w:r w:rsidRPr="000517D6">
        <w:rPr>
          <w:rFonts w:asciiTheme="minorHAnsi" w:hAnsiTheme="minorHAnsi" w:cstheme="minorHAnsi"/>
        </w:rPr>
        <w:t>Obrazac</w:t>
      </w:r>
      <w:r w:rsidR="005908A3" w:rsidRPr="003D31B3">
        <w:rPr>
          <w:rFonts w:asciiTheme="minorHAnsi" w:hAnsiTheme="minorHAnsi" w:cstheme="minorHAnsi"/>
        </w:rPr>
        <w:t xml:space="preserve"> </w:t>
      </w:r>
      <w:r w:rsidR="00457F28" w:rsidRPr="003D31B3">
        <w:rPr>
          <w:rFonts w:asciiTheme="minorHAnsi" w:hAnsiTheme="minorHAnsi" w:cstheme="minorHAnsi"/>
        </w:rPr>
        <w:t>1</w:t>
      </w:r>
      <w:r w:rsidR="00FA7273" w:rsidRPr="003D31B3">
        <w:rPr>
          <w:rFonts w:asciiTheme="minorHAnsi" w:hAnsiTheme="minorHAnsi" w:cstheme="minorHAnsi"/>
        </w:rPr>
        <w:t xml:space="preserve">: </w:t>
      </w:r>
      <w:r w:rsidRPr="003D31B3">
        <w:rPr>
          <w:rFonts w:asciiTheme="minorHAnsi" w:hAnsiTheme="minorHAnsi" w:cstheme="minorHAnsi"/>
        </w:rPr>
        <w:t xml:space="preserve">Dodatak ponudi - </w:t>
      </w:r>
      <w:r w:rsidR="00FA7273" w:rsidRPr="003D31B3">
        <w:rPr>
          <w:rFonts w:asciiTheme="minorHAnsi" w:hAnsiTheme="minorHAnsi" w:cstheme="minorHAnsi"/>
        </w:rPr>
        <w:t>potpisan od strane ovlaštene osobe Ponuditelja;</w:t>
      </w:r>
    </w:p>
    <w:p w14:paraId="238AC3BD" w14:textId="704EDD44" w:rsidR="00995330" w:rsidRPr="003D31B3" w:rsidRDefault="003D31B3" w:rsidP="004517A1">
      <w:pPr>
        <w:pStyle w:val="Body-Bullet"/>
        <w:rPr>
          <w:rFonts w:asciiTheme="minorHAnsi" w:hAnsiTheme="minorHAnsi" w:cstheme="minorHAnsi"/>
        </w:rPr>
      </w:pPr>
      <w:r w:rsidRPr="003D31B3">
        <w:rPr>
          <w:rFonts w:asciiTheme="minorHAnsi" w:hAnsiTheme="minorHAnsi" w:cstheme="minorHAnsi"/>
        </w:rPr>
        <w:t>Životopise stručnjaka 1.-</w:t>
      </w:r>
      <w:r>
        <w:rPr>
          <w:rFonts w:asciiTheme="minorHAnsi" w:hAnsiTheme="minorHAnsi" w:cstheme="minorHAnsi"/>
        </w:rPr>
        <w:t>3</w:t>
      </w:r>
      <w:r w:rsidRPr="003D31B3">
        <w:rPr>
          <w:rFonts w:asciiTheme="minorHAnsi" w:hAnsiTheme="minorHAnsi" w:cstheme="minorHAnsi"/>
        </w:rPr>
        <w:t>. navedenih u točci</w:t>
      </w:r>
      <w:r>
        <w:rPr>
          <w:rFonts w:asciiTheme="minorHAnsi" w:hAnsiTheme="minorHAnsi" w:cstheme="minorHAnsi"/>
        </w:rPr>
        <w:t xml:space="preserve"> </w:t>
      </w:r>
      <w:r w:rsidRPr="003D31B3">
        <w:rPr>
          <w:rFonts w:asciiTheme="minorHAnsi" w:hAnsiTheme="minorHAnsi" w:cstheme="minorHAnsi"/>
        </w:rPr>
        <w:t xml:space="preserve">4.3.2. ove dokumentacije kao dokaz za </w:t>
      </w:r>
      <w:r w:rsidR="00995330" w:rsidRPr="003D31B3">
        <w:rPr>
          <w:rFonts w:asciiTheme="minorHAnsi" w:hAnsiTheme="minorHAnsi" w:cstheme="minorHAnsi"/>
        </w:rPr>
        <w:t xml:space="preserve">izračun kriterija za odabir </w:t>
      </w:r>
      <w:r w:rsidRPr="003D31B3">
        <w:rPr>
          <w:rFonts w:asciiTheme="minorHAnsi" w:hAnsiTheme="minorHAnsi" w:cstheme="minorHAnsi"/>
        </w:rPr>
        <w:t>ekonomski najpovoljnije</w:t>
      </w:r>
      <w:r w:rsidR="006C5DF6">
        <w:rPr>
          <w:rFonts w:asciiTheme="minorHAnsi" w:hAnsiTheme="minorHAnsi" w:cstheme="minorHAnsi"/>
        </w:rPr>
        <w:t xml:space="preserve"> ponude</w:t>
      </w:r>
      <w:r w:rsidRPr="003D31B3">
        <w:rPr>
          <w:rFonts w:asciiTheme="minorHAnsi" w:hAnsiTheme="minorHAnsi" w:cstheme="minorHAnsi"/>
        </w:rPr>
        <w:t xml:space="preserve"> (prema sadržaju predloška iz ove dokumentacije o nabavi (OBRAZAC </w:t>
      </w:r>
      <w:r w:rsidR="00206CEC">
        <w:rPr>
          <w:rFonts w:asciiTheme="minorHAnsi" w:hAnsiTheme="minorHAnsi" w:cstheme="minorHAnsi"/>
        </w:rPr>
        <w:t>8</w:t>
      </w:r>
      <w:r w:rsidRPr="003D31B3">
        <w:rPr>
          <w:rFonts w:asciiTheme="minorHAnsi" w:hAnsiTheme="minorHAnsi" w:cstheme="minorHAnsi"/>
        </w:rPr>
        <w:t>.)</w:t>
      </w:r>
    </w:p>
    <w:p w14:paraId="3636FA5F" w14:textId="77777777" w:rsidR="00995330" w:rsidRPr="00B26CA6" w:rsidRDefault="00995330" w:rsidP="00C50688">
      <w:pPr>
        <w:pStyle w:val="Body-Bullet"/>
        <w:numPr>
          <w:ilvl w:val="0"/>
          <w:numId w:val="0"/>
        </w:numPr>
        <w:ind w:left="1134"/>
        <w:rPr>
          <w:rFonts w:asciiTheme="minorHAnsi" w:hAnsiTheme="minorHAnsi" w:cstheme="minorHAnsi"/>
        </w:rPr>
      </w:pPr>
    </w:p>
    <w:bookmarkEnd w:id="179"/>
    <w:p w14:paraId="559DBF56" w14:textId="77777777" w:rsidR="004517A1" w:rsidRPr="00816115" w:rsidRDefault="004517A1" w:rsidP="004517A1">
      <w:pPr>
        <w:rPr>
          <w:rFonts w:ascii="Calibri" w:hAnsi="Calibri" w:cs="Calibri"/>
          <w:szCs w:val="22"/>
        </w:rPr>
      </w:pPr>
      <w:r w:rsidRPr="00816115">
        <w:rPr>
          <w:rFonts w:ascii="Calibri" w:hAnsi="Calibri" w:cs="Calibri"/>
          <w:szCs w:val="22"/>
        </w:rPr>
        <w:t>Ponuda se izrađuje na način da čini cjelinu. Ako zbog opsega ili drugih objektivnih okolnosti ponuda ne može biti izrađena na način da čini cjelinu, onda se izrađuje u dva ili više dijelova.</w:t>
      </w:r>
    </w:p>
    <w:p w14:paraId="52E3B55D" w14:textId="77777777" w:rsidR="004517A1" w:rsidRDefault="004517A1" w:rsidP="004517A1">
      <w:pPr>
        <w:spacing w:line="276" w:lineRule="auto"/>
        <w:rPr>
          <w:rFonts w:ascii="Calibri" w:hAnsi="Calibri" w:cs="Calibri"/>
          <w:szCs w:val="22"/>
        </w:rPr>
      </w:pPr>
      <w:r w:rsidRPr="00816115">
        <w:rPr>
          <w:rFonts w:ascii="Calibri" w:hAnsi="Calibri" w:cs="Calibri"/>
          <w:szCs w:val="22"/>
        </w:rPr>
        <w:t xml:space="preserve">Ako se ponuda dostavljena elektroničkim putem sastoji od više dijelova, </w:t>
      </w:r>
      <w:r>
        <w:rPr>
          <w:rFonts w:ascii="Calibri" w:hAnsi="Calibri" w:cs="Calibri"/>
          <w:szCs w:val="22"/>
        </w:rPr>
        <w:t>ponudit</w:t>
      </w:r>
      <w:r w:rsidRPr="00816115">
        <w:rPr>
          <w:rFonts w:ascii="Calibri" w:hAnsi="Calibri" w:cs="Calibri"/>
          <w:szCs w:val="22"/>
        </w:rPr>
        <w:t>elj osigurava sigurno povezivanje svih dijelova ponude.</w:t>
      </w:r>
    </w:p>
    <w:p w14:paraId="37A170F8" w14:textId="69934C51" w:rsidR="0075080A" w:rsidRPr="00B26CA6" w:rsidRDefault="0075080A" w:rsidP="004517A1">
      <w:pPr>
        <w:spacing w:line="276" w:lineRule="auto"/>
        <w:rPr>
          <w:rFonts w:asciiTheme="minorHAnsi" w:eastAsia="Calibri" w:hAnsiTheme="minorHAnsi" w:cstheme="minorHAnsi"/>
        </w:rPr>
      </w:pPr>
      <w:r w:rsidRPr="00B26CA6">
        <w:rPr>
          <w:rFonts w:asciiTheme="minorHAnsi" w:eastAsia="Calibri" w:hAnsiTheme="minorHAnsi" w:cstheme="minorHAnsi"/>
        </w:rPr>
        <w:t xml:space="preserve">Traženo </w:t>
      </w:r>
      <w:r w:rsidR="009D21BD" w:rsidRPr="00B26CA6">
        <w:rPr>
          <w:rFonts w:asciiTheme="minorHAnsi" w:eastAsia="Calibri" w:hAnsiTheme="minorHAnsi" w:cstheme="minorHAnsi"/>
        </w:rPr>
        <w:t>jamstvo za ozbiljnost ponude u obliku bankarske garancije</w:t>
      </w:r>
      <w:r w:rsidRPr="00B26CA6">
        <w:rPr>
          <w:rFonts w:asciiTheme="minorHAnsi" w:eastAsia="Calibri" w:hAnsiTheme="minorHAnsi" w:cstheme="minorHAnsi"/>
        </w:rPr>
        <w:t xml:space="preserve"> koje u ovom trenutku nije moguće slati i primati kao elektronički dokument, zainteresirani gospodarski subjekt dostavlja sukladno </w:t>
      </w:r>
      <w:r w:rsidR="009D21BD" w:rsidRPr="00B26CA6">
        <w:rPr>
          <w:rFonts w:asciiTheme="minorHAnsi" w:eastAsia="Calibri" w:hAnsiTheme="minorHAnsi" w:cstheme="minorHAnsi"/>
        </w:rPr>
        <w:t>točki 6.6</w:t>
      </w:r>
      <w:r w:rsidRPr="00B26CA6">
        <w:rPr>
          <w:rFonts w:asciiTheme="minorHAnsi" w:eastAsia="Calibri" w:hAnsiTheme="minorHAnsi" w:cstheme="minorHAnsi"/>
        </w:rPr>
        <w:t>.</w:t>
      </w:r>
      <w:r w:rsidR="009D21BD" w:rsidRPr="00B26CA6">
        <w:rPr>
          <w:rFonts w:asciiTheme="minorHAnsi" w:eastAsia="Calibri" w:hAnsiTheme="minorHAnsi" w:cstheme="minorHAnsi"/>
        </w:rPr>
        <w:t>1</w:t>
      </w:r>
      <w:r w:rsidR="00C11125" w:rsidRPr="00B26CA6">
        <w:rPr>
          <w:rFonts w:asciiTheme="minorHAnsi" w:eastAsia="Calibri" w:hAnsiTheme="minorHAnsi" w:cstheme="minorHAnsi"/>
        </w:rPr>
        <w:t>.</w:t>
      </w:r>
      <w:r w:rsidRPr="00B26CA6">
        <w:rPr>
          <w:rFonts w:asciiTheme="minorHAnsi" w:eastAsia="Calibri" w:hAnsiTheme="minorHAnsi" w:cstheme="minorHAnsi"/>
        </w:rPr>
        <w:t xml:space="preserve"> dokumentacije, a u slučaju uplate novčanog pologa, do</w:t>
      </w:r>
      <w:r w:rsidR="004C2347" w:rsidRPr="00B26CA6">
        <w:rPr>
          <w:rFonts w:asciiTheme="minorHAnsi" w:eastAsia="Calibri" w:hAnsiTheme="minorHAnsi" w:cstheme="minorHAnsi"/>
        </w:rPr>
        <w:t xml:space="preserve">kaz o uplati prilaže u ponudi. </w:t>
      </w:r>
    </w:p>
    <w:p w14:paraId="4777B5D8" w14:textId="045E5863" w:rsidR="008053A8" w:rsidRPr="00B26CA6" w:rsidRDefault="000574D3" w:rsidP="00746006">
      <w:pPr>
        <w:spacing w:after="240" w:line="276" w:lineRule="auto"/>
        <w:rPr>
          <w:rFonts w:asciiTheme="minorHAnsi" w:hAnsiTheme="minorHAnsi" w:cstheme="minorHAnsi"/>
          <w:szCs w:val="20"/>
        </w:rPr>
      </w:pPr>
      <w:r w:rsidRPr="00B26CA6">
        <w:rPr>
          <w:rFonts w:asciiTheme="minorHAnsi" w:hAnsiTheme="minorHAnsi" w:cstheme="minorHAnsi"/>
          <w:szCs w:val="20"/>
        </w:rPr>
        <w:t>Ponuditelji kreiraju ponudu u EOJN RH-u. Ponuditelj je obvezan prikupiti sve tražene dokumente te ih pohr</w:t>
      </w:r>
      <w:r w:rsidR="00357349" w:rsidRPr="00B26CA6">
        <w:rPr>
          <w:rFonts w:asciiTheme="minorHAnsi" w:hAnsiTheme="minorHAnsi" w:cstheme="minorHAnsi"/>
          <w:szCs w:val="20"/>
        </w:rPr>
        <w:t xml:space="preserve">aniti u elektroničkom obliku. </w:t>
      </w:r>
    </w:p>
    <w:p w14:paraId="4B15E566" w14:textId="77777777" w:rsidR="00AD1453" w:rsidRPr="00B26CA6" w:rsidRDefault="00AD1453" w:rsidP="008A75EA">
      <w:pPr>
        <w:pStyle w:val="Naslov2"/>
      </w:pPr>
      <w:bookmarkStart w:id="180" w:name="_Toc18581034"/>
      <w:r w:rsidRPr="00B26CA6">
        <w:t>način dostave ponude</w:t>
      </w:r>
      <w:bookmarkEnd w:id="180"/>
    </w:p>
    <w:p w14:paraId="220E4822" w14:textId="77777777" w:rsidR="00AD1453" w:rsidRPr="00B26CA6" w:rsidRDefault="00AD1453" w:rsidP="00AD1453">
      <w:pPr>
        <w:autoSpaceDE w:val="0"/>
        <w:spacing w:line="276" w:lineRule="auto"/>
        <w:rPr>
          <w:rFonts w:asciiTheme="minorHAnsi" w:hAnsiTheme="minorHAnsi" w:cstheme="minorHAnsi"/>
          <w:b/>
          <w:shd w:val="clear" w:color="auto" w:fill="FFFFFF"/>
        </w:rPr>
      </w:pPr>
      <w:r w:rsidRPr="00B26CA6">
        <w:rPr>
          <w:rFonts w:asciiTheme="minorHAnsi" w:hAnsiTheme="minorHAnsi" w:cstheme="minorHAnsi"/>
          <w:b/>
          <w:lang w:eastAsia="ar-SA"/>
        </w:rPr>
        <w:t>Ponuda se dostavlja elektroničkim sredstvima komunikacije putem EOJN RH.</w:t>
      </w:r>
    </w:p>
    <w:p w14:paraId="18F1FE2C" w14:textId="77777777" w:rsidR="00AD1453" w:rsidRDefault="00AD1453" w:rsidP="00AD1453">
      <w:pPr>
        <w:suppressAutoHyphens/>
        <w:autoSpaceDE w:val="0"/>
        <w:autoSpaceDN w:val="0"/>
        <w:adjustRightInd w:val="0"/>
        <w:spacing w:line="276" w:lineRule="auto"/>
        <w:rPr>
          <w:rFonts w:asciiTheme="minorHAnsi" w:hAnsiTheme="minorHAnsi" w:cstheme="minorHAnsi"/>
          <w:lang w:eastAsia="ar-SA"/>
        </w:rPr>
      </w:pPr>
      <w:r w:rsidRPr="00FE2313">
        <w:rPr>
          <w:rFonts w:asciiTheme="minorHAnsi" w:hAnsiTheme="minorHAnsi" w:cstheme="minorHAnsi"/>
          <w:lang w:eastAsia="ar-SA"/>
        </w:rPr>
        <w:lastRenderedPageBreak/>
        <w:t xml:space="preserve">Ponuditelj svoju elektroničku ponudu mora dostaviti, predajom u EOJN RH, </w:t>
      </w:r>
      <w:r w:rsidRPr="003B0467">
        <w:rPr>
          <w:rFonts w:asciiTheme="minorHAnsi" w:hAnsiTheme="minorHAnsi" w:cstheme="minorHAnsi"/>
          <w:lang w:eastAsia="ar-SA"/>
        </w:rPr>
        <w:t xml:space="preserve">najkasnije do </w:t>
      </w:r>
      <w:r w:rsidRPr="004217A8">
        <w:rPr>
          <w:rFonts w:asciiTheme="minorHAnsi" w:hAnsiTheme="minorHAnsi" w:cstheme="minorHAnsi"/>
          <w:color w:val="FF0000"/>
          <w:lang w:eastAsia="ar-SA"/>
        </w:rPr>
        <w:t>dd. mm. 2019. do xx:00 sati</w:t>
      </w:r>
    </w:p>
    <w:p w14:paraId="16B08BD8" w14:textId="77777777" w:rsidR="00AD1453" w:rsidRPr="00B26CA6" w:rsidRDefault="00AD1453" w:rsidP="00AD1453">
      <w:pPr>
        <w:suppressAutoHyphens/>
        <w:autoSpaceDE w:val="0"/>
        <w:autoSpaceDN w:val="0"/>
        <w:adjustRightInd w:val="0"/>
        <w:spacing w:line="276" w:lineRule="auto"/>
        <w:rPr>
          <w:rFonts w:asciiTheme="minorHAnsi" w:hAnsiTheme="minorHAnsi" w:cstheme="minorHAnsi"/>
          <w:lang w:eastAsia="ar-SA"/>
        </w:rPr>
      </w:pPr>
      <w:r w:rsidRPr="00B26CA6">
        <w:rPr>
          <w:rFonts w:asciiTheme="minorHAnsi" w:hAnsiTheme="minorHAnsi" w:cstheme="minorHAnsi"/>
          <w:lang w:eastAsia="ar-SA"/>
        </w:rPr>
        <w:t>Elektronička dostava ponuda provodi se putem EOJN RH-a, vezujući se na elektroničku objavu poziva na nadmetanje te na elektronički pristup Dokumentaciji o nabavi.</w:t>
      </w:r>
    </w:p>
    <w:p w14:paraId="0DF1973E" w14:textId="77777777" w:rsidR="00AD1453" w:rsidRPr="00B26CA6" w:rsidRDefault="00AD1453" w:rsidP="00AD1453">
      <w:pPr>
        <w:autoSpaceDE w:val="0"/>
        <w:spacing w:line="276" w:lineRule="auto"/>
        <w:rPr>
          <w:rFonts w:asciiTheme="minorHAnsi" w:hAnsiTheme="minorHAnsi" w:cstheme="minorHAnsi"/>
          <w:shd w:val="clear" w:color="auto" w:fill="FFFFFF"/>
        </w:rPr>
      </w:pPr>
      <w:r w:rsidRPr="00B26CA6">
        <w:rPr>
          <w:rFonts w:asciiTheme="minorHAnsi" w:hAnsiTheme="minorHAnsi" w:cstheme="minorHAnsi"/>
          <w:lang w:eastAsia="ar-SA"/>
        </w:rPr>
        <w:t>Naručitelj otklanja svaku odgovornost vezanu uz mogući neispravan rad EOJN RH-a, zastoj u radu EOJN RH-a ili nemogućnost zainteresiranoga gospodarskog subjekta da ponudu u elektroničkom obliku dostavi u danome roku putem EOJN RH-a.</w:t>
      </w:r>
    </w:p>
    <w:p w14:paraId="0843DABA" w14:textId="77777777" w:rsidR="00AD1453" w:rsidRPr="00B26CA6" w:rsidRDefault="00AD1453" w:rsidP="00AD1453">
      <w:pPr>
        <w:suppressAutoHyphens/>
        <w:autoSpaceDE w:val="0"/>
        <w:autoSpaceDN w:val="0"/>
        <w:adjustRightInd w:val="0"/>
        <w:spacing w:line="276" w:lineRule="auto"/>
        <w:rPr>
          <w:rFonts w:asciiTheme="minorHAnsi" w:hAnsiTheme="minorHAnsi" w:cstheme="minorHAnsi"/>
          <w:lang w:eastAsia="ar-SA"/>
        </w:rPr>
      </w:pPr>
      <w:r w:rsidRPr="00B26CA6">
        <w:rPr>
          <w:rFonts w:asciiTheme="minorHAnsi" w:hAnsiTheme="minorHAnsi" w:cstheme="minorHAnsi"/>
          <w:lang w:eastAsia="ar-SA"/>
        </w:rPr>
        <w:t xml:space="preserve">Ako tijekom razdoblja od četiri sata prije isteka roka za dostavu zbog tehničkih ili drugih razloga na strani EOJN RH isti nije dostupan, rok za dostavu ne teče dok traje nedostupnost, odnosno dok Naručitelj produlji rok za dostavu. U tom slučaju Naručitelj će produžiti rok za dostavu za najmanje </w:t>
      </w:r>
      <w:r w:rsidRPr="00F968A6">
        <w:rPr>
          <w:rFonts w:asciiTheme="minorHAnsi" w:hAnsiTheme="minorHAnsi" w:cstheme="minorHAnsi"/>
          <w:lang w:eastAsia="ar-SA"/>
        </w:rPr>
        <w:t>četiri dana</w:t>
      </w:r>
      <w:r w:rsidRPr="00B26CA6">
        <w:rPr>
          <w:rFonts w:asciiTheme="minorHAnsi" w:hAnsiTheme="minorHAnsi" w:cstheme="minorHAnsi"/>
          <w:lang w:eastAsia="ar-SA"/>
        </w:rPr>
        <w:t xml:space="preserve"> od dana slanja ispravka poziva na nadmetanje.</w:t>
      </w:r>
    </w:p>
    <w:p w14:paraId="2E2AC3B3" w14:textId="77777777" w:rsidR="00AD1453" w:rsidRPr="00B26CA6" w:rsidRDefault="00AD1453" w:rsidP="00AD1453">
      <w:pPr>
        <w:suppressAutoHyphens/>
        <w:autoSpaceDE w:val="0"/>
        <w:autoSpaceDN w:val="0"/>
        <w:adjustRightInd w:val="0"/>
        <w:spacing w:line="276" w:lineRule="auto"/>
        <w:rPr>
          <w:rFonts w:asciiTheme="minorHAnsi" w:hAnsiTheme="minorHAnsi" w:cstheme="minorHAnsi"/>
          <w:lang w:eastAsia="ar-SA"/>
        </w:rPr>
      </w:pPr>
      <w:r w:rsidRPr="00B26CA6">
        <w:rPr>
          <w:rFonts w:asciiTheme="minorHAnsi" w:hAnsiTheme="minorHAnsi" w:cstheme="minorHAnsi"/>
          <w:lang w:eastAsia="ar-SA"/>
        </w:rPr>
        <w:t xml:space="preserve">Detaljne upute načina elektroničke dostave ponuda te informacije u vezi sa specifikacijama koje su potrebne za elektroničku dostavu ponuda, uključujući kriptografsku zaštitu, dostupne su na stranicama EOJN RH-a, na adresi: </w:t>
      </w:r>
      <w:hyperlink r:id="rId22" w:history="1">
        <w:r w:rsidRPr="00B26CA6">
          <w:rPr>
            <w:rStyle w:val="Hiperveza"/>
            <w:rFonts w:asciiTheme="minorHAnsi" w:hAnsiTheme="minorHAnsi" w:cstheme="minorHAnsi"/>
            <w:lang w:eastAsia="ar-SA"/>
          </w:rPr>
          <w:t>https://eojn.nn.hr/Oglasnik/</w:t>
        </w:r>
      </w:hyperlink>
    </w:p>
    <w:p w14:paraId="39A2715C" w14:textId="77777777" w:rsidR="00AD1453" w:rsidRPr="00B26CA6" w:rsidRDefault="00AD1453" w:rsidP="00AD1453">
      <w:pPr>
        <w:suppressAutoHyphens/>
        <w:autoSpaceDE w:val="0"/>
        <w:autoSpaceDN w:val="0"/>
        <w:adjustRightInd w:val="0"/>
        <w:spacing w:line="276" w:lineRule="auto"/>
        <w:rPr>
          <w:rFonts w:asciiTheme="minorHAnsi" w:hAnsiTheme="minorHAnsi" w:cstheme="minorHAnsi"/>
          <w:lang w:eastAsia="ar-SA"/>
        </w:rPr>
      </w:pPr>
      <w:r w:rsidRPr="00B26CA6">
        <w:rPr>
          <w:rFonts w:asciiTheme="minorHAnsi" w:hAnsiTheme="minorHAnsi" w:cstheme="minorHAnsi"/>
          <w:lang w:eastAsia="ar-SA"/>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14:paraId="27E3AD44" w14:textId="77777777" w:rsidR="00AD1453" w:rsidRPr="00B26CA6" w:rsidRDefault="00AD1453" w:rsidP="00AD1453">
      <w:pPr>
        <w:suppressAutoHyphens/>
        <w:autoSpaceDE w:val="0"/>
        <w:autoSpaceDN w:val="0"/>
        <w:adjustRightInd w:val="0"/>
        <w:spacing w:line="276" w:lineRule="auto"/>
        <w:rPr>
          <w:rFonts w:asciiTheme="minorHAnsi" w:hAnsiTheme="minorHAnsi" w:cstheme="minorHAnsi"/>
          <w:lang w:eastAsia="ar-SA"/>
        </w:rPr>
      </w:pPr>
      <w:r w:rsidRPr="00B26CA6">
        <w:rPr>
          <w:rFonts w:asciiTheme="minorHAnsi" w:hAnsiTheme="minorHAnsi" w:cstheme="minorHAnsi"/>
          <w:lang w:eastAsia="ar-SA"/>
        </w:rPr>
        <w:t xml:space="preserve">U slučaju da Naručitelj zaustavi postupak javne nabave povodom izjavljene žalbe na Dokumentaciju ili poništi postupak javne nabave prije isteka roka za dostavu ponuda, za sve ponude koje su u međuvremenu dostavljene elektronički, </w:t>
      </w:r>
      <w:r w:rsidRPr="00B26CA6">
        <w:rPr>
          <w:rFonts w:asciiTheme="minorHAnsi" w:hAnsiTheme="minorHAnsi" w:cstheme="minorHAnsi"/>
        </w:rPr>
        <w:t>EOJN</w:t>
      </w:r>
      <w:r w:rsidRPr="00B26CA6">
        <w:rPr>
          <w:rFonts w:asciiTheme="minorHAnsi" w:hAnsiTheme="minorHAnsi" w:cstheme="minorHAnsi"/>
          <w:lang w:eastAsia="ar-SA"/>
        </w:rPr>
        <w:t xml:space="preserve">RH će trajno onemogućiti pristup tim ponudama i time osigurati da nitko nema uvid u sadržaj dostavljenih ponuda. </w:t>
      </w:r>
    </w:p>
    <w:p w14:paraId="647AD12F" w14:textId="77777777" w:rsidR="00AD1453" w:rsidRPr="00B26CA6" w:rsidRDefault="00AD1453" w:rsidP="00AD1453">
      <w:pPr>
        <w:suppressAutoHyphens/>
        <w:autoSpaceDE w:val="0"/>
        <w:autoSpaceDN w:val="0"/>
        <w:adjustRightInd w:val="0"/>
        <w:spacing w:line="276" w:lineRule="auto"/>
        <w:rPr>
          <w:rFonts w:asciiTheme="minorHAnsi" w:hAnsiTheme="minorHAnsi" w:cstheme="minorHAnsi"/>
          <w:lang w:eastAsia="ar-SA"/>
        </w:rPr>
      </w:pPr>
      <w:r w:rsidRPr="00B26CA6">
        <w:rPr>
          <w:rFonts w:asciiTheme="minorHAnsi" w:hAnsiTheme="minorHAnsi" w:cstheme="minorHAnsi"/>
          <w:lang w:eastAsia="ar-SA"/>
        </w:rPr>
        <w:t xml:space="preserve">U svrhu pohrane dokumentacije postupka javne nabave, </w:t>
      </w:r>
      <w:r w:rsidRPr="00B26CA6">
        <w:rPr>
          <w:rFonts w:asciiTheme="minorHAnsi" w:hAnsiTheme="minorHAnsi" w:cstheme="minorHAnsi"/>
        </w:rPr>
        <w:t>EOJN</w:t>
      </w:r>
      <w:r w:rsidRPr="00B26CA6">
        <w:rPr>
          <w:rFonts w:asciiTheme="minorHAnsi" w:hAnsiTheme="minorHAnsi" w:cstheme="minorHAnsi"/>
          <w:lang w:eastAsia="ar-SA"/>
        </w:rPr>
        <w:t>RH će elektronički dostavljene ponude pohraniti na način koji omogućava čuvanje integriteta podataka i pristup integralnim verzijama dokumenata uz istovremenu mogućnost pohrane kopije dokumenata u vlastitim arhivima Naručitelja po isteku roka za dostavu ponuda odnosno javnog otvaranja ponuda.</w:t>
      </w:r>
    </w:p>
    <w:p w14:paraId="56B7DCDA" w14:textId="77777777" w:rsidR="00AD1453" w:rsidRPr="00B26CA6" w:rsidRDefault="00AD1453" w:rsidP="00AD1453">
      <w:pPr>
        <w:pStyle w:val="Naslov3"/>
        <w:ind w:left="851" w:hanging="567"/>
        <w:rPr>
          <w:rFonts w:asciiTheme="minorHAnsi" w:hAnsiTheme="minorHAnsi" w:cstheme="minorHAnsi"/>
          <w:lang w:val="hr-HR"/>
        </w:rPr>
      </w:pPr>
      <w:r w:rsidRPr="00B26CA6">
        <w:rPr>
          <w:rFonts w:asciiTheme="minorHAnsi" w:hAnsiTheme="minorHAnsi" w:cstheme="minorHAnsi"/>
          <w:lang w:val="hr-HR"/>
        </w:rPr>
        <w:t xml:space="preserve">Način dostave dijelova ponude koji se dostavljaju odvojeno </w:t>
      </w:r>
    </w:p>
    <w:p w14:paraId="66A07CCC" w14:textId="77777777" w:rsidR="00AD1453" w:rsidRPr="00B26CA6" w:rsidRDefault="00AD1453" w:rsidP="00AD1453">
      <w:pPr>
        <w:suppressAutoHyphens/>
        <w:autoSpaceDE w:val="0"/>
        <w:autoSpaceDN w:val="0"/>
        <w:adjustRightInd w:val="0"/>
        <w:spacing w:line="276" w:lineRule="auto"/>
        <w:rPr>
          <w:rFonts w:asciiTheme="minorHAnsi" w:hAnsiTheme="minorHAnsi" w:cstheme="minorHAnsi"/>
          <w:lang w:eastAsia="ar-SA"/>
        </w:rPr>
      </w:pPr>
      <w:r w:rsidRPr="00B26CA6">
        <w:rPr>
          <w:rFonts w:asciiTheme="minorHAnsi" w:hAnsiTheme="minorHAnsi" w:cstheme="minorHAnsi"/>
          <w:lang w:eastAsia="ar-SA"/>
        </w:rPr>
        <w:t xml:space="preserve">Ukoliko pri elektroničkoj dostavi ponuda iz tehničkih razloga nije moguće sigurno povezivanje svih dijelova ponude, Naručitelj prihvaća dostavu u papirnatom obliku onih dijelova ponude koji se zbog svog oblika ne mogu dostaviti elektronički (npr. uzorci) ili dijelova za čiju se izradu nužni posebni formati dokumenata koji nisu podržani kroz opće dostupne aplikacije ili dijelova za čiju su obradu nužni posebni formati dokumenata obuhvaćeni shemama licenciranih prava zbog kojih nisu dostupni za izravnu uporabu. </w:t>
      </w:r>
    </w:p>
    <w:p w14:paraId="35E083A3" w14:textId="77777777" w:rsidR="00AD1453" w:rsidRPr="00B26CA6" w:rsidRDefault="00AD1453" w:rsidP="00AD1453">
      <w:pPr>
        <w:suppressAutoHyphens/>
        <w:autoSpaceDE w:val="0"/>
        <w:autoSpaceDN w:val="0"/>
        <w:adjustRightInd w:val="0"/>
        <w:spacing w:line="276" w:lineRule="auto"/>
        <w:rPr>
          <w:rFonts w:asciiTheme="minorHAnsi" w:hAnsiTheme="minorHAnsi" w:cstheme="minorHAnsi"/>
          <w:lang w:eastAsia="ar-SA"/>
        </w:rPr>
      </w:pPr>
      <w:r w:rsidRPr="00B26CA6">
        <w:rPr>
          <w:rFonts w:asciiTheme="minorHAnsi" w:hAnsiTheme="minorHAnsi" w:cstheme="minorHAnsi"/>
          <w:lang w:eastAsia="ar-SA"/>
        </w:rPr>
        <w:t>Također, ponuditelji u papirnatom obliku, u roku za dostavu ponuda, dostavljaju dokumente drugih tijela ili subjekata koji su važeći samo u izvorniku, ako ih elektroničkim sredstvom nije moguće dostaviti u izvorniku, poput traženog jamstva za ozbiljnost ponude u obliku bankarske garancije.</w:t>
      </w:r>
    </w:p>
    <w:p w14:paraId="4BD6A89C" w14:textId="11179824" w:rsidR="00AD1453" w:rsidRPr="00B26CA6" w:rsidRDefault="00AD1453" w:rsidP="00342626">
      <w:pPr>
        <w:suppressAutoHyphens/>
        <w:autoSpaceDE w:val="0"/>
        <w:autoSpaceDN w:val="0"/>
        <w:adjustRightInd w:val="0"/>
        <w:spacing w:line="276" w:lineRule="auto"/>
        <w:rPr>
          <w:rFonts w:asciiTheme="minorHAnsi" w:hAnsiTheme="minorHAnsi" w:cstheme="minorHAnsi"/>
          <w:lang w:eastAsia="ar-SA"/>
        </w:rPr>
      </w:pPr>
      <w:r w:rsidRPr="00B26CA6">
        <w:rPr>
          <w:rFonts w:asciiTheme="minorHAnsi" w:hAnsiTheme="minorHAnsi" w:cstheme="minorHAnsi"/>
          <w:lang w:eastAsia="ar-SA"/>
        </w:rPr>
        <w:t>U slučaju kada ponuditelj uz elektroničku dostavu ponuda u papirnatom obliku dostavlja određene dokumente koji ne postoje u elektroničkom obliku, ponuditelj ih dostavlja u zatvorenoj omotnici, na kojoj mora biti naznačeno:</w:t>
      </w:r>
    </w:p>
    <w:p w14:paraId="5193CAB1" w14:textId="77777777" w:rsidR="00342626" w:rsidRPr="00B26CA6" w:rsidRDefault="00342626" w:rsidP="00342626">
      <w:pPr>
        <w:numPr>
          <w:ilvl w:val="0"/>
          <w:numId w:val="38"/>
        </w:numPr>
        <w:suppressAutoHyphens/>
        <w:autoSpaceDE w:val="0"/>
        <w:autoSpaceDN w:val="0"/>
        <w:adjustRightInd w:val="0"/>
        <w:spacing w:line="276" w:lineRule="auto"/>
        <w:rPr>
          <w:rFonts w:asciiTheme="minorHAnsi" w:hAnsiTheme="minorHAnsi" w:cstheme="minorHAnsi"/>
          <w:sz w:val="22"/>
          <w:szCs w:val="22"/>
          <w:lang w:eastAsia="ar-SA"/>
        </w:rPr>
      </w:pPr>
      <w:r w:rsidRPr="00B26CA6">
        <w:rPr>
          <w:rFonts w:asciiTheme="minorHAnsi" w:hAnsiTheme="minorHAnsi" w:cstheme="minorHAnsi"/>
          <w:lang w:eastAsia="ar-SA"/>
        </w:rPr>
        <w:t>Na prednjoj strani:</w:t>
      </w:r>
    </w:p>
    <w:p w14:paraId="2DD3D087" w14:textId="77777777" w:rsidR="00342626" w:rsidRPr="00B26CA6" w:rsidRDefault="00342626" w:rsidP="00342626">
      <w:pPr>
        <w:pBdr>
          <w:top w:val="single" w:sz="4" w:space="1" w:color="auto"/>
          <w:left w:val="single" w:sz="4" w:space="4" w:color="auto"/>
          <w:bottom w:val="single" w:sz="4" w:space="1" w:color="auto"/>
          <w:right w:val="single" w:sz="4" w:space="4" w:color="auto"/>
        </w:pBdr>
        <w:suppressAutoHyphens/>
        <w:autoSpaceDE w:val="0"/>
        <w:spacing w:line="276" w:lineRule="auto"/>
        <w:jc w:val="center"/>
        <w:rPr>
          <w:rFonts w:asciiTheme="minorHAnsi" w:hAnsiTheme="minorHAnsi" w:cstheme="minorHAnsi"/>
        </w:rPr>
      </w:pPr>
      <w:r w:rsidRPr="00B26CA6">
        <w:rPr>
          <w:rFonts w:asciiTheme="minorHAnsi" w:hAnsiTheme="minorHAnsi" w:cstheme="minorHAnsi"/>
        </w:rPr>
        <w:t>FOND ZA ZAŠTITU OKOLIŠA I ENERGETSKU UČINKOVITOST,</w:t>
      </w:r>
    </w:p>
    <w:p w14:paraId="31F397EC" w14:textId="77777777" w:rsidR="00342626" w:rsidRPr="00B26CA6" w:rsidRDefault="00342626" w:rsidP="00342626">
      <w:pPr>
        <w:pBdr>
          <w:top w:val="single" w:sz="4" w:space="1" w:color="auto"/>
          <w:left w:val="single" w:sz="4" w:space="4" w:color="auto"/>
          <w:bottom w:val="single" w:sz="4" w:space="1" w:color="auto"/>
          <w:right w:val="single" w:sz="4" w:space="4" w:color="auto"/>
        </w:pBdr>
        <w:suppressAutoHyphens/>
        <w:autoSpaceDE w:val="0"/>
        <w:spacing w:line="276" w:lineRule="auto"/>
        <w:jc w:val="center"/>
        <w:rPr>
          <w:rFonts w:asciiTheme="minorHAnsi" w:hAnsiTheme="minorHAnsi" w:cstheme="minorHAnsi"/>
          <w:b/>
          <w:caps/>
          <w:szCs w:val="22"/>
        </w:rPr>
      </w:pPr>
      <w:r w:rsidRPr="00B26CA6">
        <w:rPr>
          <w:rFonts w:asciiTheme="minorHAnsi" w:hAnsiTheme="minorHAnsi" w:cstheme="minorHAnsi"/>
        </w:rPr>
        <w:t>Radnička cesta 80, 10 000 Zagreb, Hrvatska</w:t>
      </w:r>
    </w:p>
    <w:p w14:paraId="6917FA25" w14:textId="77777777" w:rsidR="00342626" w:rsidRPr="00B26CA6" w:rsidRDefault="00342626" w:rsidP="00342626">
      <w:pPr>
        <w:pBdr>
          <w:top w:val="single" w:sz="4" w:space="1" w:color="auto"/>
          <w:left w:val="single" w:sz="4" w:space="4" w:color="auto"/>
          <w:bottom w:val="single" w:sz="4" w:space="1" w:color="auto"/>
          <w:right w:val="single" w:sz="4" w:space="4" w:color="auto"/>
        </w:pBdr>
        <w:suppressAutoHyphens/>
        <w:autoSpaceDE w:val="0"/>
        <w:spacing w:line="276" w:lineRule="auto"/>
        <w:jc w:val="center"/>
        <w:rPr>
          <w:rFonts w:asciiTheme="minorHAnsi" w:hAnsiTheme="minorHAnsi" w:cstheme="minorHAnsi"/>
          <w:highlight w:val="red"/>
          <w:shd w:val="clear" w:color="auto" w:fill="FFFFFF"/>
          <w:lang w:eastAsia="ar-SA"/>
        </w:rPr>
      </w:pPr>
      <w:r w:rsidRPr="00B26CA6">
        <w:rPr>
          <w:rFonts w:asciiTheme="minorHAnsi" w:hAnsiTheme="minorHAnsi" w:cstheme="minorHAnsi"/>
        </w:rPr>
        <w:t xml:space="preserve">Ev. br. nabave: E-VV: </w:t>
      </w:r>
      <w:r>
        <w:rPr>
          <w:rFonts w:asciiTheme="minorHAnsi" w:hAnsiTheme="minorHAnsi" w:cstheme="minorHAnsi"/>
        </w:rPr>
        <w:t>9/</w:t>
      </w:r>
      <w:r w:rsidRPr="00B26CA6">
        <w:rPr>
          <w:rFonts w:asciiTheme="minorHAnsi" w:hAnsiTheme="minorHAnsi" w:cstheme="minorHAnsi"/>
        </w:rPr>
        <w:t>201</w:t>
      </w:r>
      <w:r>
        <w:rPr>
          <w:rFonts w:asciiTheme="minorHAnsi" w:hAnsiTheme="minorHAnsi" w:cstheme="minorHAnsi"/>
        </w:rPr>
        <w:t>9/R1</w:t>
      </w:r>
    </w:p>
    <w:p w14:paraId="57E44D3C" w14:textId="77777777" w:rsidR="00342626" w:rsidRPr="00B26CA6" w:rsidRDefault="00342626" w:rsidP="00342626">
      <w:pPr>
        <w:pBdr>
          <w:top w:val="single" w:sz="4" w:space="1" w:color="auto"/>
          <w:left w:val="single" w:sz="4" w:space="4" w:color="auto"/>
          <w:bottom w:val="single" w:sz="4" w:space="1" w:color="auto"/>
          <w:right w:val="single" w:sz="4" w:space="4" w:color="auto"/>
        </w:pBdr>
        <w:suppressAutoHyphens/>
        <w:autoSpaceDE w:val="0"/>
        <w:autoSpaceDN w:val="0"/>
        <w:adjustRightInd w:val="0"/>
        <w:spacing w:line="276" w:lineRule="auto"/>
        <w:jc w:val="center"/>
        <w:rPr>
          <w:rFonts w:asciiTheme="minorHAnsi" w:hAnsiTheme="minorHAnsi" w:cstheme="minorHAnsi"/>
          <w:b/>
          <w:bCs/>
          <w:lang w:eastAsia="ar-SA"/>
        </w:rPr>
      </w:pPr>
      <w:r w:rsidRPr="00B26CA6">
        <w:rPr>
          <w:rFonts w:asciiTheme="minorHAnsi" w:hAnsiTheme="minorHAnsi" w:cstheme="minorHAnsi"/>
          <w:b/>
          <w:bCs/>
          <w:lang w:eastAsia="ar-SA"/>
        </w:rPr>
        <w:lastRenderedPageBreak/>
        <w:t>Predmet nabave: Projektiranje i izvođenje radova sanacije jame „Sovjak“- otvoreni postupak</w:t>
      </w:r>
    </w:p>
    <w:p w14:paraId="6C73D0EF" w14:textId="77777777" w:rsidR="00342626" w:rsidRPr="00B26CA6" w:rsidRDefault="00342626" w:rsidP="00342626">
      <w:pPr>
        <w:pBdr>
          <w:top w:val="single" w:sz="4" w:space="1" w:color="auto"/>
          <w:left w:val="single" w:sz="4" w:space="4" w:color="auto"/>
          <w:bottom w:val="single" w:sz="4" w:space="1" w:color="auto"/>
          <w:right w:val="single" w:sz="4" w:space="4" w:color="auto"/>
        </w:pBdr>
        <w:suppressAutoHyphens/>
        <w:autoSpaceDE w:val="0"/>
        <w:autoSpaceDN w:val="0"/>
        <w:adjustRightInd w:val="0"/>
        <w:spacing w:line="276" w:lineRule="auto"/>
        <w:jc w:val="center"/>
        <w:rPr>
          <w:rFonts w:asciiTheme="minorHAnsi" w:hAnsiTheme="minorHAnsi" w:cstheme="minorHAnsi"/>
          <w:b/>
          <w:bCs/>
          <w:lang w:eastAsia="ar-SA"/>
        </w:rPr>
      </w:pPr>
      <w:r w:rsidRPr="00B26CA6">
        <w:rPr>
          <w:rFonts w:asciiTheme="minorHAnsi" w:hAnsiTheme="minorHAnsi" w:cstheme="minorHAnsi"/>
          <w:b/>
          <w:bCs/>
          <w:lang w:eastAsia="ar-SA"/>
        </w:rPr>
        <w:t>„DIO/DIJELOVI PONUDE KOJI SE DOSTAVLJAJU ODVOJENO“</w:t>
      </w:r>
    </w:p>
    <w:p w14:paraId="32234E5F" w14:textId="77777777" w:rsidR="00342626" w:rsidRPr="00B26CA6" w:rsidRDefault="00342626" w:rsidP="00342626">
      <w:pPr>
        <w:pBdr>
          <w:top w:val="single" w:sz="4" w:space="1" w:color="auto"/>
          <w:left w:val="single" w:sz="4" w:space="4" w:color="auto"/>
          <w:bottom w:val="single" w:sz="4" w:space="1" w:color="auto"/>
          <w:right w:val="single" w:sz="4" w:space="4" w:color="auto"/>
        </w:pBdr>
        <w:suppressAutoHyphens/>
        <w:autoSpaceDE w:val="0"/>
        <w:autoSpaceDN w:val="0"/>
        <w:adjustRightInd w:val="0"/>
        <w:spacing w:line="276" w:lineRule="auto"/>
        <w:jc w:val="center"/>
        <w:rPr>
          <w:rFonts w:asciiTheme="minorHAnsi" w:hAnsiTheme="minorHAnsi" w:cstheme="minorHAnsi"/>
          <w:b/>
          <w:bCs/>
          <w:lang w:eastAsia="ar-SA"/>
        </w:rPr>
      </w:pPr>
      <w:r w:rsidRPr="00B26CA6">
        <w:rPr>
          <w:rFonts w:asciiTheme="minorHAnsi" w:hAnsiTheme="minorHAnsi" w:cstheme="minorHAnsi"/>
          <w:b/>
          <w:lang w:eastAsia="ar-SA"/>
        </w:rPr>
        <w:t>„NE OTVARAJ“</w:t>
      </w:r>
    </w:p>
    <w:p w14:paraId="0F825B92" w14:textId="77777777" w:rsidR="00342626" w:rsidRPr="00B26CA6" w:rsidRDefault="00342626" w:rsidP="00342626">
      <w:pPr>
        <w:numPr>
          <w:ilvl w:val="0"/>
          <w:numId w:val="38"/>
        </w:numPr>
        <w:suppressAutoHyphens/>
        <w:autoSpaceDE w:val="0"/>
        <w:autoSpaceDN w:val="0"/>
        <w:adjustRightInd w:val="0"/>
        <w:spacing w:line="276" w:lineRule="auto"/>
        <w:rPr>
          <w:rFonts w:asciiTheme="minorHAnsi" w:hAnsiTheme="minorHAnsi" w:cstheme="minorHAnsi"/>
          <w:lang w:eastAsia="ar-SA"/>
        </w:rPr>
      </w:pPr>
      <w:r w:rsidRPr="00B26CA6">
        <w:rPr>
          <w:rFonts w:asciiTheme="minorHAnsi" w:hAnsiTheme="minorHAnsi" w:cstheme="minorHAnsi"/>
          <w:lang w:eastAsia="ar-SA"/>
        </w:rPr>
        <w:t>Na poleđini:</w:t>
      </w:r>
    </w:p>
    <w:p w14:paraId="16FFA757" w14:textId="77777777" w:rsidR="00342626" w:rsidRPr="00B26CA6" w:rsidRDefault="00342626" w:rsidP="00342626">
      <w:pPr>
        <w:pBdr>
          <w:top w:val="single" w:sz="4" w:space="1" w:color="auto"/>
          <w:left w:val="single" w:sz="4" w:space="4" w:color="auto"/>
          <w:bottom w:val="single" w:sz="4" w:space="1" w:color="auto"/>
          <w:right w:val="single" w:sz="4" w:space="4" w:color="auto"/>
        </w:pBdr>
        <w:suppressAutoHyphens/>
        <w:autoSpaceDE w:val="0"/>
        <w:autoSpaceDN w:val="0"/>
        <w:adjustRightInd w:val="0"/>
        <w:spacing w:line="276" w:lineRule="auto"/>
        <w:jc w:val="center"/>
        <w:rPr>
          <w:rFonts w:asciiTheme="minorHAnsi" w:hAnsiTheme="minorHAnsi" w:cstheme="minorHAnsi"/>
          <w:color w:val="000000"/>
        </w:rPr>
      </w:pPr>
      <w:r w:rsidRPr="00B26CA6">
        <w:rPr>
          <w:rFonts w:asciiTheme="minorHAnsi" w:hAnsiTheme="minorHAnsi" w:cstheme="minorHAnsi"/>
          <w:color w:val="000000"/>
        </w:rPr>
        <w:t>&lt; Naziv i adresa Ponuditelja / članova zajednice gospodarskih subjekata&gt;</w:t>
      </w:r>
    </w:p>
    <w:p w14:paraId="2BC77BF1" w14:textId="77777777" w:rsidR="00342626" w:rsidRPr="00B26CA6" w:rsidRDefault="00342626" w:rsidP="00342626">
      <w:pPr>
        <w:suppressAutoHyphens/>
        <w:autoSpaceDE w:val="0"/>
        <w:autoSpaceDN w:val="0"/>
        <w:adjustRightInd w:val="0"/>
        <w:spacing w:line="276" w:lineRule="auto"/>
        <w:rPr>
          <w:rFonts w:asciiTheme="minorHAnsi" w:hAnsiTheme="minorHAnsi" w:cstheme="minorHAnsi"/>
          <w:lang w:eastAsia="ar-SA"/>
        </w:rPr>
      </w:pPr>
      <w:r w:rsidRPr="00B26CA6">
        <w:rPr>
          <w:rFonts w:asciiTheme="minorHAnsi" w:hAnsiTheme="minorHAnsi" w:cstheme="minorHAnsi"/>
          <w:lang w:eastAsia="ar-SA"/>
        </w:rPr>
        <w:t>Zatvorenu omotnicu s dijelom/dijelovima ponude ponuditelj predaje neposredno ili preporučenom poštanskom pošiljkom na adresu Naručitelja.</w:t>
      </w:r>
    </w:p>
    <w:p w14:paraId="1EEA8786" w14:textId="77777777" w:rsidR="00342626" w:rsidRPr="00B26CA6" w:rsidRDefault="00342626" w:rsidP="00342626">
      <w:pPr>
        <w:suppressAutoHyphens/>
        <w:autoSpaceDE w:val="0"/>
        <w:autoSpaceDN w:val="0"/>
        <w:adjustRightInd w:val="0"/>
        <w:spacing w:line="276" w:lineRule="auto"/>
        <w:rPr>
          <w:rFonts w:asciiTheme="minorHAnsi" w:hAnsiTheme="minorHAnsi" w:cstheme="minorHAnsi"/>
          <w:lang w:eastAsia="ar-SA"/>
        </w:rPr>
      </w:pPr>
      <w:r w:rsidRPr="00B26CA6">
        <w:rPr>
          <w:rFonts w:asciiTheme="minorHAnsi" w:hAnsiTheme="minorHAnsi" w:cstheme="minorHAnsi"/>
          <w:lang w:eastAsia="ar-SA"/>
        </w:rPr>
        <w:t xml:space="preserve">Ponuditelj samostalno određuje način dostave dijela/dijelova ponude koji se dostavljaju u papirnatom obliku i sam snosi rizik eventualnog gubitka odnosno nepravovremene dostave ponude.  </w:t>
      </w:r>
    </w:p>
    <w:p w14:paraId="265DD149" w14:textId="77777777" w:rsidR="00342626" w:rsidRPr="00B26CA6" w:rsidRDefault="00342626" w:rsidP="00342626">
      <w:pPr>
        <w:suppressAutoHyphens/>
        <w:autoSpaceDE w:val="0"/>
        <w:autoSpaceDN w:val="0"/>
        <w:adjustRightInd w:val="0"/>
        <w:spacing w:line="276" w:lineRule="auto"/>
        <w:rPr>
          <w:rFonts w:asciiTheme="minorHAnsi" w:hAnsiTheme="minorHAnsi" w:cstheme="minorHAnsi"/>
          <w:lang w:eastAsia="ar-SA"/>
        </w:rPr>
      </w:pPr>
      <w:r w:rsidRPr="00B26CA6">
        <w:rPr>
          <w:rFonts w:asciiTheme="minorHAnsi" w:hAnsiTheme="minorHAnsi" w:cstheme="minorHAnsi"/>
          <w:lang w:eastAsia="ar-SA"/>
        </w:rPr>
        <w:t>Naručitelj će za neposredno dostavljene dijele/dijelove ponude koji se dostavljaju u papirnatom obliku izdati potvrdu o primitku.</w:t>
      </w:r>
    </w:p>
    <w:p w14:paraId="78329A6F" w14:textId="77777777" w:rsidR="00342626" w:rsidRPr="00B26CA6" w:rsidRDefault="00342626" w:rsidP="00342626">
      <w:pPr>
        <w:suppressAutoHyphens/>
        <w:autoSpaceDE w:val="0"/>
        <w:autoSpaceDN w:val="0"/>
        <w:adjustRightInd w:val="0"/>
        <w:spacing w:line="276" w:lineRule="auto"/>
        <w:rPr>
          <w:rFonts w:asciiTheme="minorHAnsi" w:hAnsiTheme="minorHAnsi" w:cstheme="minorHAnsi"/>
          <w:b/>
          <w:lang w:eastAsia="ar-SA"/>
        </w:rPr>
      </w:pPr>
      <w:r w:rsidRPr="00B26CA6">
        <w:rPr>
          <w:rFonts w:asciiTheme="minorHAnsi" w:hAnsiTheme="minorHAnsi" w:cstheme="minorHAnsi"/>
          <w:b/>
          <w:lang w:eastAsia="ar-SA"/>
        </w:rPr>
        <w:t>Ponuda se smatra pravodobnom ako elektronička ponuda i svi pripadajući dijelovi ponude koji se dostavljaju u papirnatom obliku i/ili fizičkom obliku (npr. jamstvo za ozbiljnost ponude u izvorniku, uzorci, katalozi, mediji za pohranjivanje podataka i sl.) pristignu na adresu naručitelja do roka za otvaranje ponuda.</w:t>
      </w:r>
    </w:p>
    <w:p w14:paraId="485B8803" w14:textId="77777777" w:rsidR="00342626" w:rsidRPr="00B26CA6" w:rsidRDefault="00342626" w:rsidP="00342626">
      <w:pPr>
        <w:suppressAutoHyphens/>
        <w:autoSpaceDE w:val="0"/>
        <w:autoSpaceDN w:val="0"/>
        <w:adjustRightInd w:val="0"/>
        <w:spacing w:line="276" w:lineRule="auto"/>
        <w:rPr>
          <w:rFonts w:asciiTheme="minorHAnsi" w:hAnsiTheme="minorHAnsi" w:cstheme="minorHAnsi"/>
          <w:lang w:eastAsia="ar-SA"/>
        </w:rPr>
      </w:pPr>
      <w:r w:rsidRPr="00B26CA6">
        <w:rPr>
          <w:rFonts w:asciiTheme="minorHAnsi" w:hAnsiTheme="minorHAnsi" w:cstheme="minorHAnsi"/>
          <w:lang w:eastAsia="ar-SA"/>
        </w:rPr>
        <w:t>Dio/dijelovi ponude pristigli nakon isteka roka za dostavu ponuda neće se otvarati, nego će se neotvoreni vratiti gospodarskom subjektu koji ih je dostavio.</w:t>
      </w:r>
    </w:p>
    <w:p w14:paraId="7A7DC64F" w14:textId="77777777" w:rsidR="00342626" w:rsidRDefault="00342626" w:rsidP="00342626">
      <w:pPr>
        <w:suppressAutoHyphens/>
        <w:autoSpaceDE w:val="0"/>
        <w:autoSpaceDN w:val="0"/>
        <w:adjustRightInd w:val="0"/>
        <w:spacing w:line="276" w:lineRule="auto"/>
        <w:rPr>
          <w:rFonts w:asciiTheme="minorHAnsi" w:hAnsiTheme="minorHAnsi" w:cstheme="minorHAnsi"/>
          <w:lang w:eastAsia="ar-SA"/>
        </w:rPr>
      </w:pPr>
      <w:r w:rsidRPr="00B26CA6">
        <w:rPr>
          <w:rFonts w:asciiTheme="minorHAnsi" w:hAnsiTheme="minorHAnsi" w:cstheme="minorHAnsi"/>
          <w:lang w:eastAsia="ar-SA"/>
        </w:rPr>
        <w:t>U slučaju pravodobne dostave dijela/dijelova ponude odvojeno u papirnatom obliku, kao vrijeme dostave ponude uzima se vrijeme zaprimanja ponude putem EOJN RH-a (elektroničke ponude).</w:t>
      </w:r>
    </w:p>
    <w:p w14:paraId="3C150873" w14:textId="77777777" w:rsidR="00342626" w:rsidRPr="00B26CA6" w:rsidRDefault="00342626" w:rsidP="008A75EA">
      <w:pPr>
        <w:pStyle w:val="Naslov2"/>
      </w:pPr>
      <w:bookmarkStart w:id="181" w:name="_Toc18581035"/>
      <w:r w:rsidRPr="00B26CA6">
        <w:t>Izmjena i/ili dopuna ponude i odustajanje od ponude</w:t>
      </w:r>
      <w:bookmarkEnd w:id="181"/>
    </w:p>
    <w:p w14:paraId="0DF1EEDC" w14:textId="77777777" w:rsidR="00342626" w:rsidRPr="00B26CA6" w:rsidRDefault="00342626" w:rsidP="00342626">
      <w:pPr>
        <w:rPr>
          <w:rFonts w:asciiTheme="minorHAnsi" w:hAnsiTheme="minorHAnsi" w:cstheme="minorHAnsi"/>
        </w:rPr>
      </w:pPr>
      <w:r w:rsidRPr="00B26CA6">
        <w:rPr>
          <w:rFonts w:asciiTheme="minorHAnsi" w:hAnsiTheme="minorHAnsi" w:cstheme="minorHAnsi"/>
        </w:rPr>
        <w:t xml:space="preserve">U roku za dostavu ponude ponuditelj može izmijeniti svoju ponudu ili od nje odustati. Ako ponuditelj tijekom roka za dostavu ponuda mijenja ponudu, smatra se da je ponuda dostavljena u trenutku dostave posljednje izmjene ponude. </w:t>
      </w:r>
    </w:p>
    <w:p w14:paraId="1565218D" w14:textId="77777777" w:rsidR="00342626" w:rsidRPr="00B26CA6" w:rsidRDefault="00342626" w:rsidP="00342626">
      <w:pPr>
        <w:rPr>
          <w:rFonts w:asciiTheme="minorHAnsi" w:hAnsiTheme="minorHAnsi" w:cstheme="minorHAnsi"/>
        </w:rPr>
      </w:pPr>
      <w:r w:rsidRPr="00B26CA6">
        <w:rPr>
          <w:rFonts w:asciiTheme="minorHAnsi" w:hAnsiTheme="minorHAnsi" w:cstheme="minorHAnsi"/>
        </w:rPr>
        <w:t>Prilikom izmjene ili dopune ponude automatski se poništava prethodno predana ponuda što znači da se učitavanjem („uploadanjem“) nove izmijenjene ili dopunjene ponude predaje nova ponuda koja sadrži izmijenjene ili dopunjene podatke. Učitavanjem i spremanjem novog uveza ponude u EOJN RH, Naručitelju se šalje nova izmijenjena/dopunjena ponuda.</w:t>
      </w:r>
    </w:p>
    <w:p w14:paraId="63C4D777" w14:textId="77777777" w:rsidR="00342626" w:rsidRPr="00B26CA6" w:rsidRDefault="00342626" w:rsidP="00342626">
      <w:pPr>
        <w:rPr>
          <w:rFonts w:asciiTheme="minorHAnsi" w:hAnsiTheme="minorHAnsi" w:cstheme="minorHAnsi"/>
        </w:rPr>
      </w:pPr>
      <w:r w:rsidRPr="00B26CA6">
        <w:rPr>
          <w:rFonts w:asciiTheme="minorHAnsi" w:hAnsiTheme="minorHAnsi" w:cstheme="minorHAnsi"/>
        </w:rPr>
        <w:t>Ovaj korak zahtjeva ponovno učitavanje/upisivanje financijskih značajki ponude (troškovnika i/ili ponudbenog lista u slučaju nestandardiziranog troškovnika) u sustavu elektroničkog oglasnika. U slučaju da je predan stari uvez ponude, ponuda neće biti sigurno uvezana i smatrat će se nepravilnom (ponuda koja nije izrađena u skladu s dokumentacijom o nabavi).</w:t>
      </w:r>
    </w:p>
    <w:p w14:paraId="118AE7BF" w14:textId="77777777" w:rsidR="00342626" w:rsidRPr="00B26CA6" w:rsidRDefault="00342626" w:rsidP="00342626">
      <w:pPr>
        <w:rPr>
          <w:rFonts w:asciiTheme="minorHAnsi" w:hAnsiTheme="minorHAnsi" w:cstheme="minorHAnsi"/>
        </w:rPr>
      </w:pPr>
      <w:r w:rsidRPr="00B26CA6">
        <w:rPr>
          <w:rFonts w:asciiTheme="minorHAnsi" w:hAnsiTheme="minorHAnsi" w:cstheme="minorHAnsi"/>
        </w:rPr>
        <w:t>Odustajanje od ponude ponuditelj vrši na isti način kao i predaju ponude, u EOJN RH-u, odabirom na mogućnost „Odustajanje“.</w:t>
      </w:r>
    </w:p>
    <w:p w14:paraId="18E93300" w14:textId="77777777" w:rsidR="00342626" w:rsidRPr="00B26CA6" w:rsidRDefault="00342626" w:rsidP="00342626">
      <w:pPr>
        <w:rPr>
          <w:rFonts w:asciiTheme="minorHAnsi" w:hAnsiTheme="minorHAnsi" w:cstheme="minorHAnsi"/>
        </w:rPr>
      </w:pPr>
      <w:r w:rsidRPr="00B26CA6">
        <w:rPr>
          <w:rFonts w:asciiTheme="minorHAnsi" w:hAnsiTheme="minorHAnsi" w:cstheme="minorHAnsi"/>
        </w:rPr>
        <w:t>Nakon isteka roka za dostavu ponuda, ponuda se ne smije mijenjati.</w:t>
      </w:r>
    </w:p>
    <w:p w14:paraId="24432311" w14:textId="4EFA2A41" w:rsidR="00B37E4D" w:rsidRPr="00B26CA6" w:rsidRDefault="00DC4E5D" w:rsidP="008A75EA">
      <w:pPr>
        <w:pStyle w:val="Naslov2"/>
      </w:pPr>
      <w:bookmarkStart w:id="182" w:name="_Toc18581036"/>
      <w:r>
        <w:t>Način određivanja cijene ponude</w:t>
      </w:r>
      <w:r w:rsidRPr="00B26CA6">
        <w:t xml:space="preserve"> </w:t>
      </w:r>
      <w:r w:rsidR="001A1EB4" w:rsidRPr="00B26CA6">
        <w:t>i valuta ponude</w:t>
      </w:r>
      <w:bookmarkEnd w:id="182"/>
    </w:p>
    <w:p w14:paraId="3EA50FFA" w14:textId="77777777" w:rsidR="00B37E4D" w:rsidRPr="00B26CA6" w:rsidRDefault="00B37E4D" w:rsidP="00746006">
      <w:pPr>
        <w:tabs>
          <w:tab w:val="left" w:pos="1134"/>
        </w:tabs>
        <w:spacing w:line="276" w:lineRule="auto"/>
        <w:rPr>
          <w:rFonts w:asciiTheme="minorHAnsi" w:hAnsiTheme="minorHAnsi" w:cstheme="minorHAnsi"/>
          <w:color w:val="000000"/>
          <w:szCs w:val="20"/>
        </w:rPr>
      </w:pPr>
      <w:r w:rsidRPr="00B26CA6">
        <w:rPr>
          <w:rFonts w:asciiTheme="minorHAnsi" w:hAnsiTheme="minorHAnsi" w:cstheme="minorHAnsi"/>
          <w:color w:val="000000"/>
          <w:szCs w:val="20"/>
        </w:rPr>
        <w:t xml:space="preserve">Cijena ponude izražava se u </w:t>
      </w:r>
      <w:r w:rsidR="00E7512D" w:rsidRPr="00B26CA6">
        <w:rPr>
          <w:rFonts w:asciiTheme="minorHAnsi" w:hAnsiTheme="minorHAnsi" w:cstheme="minorHAnsi"/>
          <w:color w:val="000000"/>
          <w:szCs w:val="20"/>
        </w:rPr>
        <w:t xml:space="preserve">HRK – hrvatskim </w:t>
      </w:r>
      <w:r w:rsidRPr="00B26CA6">
        <w:rPr>
          <w:rFonts w:asciiTheme="minorHAnsi" w:hAnsiTheme="minorHAnsi" w:cstheme="minorHAnsi"/>
          <w:color w:val="000000"/>
          <w:szCs w:val="20"/>
        </w:rPr>
        <w:t>kunama. Cijena ponude piše se brojkama.</w:t>
      </w:r>
    </w:p>
    <w:p w14:paraId="5D62CAA0" w14:textId="77777777" w:rsidR="00B37E4D" w:rsidRPr="00B26CA6" w:rsidRDefault="00B37E4D" w:rsidP="00746006">
      <w:pPr>
        <w:tabs>
          <w:tab w:val="left" w:pos="1134"/>
        </w:tabs>
        <w:spacing w:line="276" w:lineRule="auto"/>
        <w:rPr>
          <w:rFonts w:asciiTheme="minorHAnsi" w:hAnsiTheme="minorHAnsi" w:cstheme="minorHAnsi"/>
          <w:color w:val="000000"/>
          <w:szCs w:val="20"/>
        </w:rPr>
      </w:pPr>
      <w:r w:rsidRPr="00B26CA6">
        <w:rPr>
          <w:rFonts w:asciiTheme="minorHAnsi" w:hAnsiTheme="minorHAnsi" w:cstheme="minorHAnsi"/>
          <w:color w:val="000000"/>
          <w:szCs w:val="20"/>
        </w:rPr>
        <w:t>U cijenu ponude bez poreza na dodanu vrijednost moraju biti uračunati svi troškovi i popusti.</w:t>
      </w:r>
    </w:p>
    <w:p w14:paraId="3204500A" w14:textId="77777777" w:rsidR="00B37E4D" w:rsidRPr="00B26CA6" w:rsidRDefault="00B37E4D" w:rsidP="00746006">
      <w:pPr>
        <w:tabs>
          <w:tab w:val="left" w:pos="1134"/>
        </w:tabs>
        <w:spacing w:line="276" w:lineRule="auto"/>
        <w:rPr>
          <w:rFonts w:asciiTheme="minorHAnsi" w:hAnsiTheme="minorHAnsi" w:cstheme="minorHAnsi"/>
          <w:color w:val="000000"/>
          <w:szCs w:val="20"/>
        </w:rPr>
      </w:pPr>
      <w:r w:rsidRPr="00B26CA6">
        <w:rPr>
          <w:rFonts w:asciiTheme="minorHAnsi" w:hAnsiTheme="minorHAnsi" w:cstheme="minorHAnsi"/>
          <w:color w:val="000000"/>
          <w:szCs w:val="20"/>
        </w:rPr>
        <w:t>Cijena ponude je nepromjenjiva tijekom cijelog trajanja ugovora.</w:t>
      </w:r>
    </w:p>
    <w:p w14:paraId="6A7F6965" w14:textId="23FD72A2" w:rsidR="00B37E4D" w:rsidRPr="00B26CA6" w:rsidRDefault="00B37E4D" w:rsidP="00746006">
      <w:pPr>
        <w:tabs>
          <w:tab w:val="left" w:pos="1134"/>
        </w:tabs>
        <w:spacing w:line="276" w:lineRule="auto"/>
        <w:rPr>
          <w:rFonts w:asciiTheme="minorHAnsi" w:hAnsiTheme="minorHAnsi" w:cstheme="minorHAnsi"/>
          <w:color w:val="000000"/>
          <w:szCs w:val="20"/>
        </w:rPr>
      </w:pPr>
      <w:r w:rsidRPr="00B26CA6">
        <w:rPr>
          <w:rFonts w:asciiTheme="minorHAnsi" w:hAnsiTheme="minorHAnsi" w:cstheme="minorHAnsi"/>
          <w:color w:val="000000"/>
          <w:szCs w:val="20"/>
        </w:rPr>
        <w:lastRenderedPageBreak/>
        <w:t xml:space="preserve">Ponudbena cijena mora pokriti sve troškove za izvršenje ugovornih </w:t>
      </w:r>
      <w:r w:rsidR="00DC4E5D">
        <w:rPr>
          <w:rFonts w:asciiTheme="minorHAnsi" w:hAnsiTheme="minorHAnsi" w:cstheme="minorHAnsi"/>
          <w:color w:val="000000"/>
          <w:szCs w:val="20"/>
        </w:rPr>
        <w:t>obveza</w:t>
      </w:r>
      <w:r w:rsidRPr="00B26CA6">
        <w:rPr>
          <w:rFonts w:asciiTheme="minorHAnsi" w:hAnsiTheme="minorHAnsi" w:cstheme="minorHAnsi"/>
          <w:color w:val="000000"/>
          <w:szCs w:val="20"/>
        </w:rPr>
        <w:t>, a koj</w:t>
      </w:r>
      <w:r w:rsidR="00DC4E5D">
        <w:rPr>
          <w:rFonts w:asciiTheme="minorHAnsi" w:hAnsiTheme="minorHAnsi" w:cstheme="minorHAnsi"/>
          <w:color w:val="000000"/>
          <w:szCs w:val="20"/>
        </w:rPr>
        <w:t>e</w:t>
      </w:r>
      <w:r w:rsidRPr="00B26CA6">
        <w:rPr>
          <w:rFonts w:asciiTheme="minorHAnsi" w:hAnsiTheme="minorHAnsi" w:cstheme="minorHAnsi"/>
          <w:color w:val="000000"/>
          <w:szCs w:val="20"/>
        </w:rPr>
        <w:t xml:space="preserve"> su opisan</w:t>
      </w:r>
      <w:r w:rsidR="00DC4E5D">
        <w:rPr>
          <w:rFonts w:asciiTheme="minorHAnsi" w:hAnsiTheme="minorHAnsi" w:cstheme="minorHAnsi"/>
          <w:color w:val="000000"/>
          <w:szCs w:val="20"/>
        </w:rPr>
        <w:t>e</w:t>
      </w:r>
      <w:r w:rsidRPr="00B26CA6">
        <w:rPr>
          <w:rFonts w:asciiTheme="minorHAnsi" w:hAnsiTheme="minorHAnsi" w:cstheme="minorHAnsi"/>
          <w:color w:val="000000"/>
          <w:szCs w:val="20"/>
        </w:rPr>
        <w:t xml:space="preserve"> u Dokumentaciji </w:t>
      </w:r>
      <w:r w:rsidR="00560DE9" w:rsidRPr="00B26CA6">
        <w:rPr>
          <w:rFonts w:asciiTheme="minorHAnsi" w:hAnsiTheme="minorHAnsi" w:cstheme="minorHAnsi"/>
          <w:color w:val="000000"/>
          <w:szCs w:val="20"/>
        </w:rPr>
        <w:t>o nabavi</w:t>
      </w:r>
      <w:r w:rsidRPr="00B26CA6">
        <w:rPr>
          <w:rFonts w:asciiTheme="minorHAnsi" w:hAnsiTheme="minorHAnsi" w:cstheme="minorHAnsi"/>
          <w:color w:val="000000"/>
          <w:szCs w:val="20"/>
        </w:rPr>
        <w:t>.</w:t>
      </w:r>
    </w:p>
    <w:p w14:paraId="34FB38C2" w14:textId="5FA857A9" w:rsidR="00B01B1F" w:rsidRPr="00B26CA6" w:rsidRDefault="00B01B1F" w:rsidP="00746006">
      <w:pPr>
        <w:tabs>
          <w:tab w:val="left" w:pos="1134"/>
        </w:tabs>
        <w:spacing w:after="200" w:line="276" w:lineRule="auto"/>
        <w:rPr>
          <w:rFonts w:asciiTheme="minorHAnsi" w:hAnsiTheme="minorHAnsi" w:cstheme="minorHAnsi"/>
          <w:color w:val="000000"/>
          <w:szCs w:val="20"/>
        </w:rPr>
      </w:pPr>
      <w:r w:rsidRPr="00B26CA6">
        <w:rPr>
          <w:rFonts w:asciiTheme="minorHAnsi" w:hAnsiTheme="minorHAnsi" w:cstheme="minorHAnsi"/>
          <w:color w:val="000000"/>
          <w:szCs w:val="20"/>
        </w:rPr>
        <w:t>Ponuditelji su pri izradi svojih ponuda dužni proučiti cjelokupnu Dokumentaciju o nabavi, uključujući projekte, dozvole (s posebnim uvjetima građenja/potvrdama i mišljenjima nadležnih tijela), rješenja</w:t>
      </w:r>
      <w:r w:rsidR="001D3F93" w:rsidRPr="00B26CA6">
        <w:rPr>
          <w:rFonts w:asciiTheme="minorHAnsi" w:hAnsiTheme="minorHAnsi" w:cstheme="minorHAnsi"/>
          <w:color w:val="000000"/>
          <w:szCs w:val="20"/>
        </w:rPr>
        <w:t xml:space="preserve"> </w:t>
      </w:r>
      <w:r w:rsidRPr="00B26CA6">
        <w:rPr>
          <w:rFonts w:asciiTheme="minorHAnsi" w:hAnsiTheme="minorHAnsi" w:cstheme="minorHAnsi"/>
          <w:color w:val="000000"/>
          <w:szCs w:val="20"/>
        </w:rPr>
        <w:t xml:space="preserve">i ostale dokumente koje Naručitelj stavlja na raspolaganje </w:t>
      </w:r>
      <w:r w:rsidRPr="00B26CA6">
        <w:rPr>
          <w:rFonts w:asciiTheme="minorHAnsi" w:hAnsiTheme="minorHAnsi" w:cstheme="minorHAnsi"/>
          <w:szCs w:val="20"/>
        </w:rPr>
        <w:t xml:space="preserve">ponuditeljima </w:t>
      </w:r>
      <w:r w:rsidRPr="00B26CA6">
        <w:rPr>
          <w:rFonts w:asciiTheme="minorHAnsi" w:hAnsiTheme="minorHAnsi" w:cstheme="minorHAnsi"/>
          <w:color w:val="000000"/>
          <w:szCs w:val="20"/>
        </w:rPr>
        <w:t>u sklopu Knjige 5 ove Dokumentacije o nabavi</w:t>
      </w:r>
      <w:r w:rsidR="00677EC5" w:rsidRPr="00B26CA6">
        <w:rPr>
          <w:rFonts w:asciiTheme="minorHAnsi" w:hAnsiTheme="minorHAnsi" w:cstheme="minorHAnsi"/>
          <w:color w:val="000000"/>
          <w:szCs w:val="20"/>
        </w:rPr>
        <w:t xml:space="preserve">. </w:t>
      </w:r>
      <w:r w:rsidRPr="00B26CA6">
        <w:rPr>
          <w:rFonts w:asciiTheme="minorHAnsi" w:hAnsiTheme="minorHAnsi" w:cstheme="minorHAnsi"/>
          <w:color w:val="000000"/>
          <w:szCs w:val="20"/>
        </w:rPr>
        <w:t>Također će proučiti informacije dobivene prilikom posjeta gradilištu (ukoliko se za isti odluče), kao i sve moguće izmjene Dokumentacije o nabavi. Ponuditelji će s odgovarajućom pažnjom uvažiti sve informacije koje bi mogle imati utjecaja prilikom formiranja cijene ponude, ili koje bi mogle imati utjecaja na rok i izvršavanje radova.</w:t>
      </w:r>
    </w:p>
    <w:p w14:paraId="24BD47FD" w14:textId="5043E63B" w:rsidR="00B01B1F" w:rsidRPr="00B26CA6" w:rsidRDefault="00B01B1F" w:rsidP="00746006">
      <w:pPr>
        <w:tabs>
          <w:tab w:val="left" w:pos="1134"/>
        </w:tabs>
        <w:spacing w:after="200" w:line="276" w:lineRule="auto"/>
        <w:rPr>
          <w:rFonts w:asciiTheme="minorHAnsi" w:hAnsiTheme="minorHAnsi" w:cstheme="minorHAnsi"/>
          <w:color w:val="000000"/>
          <w:szCs w:val="20"/>
        </w:rPr>
      </w:pPr>
      <w:r w:rsidRPr="00B26CA6">
        <w:rPr>
          <w:rFonts w:asciiTheme="minorHAnsi" w:hAnsiTheme="minorHAnsi" w:cstheme="minorHAnsi"/>
          <w:color w:val="000000"/>
          <w:szCs w:val="20"/>
        </w:rPr>
        <w:t>U slučaju da Ponuditelj</w:t>
      </w:r>
      <w:r w:rsidR="0084670A" w:rsidRPr="00B26CA6">
        <w:rPr>
          <w:rFonts w:asciiTheme="minorHAnsi" w:hAnsiTheme="minorHAnsi" w:cstheme="minorHAnsi"/>
          <w:color w:val="000000"/>
          <w:szCs w:val="20"/>
        </w:rPr>
        <w:t>eva ponuda</w:t>
      </w:r>
      <w:r w:rsidRPr="00B26CA6">
        <w:rPr>
          <w:rFonts w:asciiTheme="minorHAnsi" w:hAnsiTheme="minorHAnsi" w:cstheme="minorHAnsi"/>
          <w:color w:val="000000"/>
          <w:szCs w:val="20"/>
        </w:rPr>
        <w:t xml:space="preserve"> bude izabran</w:t>
      </w:r>
      <w:r w:rsidR="0084670A" w:rsidRPr="00B26CA6">
        <w:rPr>
          <w:rFonts w:asciiTheme="minorHAnsi" w:hAnsiTheme="minorHAnsi" w:cstheme="minorHAnsi"/>
          <w:color w:val="000000"/>
          <w:szCs w:val="20"/>
        </w:rPr>
        <w:t>a</w:t>
      </w:r>
      <w:r w:rsidRPr="00B26CA6">
        <w:rPr>
          <w:rFonts w:asciiTheme="minorHAnsi" w:hAnsiTheme="minorHAnsi" w:cstheme="minorHAnsi"/>
          <w:color w:val="000000"/>
          <w:szCs w:val="20"/>
        </w:rPr>
        <w:t xml:space="preserve"> kao </w:t>
      </w:r>
      <w:r w:rsidR="0084670A" w:rsidRPr="00B26CA6">
        <w:rPr>
          <w:rFonts w:asciiTheme="minorHAnsi" w:hAnsiTheme="minorHAnsi" w:cstheme="minorHAnsi"/>
          <w:color w:val="000000"/>
          <w:szCs w:val="20"/>
        </w:rPr>
        <w:t xml:space="preserve">ekonomski </w:t>
      </w:r>
      <w:r w:rsidRPr="00B26CA6">
        <w:rPr>
          <w:rFonts w:asciiTheme="minorHAnsi" w:hAnsiTheme="minorHAnsi" w:cstheme="minorHAnsi"/>
          <w:color w:val="000000"/>
          <w:szCs w:val="20"/>
        </w:rPr>
        <w:t>najpovoljnij</w:t>
      </w:r>
      <w:r w:rsidR="0084670A" w:rsidRPr="00B26CA6">
        <w:rPr>
          <w:rFonts w:asciiTheme="minorHAnsi" w:hAnsiTheme="minorHAnsi" w:cstheme="minorHAnsi"/>
          <w:color w:val="000000"/>
          <w:szCs w:val="20"/>
        </w:rPr>
        <w:t>a</w:t>
      </w:r>
      <w:r w:rsidRPr="00B26CA6">
        <w:rPr>
          <w:rFonts w:asciiTheme="minorHAnsi" w:hAnsiTheme="minorHAnsi" w:cstheme="minorHAnsi"/>
          <w:color w:val="000000"/>
          <w:szCs w:val="20"/>
        </w:rPr>
        <w:t>, bilo koji naknadni zahtjevi za izmjenu ponudbene cijene, a koji bi proistekli zbog neuvažavanja gore navedenih opaski, neće se priznavati.</w:t>
      </w:r>
    </w:p>
    <w:p w14:paraId="0C7F82C4" w14:textId="197494FE" w:rsidR="00B37E4D" w:rsidRPr="00B26CA6" w:rsidRDefault="00B37E4D" w:rsidP="00746006">
      <w:pPr>
        <w:tabs>
          <w:tab w:val="left" w:pos="1134"/>
        </w:tabs>
        <w:spacing w:line="276" w:lineRule="auto"/>
        <w:rPr>
          <w:rFonts w:asciiTheme="minorHAnsi" w:hAnsiTheme="minorHAnsi" w:cstheme="minorHAnsi"/>
          <w:color w:val="000000"/>
          <w:szCs w:val="20"/>
        </w:rPr>
      </w:pPr>
      <w:r w:rsidRPr="00B26CA6">
        <w:rPr>
          <w:rFonts w:asciiTheme="minorHAnsi" w:hAnsiTheme="minorHAnsi" w:cstheme="minorHAnsi"/>
          <w:color w:val="000000"/>
          <w:szCs w:val="20"/>
        </w:rPr>
        <w:t>Ponuditelji moraju popuniti cijenama sve stavke</w:t>
      </w:r>
      <w:r w:rsidR="001D3F93" w:rsidRPr="00B26CA6">
        <w:rPr>
          <w:rFonts w:asciiTheme="minorHAnsi" w:hAnsiTheme="minorHAnsi" w:cstheme="minorHAnsi"/>
          <w:color w:val="000000"/>
          <w:szCs w:val="20"/>
        </w:rPr>
        <w:t xml:space="preserve"> </w:t>
      </w:r>
      <w:r w:rsidR="00F1136D" w:rsidRPr="00B26CA6">
        <w:rPr>
          <w:rFonts w:asciiTheme="minorHAnsi" w:hAnsiTheme="minorHAnsi" w:cstheme="minorHAnsi"/>
          <w:color w:val="000000"/>
          <w:szCs w:val="20"/>
        </w:rPr>
        <w:t>Troškovnika</w:t>
      </w:r>
      <w:r w:rsidR="001B6D6F" w:rsidRPr="00B26CA6">
        <w:rPr>
          <w:rFonts w:asciiTheme="minorHAnsi" w:hAnsiTheme="minorHAnsi" w:cstheme="minorHAnsi"/>
          <w:color w:val="000000"/>
          <w:szCs w:val="20"/>
        </w:rPr>
        <w:t>, prema uputama navedenim u Knjizi 4</w:t>
      </w:r>
      <w:r w:rsidRPr="00B26CA6">
        <w:rPr>
          <w:rFonts w:asciiTheme="minorHAnsi" w:hAnsiTheme="minorHAnsi" w:cstheme="minorHAnsi"/>
          <w:color w:val="000000"/>
          <w:szCs w:val="20"/>
        </w:rPr>
        <w:t xml:space="preserve">. </w:t>
      </w:r>
    </w:p>
    <w:p w14:paraId="12C8421E" w14:textId="5E91749C" w:rsidR="00B37E4D" w:rsidRPr="00B26CA6" w:rsidRDefault="00B37E4D" w:rsidP="00746006">
      <w:pPr>
        <w:tabs>
          <w:tab w:val="left" w:pos="1134"/>
        </w:tabs>
        <w:spacing w:line="276" w:lineRule="auto"/>
        <w:rPr>
          <w:rFonts w:asciiTheme="minorHAnsi" w:hAnsiTheme="minorHAnsi" w:cstheme="minorHAnsi"/>
          <w:color w:val="000000"/>
          <w:szCs w:val="20"/>
        </w:rPr>
      </w:pPr>
      <w:r w:rsidRPr="00B26CA6">
        <w:rPr>
          <w:rFonts w:asciiTheme="minorHAnsi" w:hAnsiTheme="minorHAnsi" w:cstheme="minorHAnsi"/>
          <w:color w:val="000000"/>
          <w:szCs w:val="20"/>
        </w:rPr>
        <w:t xml:space="preserve">Ukoliko Ponuditelj daje popust na cijenu ponude, </w:t>
      </w:r>
      <w:r w:rsidR="00221A95" w:rsidRPr="00B26CA6">
        <w:rPr>
          <w:rFonts w:asciiTheme="minorHAnsi" w:hAnsiTheme="minorHAnsi" w:cstheme="minorHAnsi"/>
          <w:color w:val="000000"/>
          <w:szCs w:val="20"/>
        </w:rPr>
        <w:t xml:space="preserve">isti mora biti uključen u stavke </w:t>
      </w:r>
      <w:r w:rsidR="00DC4E5D">
        <w:rPr>
          <w:rFonts w:asciiTheme="minorHAnsi" w:hAnsiTheme="minorHAnsi" w:cstheme="minorHAnsi"/>
          <w:color w:val="000000"/>
          <w:szCs w:val="20"/>
        </w:rPr>
        <w:t>Liste cijena (</w:t>
      </w:r>
      <w:r w:rsidR="00F1136D" w:rsidRPr="00B26CA6">
        <w:rPr>
          <w:rFonts w:asciiTheme="minorHAnsi" w:hAnsiTheme="minorHAnsi" w:cstheme="minorHAnsi"/>
          <w:color w:val="000000"/>
          <w:szCs w:val="20"/>
        </w:rPr>
        <w:t>Troškovnika</w:t>
      </w:r>
      <w:r w:rsidR="00DC4E5D">
        <w:rPr>
          <w:rFonts w:asciiTheme="minorHAnsi" w:hAnsiTheme="minorHAnsi" w:cstheme="minorHAnsi"/>
          <w:color w:val="000000"/>
          <w:szCs w:val="20"/>
        </w:rPr>
        <w:t>)</w:t>
      </w:r>
      <w:r w:rsidR="00221A95" w:rsidRPr="00B26CA6">
        <w:rPr>
          <w:rFonts w:asciiTheme="minorHAnsi" w:hAnsiTheme="minorHAnsi" w:cstheme="minorHAnsi"/>
          <w:color w:val="000000"/>
          <w:szCs w:val="20"/>
        </w:rPr>
        <w:t xml:space="preserve"> te ga nije dopustivo zasebno iskazivati.</w:t>
      </w:r>
    </w:p>
    <w:p w14:paraId="279D331F" w14:textId="77777777" w:rsidR="00B37E4D" w:rsidRDefault="00B37E4D" w:rsidP="00746006">
      <w:pPr>
        <w:tabs>
          <w:tab w:val="left" w:pos="1134"/>
        </w:tabs>
        <w:spacing w:line="276" w:lineRule="auto"/>
        <w:rPr>
          <w:rFonts w:asciiTheme="minorHAnsi" w:hAnsiTheme="minorHAnsi" w:cstheme="minorHAnsi"/>
          <w:color w:val="000000"/>
          <w:szCs w:val="20"/>
        </w:rPr>
      </w:pPr>
      <w:r w:rsidRPr="00B26CA6">
        <w:rPr>
          <w:rFonts w:asciiTheme="minorHAnsi" w:hAnsiTheme="minorHAnsi" w:cstheme="minorHAnsi"/>
          <w:color w:val="000000"/>
          <w:szCs w:val="20"/>
        </w:rPr>
        <w:t xml:space="preserve">Kada cijena Ponude bez poreza na dodanu vrijednost izražena u </w:t>
      </w:r>
      <w:r w:rsidR="00F1136D" w:rsidRPr="00B26CA6">
        <w:rPr>
          <w:rFonts w:asciiTheme="minorHAnsi" w:hAnsiTheme="minorHAnsi" w:cstheme="minorHAnsi"/>
          <w:color w:val="000000"/>
          <w:szCs w:val="20"/>
        </w:rPr>
        <w:t>Troškovniku</w:t>
      </w:r>
      <w:r w:rsidRPr="00B26CA6">
        <w:rPr>
          <w:rFonts w:asciiTheme="minorHAnsi" w:hAnsiTheme="minorHAnsi" w:cstheme="minorHAnsi"/>
          <w:color w:val="000000"/>
          <w:szCs w:val="20"/>
        </w:rPr>
        <w:t xml:space="preserve"> ne odgovara cijeni ponude bez poreza na dodanu vrijednost izraženoj u Ponudbenom listu, vrijedi cijena ponude bez poreza na dodanu vrijednost izražena u </w:t>
      </w:r>
      <w:r w:rsidR="00F1136D" w:rsidRPr="00B26CA6">
        <w:rPr>
          <w:rFonts w:asciiTheme="minorHAnsi" w:hAnsiTheme="minorHAnsi" w:cstheme="minorHAnsi"/>
          <w:color w:val="000000"/>
          <w:szCs w:val="20"/>
        </w:rPr>
        <w:t>Troškovniku.</w:t>
      </w:r>
    </w:p>
    <w:p w14:paraId="285900EE" w14:textId="77777777" w:rsidR="002361D1" w:rsidRPr="00B54AAF" w:rsidRDefault="002361D1" w:rsidP="002361D1">
      <w:pPr>
        <w:autoSpaceDE w:val="0"/>
        <w:autoSpaceDN w:val="0"/>
        <w:adjustRightInd w:val="0"/>
        <w:rPr>
          <w:rFonts w:ascii="Calibri" w:hAnsi="Calibri" w:cs="Calibri"/>
          <w:color w:val="000000"/>
        </w:rPr>
      </w:pPr>
      <w:r w:rsidRPr="00B54AAF">
        <w:rPr>
          <w:rFonts w:ascii="Calibri" w:hAnsi="Calibri" w:cs="Calibri"/>
          <w:color w:val="000000"/>
        </w:rPr>
        <w:t xml:space="preserve">Ako ponuditelj nije u sustavu PDV-a (to se odnosi i na inozemne ponuditelje) ili je predmet nabave oslobođen PDV-a, na mjesto predviđeno za upis cijene ponude s PDV-om, upisuje se isti iznos kao što je upisan na mjestu predviđenom za upis cijene ponude bez PDV-a, a mjesto predviđeno za upis iznosa PDV-a ostavlja se prazno. </w:t>
      </w:r>
    </w:p>
    <w:p w14:paraId="79856F3E" w14:textId="09992535" w:rsidR="002361D1" w:rsidRPr="00B54AAF" w:rsidRDefault="002361D1" w:rsidP="002361D1">
      <w:pPr>
        <w:autoSpaceDE w:val="0"/>
        <w:autoSpaceDN w:val="0"/>
        <w:adjustRightInd w:val="0"/>
        <w:ind w:right="272"/>
        <w:rPr>
          <w:rFonts w:ascii="Calibri" w:hAnsi="Calibri" w:cs="Calibri"/>
          <w:color w:val="000000"/>
        </w:rPr>
      </w:pPr>
      <w:r w:rsidRPr="00B54AAF">
        <w:rPr>
          <w:rFonts w:ascii="Calibri" w:hAnsi="Calibri" w:cs="Calibri"/>
          <w:color w:val="000000"/>
        </w:rPr>
        <w:t>U slučaju da ponuditelj nema sjedište u Republici Hrvatskoj, u ponudi ne iskazuje PDV svoje države sjedišta, nego stopu PDV-a primjenjivu u Republici Hrvatskoj, a Naručitelj će obračunati PDV sukladno odredbama Zakona o porezu na dodanu vrijednost (NN 73/13, 99/13, 148/13, 153/13, 143/14, 115/16</w:t>
      </w:r>
      <w:r w:rsidR="002C5778">
        <w:rPr>
          <w:rFonts w:ascii="Calibri" w:hAnsi="Calibri" w:cs="Calibri"/>
          <w:color w:val="000000"/>
        </w:rPr>
        <w:t>, 106/18</w:t>
      </w:r>
      <w:r w:rsidRPr="00B54AAF">
        <w:rPr>
          <w:rFonts w:ascii="Calibri" w:hAnsi="Calibri" w:cs="Calibri"/>
          <w:color w:val="000000"/>
        </w:rPr>
        <w:t>).</w:t>
      </w:r>
    </w:p>
    <w:p w14:paraId="575D0499" w14:textId="77777777" w:rsidR="00342626" w:rsidRPr="00B26CA6" w:rsidRDefault="00342626" w:rsidP="008A75EA">
      <w:pPr>
        <w:pStyle w:val="Naslov2"/>
      </w:pPr>
      <w:bookmarkStart w:id="183" w:name="_Toc18581037"/>
      <w:r w:rsidRPr="00B26CA6">
        <w:t>VARIJANTE ponude</w:t>
      </w:r>
      <w:bookmarkEnd w:id="183"/>
    </w:p>
    <w:p w14:paraId="268639A0" w14:textId="77777777" w:rsidR="00342626" w:rsidRDefault="00342626" w:rsidP="00342626">
      <w:pPr>
        <w:spacing w:line="276" w:lineRule="auto"/>
        <w:rPr>
          <w:rFonts w:asciiTheme="minorHAnsi" w:hAnsiTheme="minorHAnsi" w:cstheme="minorHAnsi"/>
          <w:szCs w:val="20"/>
        </w:rPr>
      </w:pPr>
      <w:r w:rsidRPr="00B26CA6">
        <w:rPr>
          <w:rFonts w:asciiTheme="minorHAnsi" w:hAnsiTheme="minorHAnsi" w:cstheme="minorHAnsi"/>
          <w:szCs w:val="20"/>
        </w:rPr>
        <w:t xml:space="preserve">Varijante ponude nisu dozvoljene. </w:t>
      </w:r>
    </w:p>
    <w:p w14:paraId="648E1FCC" w14:textId="77777777" w:rsidR="001A1EB4" w:rsidRPr="00B26CA6" w:rsidRDefault="001A1EB4" w:rsidP="008A75EA">
      <w:pPr>
        <w:pStyle w:val="Naslov2"/>
      </w:pPr>
      <w:bookmarkStart w:id="184" w:name="_Toc18581038"/>
      <w:bookmarkStart w:id="185" w:name="_Toc435198531"/>
      <w:r w:rsidRPr="00B26CA6">
        <w:t>Jezik i pismo ponude</w:t>
      </w:r>
      <w:bookmarkEnd w:id="184"/>
    </w:p>
    <w:p w14:paraId="0852DF24" w14:textId="77777777" w:rsidR="00DC4E5D" w:rsidRDefault="005C5773" w:rsidP="00746006">
      <w:pPr>
        <w:spacing w:line="276" w:lineRule="auto"/>
        <w:rPr>
          <w:rFonts w:asciiTheme="minorHAnsi" w:hAnsiTheme="minorHAnsi" w:cstheme="minorHAnsi"/>
        </w:rPr>
      </w:pPr>
      <w:r w:rsidRPr="00B26CA6">
        <w:rPr>
          <w:rFonts w:asciiTheme="minorHAnsi" w:hAnsiTheme="minorHAnsi" w:cstheme="minorHAnsi"/>
        </w:rPr>
        <w:t xml:space="preserve">Ponuda se zajedno s pripadajućom dokumentacijom izrađuje na hrvatskom jeziku i latiničnom pismu. </w:t>
      </w:r>
    </w:p>
    <w:p w14:paraId="4A5755F5" w14:textId="77777777" w:rsidR="00DC4E5D" w:rsidRDefault="00DC4E5D" w:rsidP="00746006">
      <w:pPr>
        <w:spacing w:line="276" w:lineRule="auto"/>
        <w:rPr>
          <w:rFonts w:asciiTheme="minorHAnsi" w:hAnsiTheme="minorHAnsi" w:cstheme="minorHAnsi"/>
        </w:rPr>
      </w:pPr>
      <w:r w:rsidRPr="00DC4E5D">
        <w:rPr>
          <w:rFonts w:asciiTheme="minorHAnsi" w:hAnsiTheme="minorHAnsi" w:cstheme="minorHAnsi"/>
        </w:rPr>
        <w:t>Ponuditeljima je dozvoljeno u ponudi koristiti pojedine strane riječi, izraze koji ne utječu na razumljivost ponude kao npr. stručne riječi, internacionalizme i ostalo koji su opće razumljivi i koji ne utječu na razumljivost ponude prema naručiteljevom sudu. Ostale riječi ili navodi moraju biti na hrvatskom jeziku odnosno u skladu sa prethodnom uputom.</w:t>
      </w:r>
    </w:p>
    <w:p w14:paraId="450BE048" w14:textId="4D2377CF" w:rsidR="0003206B" w:rsidRPr="00B26CA6" w:rsidRDefault="005C5773" w:rsidP="00746006">
      <w:pPr>
        <w:spacing w:line="276" w:lineRule="auto"/>
        <w:rPr>
          <w:rFonts w:asciiTheme="minorHAnsi" w:hAnsiTheme="minorHAnsi" w:cstheme="minorHAnsi"/>
          <w:lang w:eastAsia="en-GB"/>
        </w:rPr>
      </w:pPr>
      <w:r w:rsidRPr="00B26CA6">
        <w:rPr>
          <w:rFonts w:asciiTheme="minorHAnsi" w:hAnsiTheme="minorHAnsi" w:cstheme="minorHAnsi"/>
        </w:rPr>
        <w:t>Ukoliko su neki od dokumenata i dokaza traženih dokumentacijom o nabavi na nekom od stranih jezika, ponuditelj je dužan dostaviti i prijevod dokumenta/dokaza na hrvatski jezik.</w:t>
      </w:r>
      <w:r w:rsidR="001B3654" w:rsidRPr="00B26CA6">
        <w:rPr>
          <w:rFonts w:asciiTheme="minorHAnsi" w:hAnsiTheme="minorHAnsi" w:cstheme="minorHAnsi"/>
        </w:rPr>
        <w:t xml:space="preserve"> </w:t>
      </w:r>
    </w:p>
    <w:p w14:paraId="1165EB86" w14:textId="1672891A" w:rsidR="00487212" w:rsidRPr="00B26CA6" w:rsidRDefault="00DC4E5D" w:rsidP="00746006">
      <w:pPr>
        <w:spacing w:line="276" w:lineRule="auto"/>
        <w:rPr>
          <w:rFonts w:asciiTheme="minorHAnsi" w:hAnsiTheme="minorHAnsi" w:cstheme="minorHAnsi"/>
          <w:lang w:eastAsia="en-GB"/>
        </w:rPr>
      </w:pPr>
      <w:r w:rsidRPr="00DC4E5D">
        <w:rPr>
          <w:rFonts w:asciiTheme="minorHAnsi" w:hAnsiTheme="minorHAnsi" w:cstheme="minorHAnsi"/>
        </w:rPr>
        <w:t>Ukoliko dostavljeni prijevod ostavlja dvojbe i nejasnoće koje onemogućavaju naručitelja da donese nedvojbenu odluku o nekoj odlučnoj činjenici, Naručitelj će postupiti  sukladno čl. 263. st. 2. ZJN 2016 te u svrhu objašnjenja i nadopune zatražiti od ponuditelja dostavu ovjerenog prijevoda dokumenata taksativno navedenih u  čl. 265. ZJN 2016.</w:t>
      </w:r>
    </w:p>
    <w:p w14:paraId="0E093C70" w14:textId="35F7668E" w:rsidR="00487212" w:rsidRPr="00B26CA6" w:rsidRDefault="00487212" w:rsidP="00746006">
      <w:pPr>
        <w:spacing w:line="276" w:lineRule="auto"/>
        <w:rPr>
          <w:rFonts w:asciiTheme="minorHAnsi" w:hAnsiTheme="minorHAnsi" w:cstheme="minorHAnsi"/>
          <w:lang w:eastAsia="en-GB"/>
        </w:rPr>
      </w:pPr>
      <w:r w:rsidRPr="00B26CA6">
        <w:rPr>
          <w:rFonts w:asciiTheme="minorHAnsi" w:hAnsiTheme="minorHAnsi" w:cstheme="minorHAnsi"/>
          <w:lang w:eastAsia="en-GB"/>
        </w:rPr>
        <w:t>U slučaju da njegova ponuda bude odabrana, strani ponuditelj je obavezan na vlastiti trošak i odgovornost osigurati osobu s aktivnim znanjem hrvatskog jezika kako bi se osigurao neometani tijek projekta i koja će za cijelo razdoblje trajanja ugovora biti na raspolaganju i na taj način omogućiti nesmetanu komunikaciju između Naručitelja i odabranog Ponuditelja, odnosno njegovog rukovodećeg osoblja i stručnjaka.</w:t>
      </w:r>
    </w:p>
    <w:p w14:paraId="45C67F50" w14:textId="6B6E2771" w:rsidR="001A1EB4" w:rsidRPr="00B26CA6" w:rsidRDefault="001A1EB4" w:rsidP="008A75EA">
      <w:pPr>
        <w:pStyle w:val="Naslov2"/>
      </w:pPr>
      <w:bookmarkStart w:id="186" w:name="_Toc18581039"/>
      <w:bookmarkEnd w:id="185"/>
      <w:r w:rsidRPr="00B26CA6">
        <w:lastRenderedPageBreak/>
        <w:t>Rok valjanosti ponude</w:t>
      </w:r>
      <w:bookmarkEnd w:id="186"/>
    </w:p>
    <w:p w14:paraId="71E24C3A" w14:textId="4BFB227F" w:rsidR="00B37E4D" w:rsidRPr="00B26CA6" w:rsidRDefault="00B37E4D" w:rsidP="003C689D">
      <w:pPr>
        <w:rPr>
          <w:rFonts w:asciiTheme="minorHAnsi" w:hAnsiTheme="minorHAnsi" w:cstheme="minorHAnsi"/>
        </w:rPr>
      </w:pPr>
      <w:r w:rsidRPr="005468FE">
        <w:rPr>
          <w:rFonts w:asciiTheme="minorHAnsi" w:hAnsiTheme="minorHAnsi" w:cstheme="minorHAnsi"/>
        </w:rPr>
        <w:t xml:space="preserve">Ponude moraju ostati valjane </w:t>
      </w:r>
      <w:r w:rsidR="00995330" w:rsidRPr="005468FE">
        <w:rPr>
          <w:rFonts w:asciiTheme="minorHAnsi" w:hAnsiTheme="minorHAnsi" w:cstheme="minorHAnsi"/>
        </w:rPr>
        <w:t xml:space="preserve"> </w:t>
      </w:r>
      <w:r w:rsidR="005468FE" w:rsidRPr="005468FE">
        <w:rPr>
          <w:rFonts w:asciiTheme="minorHAnsi" w:hAnsiTheme="minorHAnsi" w:cstheme="minorHAnsi"/>
        </w:rPr>
        <w:t xml:space="preserve"> </w:t>
      </w:r>
      <w:r w:rsidR="00283EA4">
        <w:rPr>
          <w:rFonts w:asciiTheme="minorHAnsi" w:hAnsiTheme="minorHAnsi" w:cstheme="minorHAnsi"/>
        </w:rPr>
        <w:t>240</w:t>
      </w:r>
      <w:r w:rsidR="005468FE" w:rsidRPr="005468FE">
        <w:rPr>
          <w:rFonts w:asciiTheme="minorHAnsi" w:hAnsiTheme="minorHAnsi" w:cstheme="minorHAnsi"/>
        </w:rPr>
        <w:t xml:space="preserve"> dana </w:t>
      </w:r>
      <w:r w:rsidRPr="005468FE">
        <w:rPr>
          <w:rFonts w:asciiTheme="minorHAnsi" w:hAnsiTheme="minorHAnsi" w:cstheme="minorHAnsi"/>
        </w:rPr>
        <w:t>nakon isteka roka za dostavu ponuda.</w:t>
      </w:r>
    </w:p>
    <w:p w14:paraId="3DB7D311" w14:textId="693EAF0F" w:rsidR="005468FE" w:rsidRDefault="005468FE" w:rsidP="003C689D">
      <w:pPr>
        <w:rPr>
          <w:rFonts w:asciiTheme="minorHAnsi" w:hAnsiTheme="minorHAnsi" w:cstheme="minorHAnsi"/>
        </w:rPr>
      </w:pPr>
      <w:r w:rsidRPr="004F4756">
        <w:rPr>
          <w:rFonts w:asciiTheme="minorHAnsi" w:hAnsiTheme="minorHAnsi" w:cstheme="minorHAnsi"/>
          <w:u w:val="single"/>
        </w:rPr>
        <w:t>Obrazloženje</w:t>
      </w:r>
      <w:r w:rsidRPr="00594971">
        <w:rPr>
          <w:rFonts w:asciiTheme="minorHAnsi" w:hAnsiTheme="minorHAnsi" w:cstheme="minorHAnsi"/>
        </w:rPr>
        <w:t xml:space="preserve">: </w:t>
      </w:r>
      <w:r w:rsidR="00283EA4" w:rsidRPr="00594971">
        <w:rPr>
          <w:rFonts w:asciiTheme="minorHAnsi" w:hAnsiTheme="minorHAnsi" w:cstheme="minorHAnsi"/>
        </w:rPr>
        <w:t>Naručitelj je odredio</w:t>
      </w:r>
      <w:r w:rsidR="00113E30">
        <w:rPr>
          <w:rFonts w:asciiTheme="minorHAnsi" w:hAnsiTheme="minorHAnsi" w:cstheme="minorHAnsi"/>
        </w:rPr>
        <w:t xml:space="preserve"> značajno dulji</w:t>
      </w:r>
      <w:r w:rsidR="00283EA4" w:rsidRPr="00594971">
        <w:rPr>
          <w:rFonts w:asciiTheme="minorHAnsi" w:hAnsiTheme="minorHAnsi" w:cstheme="minorHAnsi"/>
        </w:rPr>
        <w:t xml:space="preserve"> rok za donošenje odluke </w:t>
      </w:r>
      <w:r w:rsidR="00143384">
        <w:rPr>
          <w:rFonts w:asciiTheme="minorHAnsi" w:hAnsiTheme="minorHAnsi" w:cstheme="minorHAnsi"/>
        </w:rPr>
        <w:t>o odabiru</w:t>
      </w:r>
      <w:r w:rsidR="00113E30">
        <w:rPr>
          <w:rFonts w:asciiTheme="minorHAnsi" w:hAnsiTheme="minorHAnsi" w:cstheme="minorHAnsi"/>
        </w:rPr>
        <w:t xml:space="preserve"> (180 dana) od Zakonom propisanog, te je u skladu s time definirao i rok valjanosti ponude.</w:t>
      </w:r>
      <w:r w:rsidR="00143384">
        <w:rPr>
          <w:rFonts w:asciiTheme="minorHAnsi" w:hAnsiTheme="minorHAnsi" w:cstheme="minorHAnsi"/>
        </w:rPr>
        <w:t xml:space="preserve"> Naručitelj smatra kako </w:t>
      </w:r>
      <w:r w:rsidR="00283EA4" w:rsidRPr="00594971">
        <w:rPr>
          <w:rFonts w:asciiTheme="minorHAnsi" w:hAnsiTheme="minorHAnsi" w:cstheme="minorHAnsi"/>
        </w:rPr>
        <w:t xml:space="preserve">je </w:t>
      </w:r>
      <w:r w:rsidR="00143384">
        <w:rPr>
          <w:rFonts w:asciiTheme="minorHAnsi" w:hAnsiTheme="minorHAnsi" w:cstheme="minorHAnsi"/>
        </w:rPr>
        <w:t xml:space="preserve">ovdje </w:t>
      </w:r>
      <w:r w:rsidR="00283EA4" w:rsidRPr="00594971">
        <w:rPr>
          <w:rFonts w:asciiTheme="minorHAnsi" w:hAnsiTheme="minorHAnsi" w:cstheme="minorHAnsi"/>
        </w:rPr>
        <w:t>riječ o tehnički vrlo složenom predmetu nabave</w:t>
      </w:r>
      <w:r w:rsidR="00143384">
        <w:rPr>
          <w:rFonts w:asciiTheme="minorHAnsi" w:hAnsiTheme="minorHAnsi" w:cstheme="minorHAnsi"/>
        </w:rPr>
        <w:t>, te očekuje</w:t>
      </w:r>
      <w:r w:rsidR="00283EA4" w:rsidRPr="00594971">
        <w:rPr>
          <w:rFonts w:asciiTheme="minorHAnsi" w:hAnsiTheme="minorHAnsi" w:cstheme="minorHAnsi"/>
        </w:rPr>
        <w:t xml:space="preserve"> da će </w:t>
      </w:r>
      <w:r w:rsidR="00143384">
        <w:rPr>
          <w:rFonts w:asciiTheme="minorHAnsi" w:hAnsiTheme="minorHAnsi" w:cstheme="minorHAnsi"/>
        </w:rPr>
        <w:t xml:space="preserve">u ovom postupku nabave </w:t>
      </w:r>
      <w:r w:rsidR="00283EA4" w:rsidRPr="00594971">
        <w:rPr>
          <w:rFonts w:asciiTheme="minorHAnsi" w:hAnsiTheme="minorHAnsi" w:cstheme="minorHAnsi"/>
        </w:rPr>
        <w:t>biti zaprimljen velik broj ponuda</w:t>
      </w:r>
      <w:r w:rsidR="00143384">
        <w:rPr>
          <w:rFonts w:asciiTheme="minorHAnsi" w:hAnsiTheme="minorHAnsi" w:cstheme="minorHAnsi"/>
        </w:rPr>
        <w:t>, s velikim brojem sudionika (članova zajednice gospodarskih subjekata, podugovaratelja, …)</w:t>
      </w:r>
      <w:r w:rsidR="004F4756">
        <w:rPr>
          <w:rFonts w:asciiTheme="minorHAnsi" w:hAnsiTheme="minorHAnsi" w:cstheme="minorHAnsi"/>
        </w:rPr>
        <w:t xml:space="preserve">. </w:t>
      </w:r>
      <w:r w:rsidR="00283EA4" w:rsidRPr="00594971">
        <w:rPr>
          <w:rFonts w:asciiTheme="minorHAnsi" w:hAnsiTheme="minorHAnsi" w:cstheme="minorHAnsi"/>
        </w:rPr>
        <w:t>Naručitelj želi ostaviti dovoljno vremena za detaljnu analizu i ocjenu ponuda te bodovanje valjanih ponuda prema kriterijima za odabir ekonomski najpovoljnije ponude. Osim toga, ZJN 2016 predviđa mogućnosti upotpunjavanja/pojašnjenja ponuda, obvezu traženja ispravka računske greške, pojašnjenja neuobičajeno niske ponude, zamjene podugovaratelja te subjekata na čiju se sposobnost ponuditelj oslanja ukoliko se utvrdi da kod njih postoje osnove za isključenje, obvezu traženja ažuriranih popratnih dokumenata i sl. što sve znatno produljuje sam postupak pregleda i ocjene ponuda</w:t>
      </w:r>
      <w:r w:rsidR="00F269AB" w:rsidRPr="00594971">
        <w:rPr>
          <w:rFonts w:asciiTheme="minorHAnsi" w:hAnsiTheme="minorHAnsi" w:cstheme="minorHAnsi"/>
        </w:rPr>
        <w:t>, osobito u slučaju kada se očekuje velik broj stranih ponuditelja</w:t>
      </w:r>
      <w:r w:rsidR="004F4756">
        <w:rPr>
          <w:rFonts w:asciiTheme="minorHAnsi" w:hAnsiTheme="minorHAnsi" w:cstheme="minorHAnsi"/>
        </w:rPr>
        <w:t xml:space="preserve">. </w:t>
      </w:r>
      <w:r w:rsidR="00143384">
        <w:rPr>
          <w:rFonts w:asciiTheme="minorHAnsi" w:hAnsiTheme="minorHAnsi" w:cstheme="minorHAnsi"/>
          <w:szCs w:val="20"/>
        </w:rPr>
        <w:t>Dodatno, z</w:t>
      </w:r>
      <w:r w:rsidR="00143384" w:rsidRPr="00594971">
        <w:rPr>
          <w:rFonts w:asciiTheme="minorHAnsi" w:hAnsiTheme="minorHAnsi" w:cstheme="minorHAnsi"/>
          <w:szCs w:val="20"/>
        </w:rPr>
        <w:t xml:space="preserve">a </w:t>
      </w:r>
      <w:r w:rsidR="000B548C" w:rsidRPr="00594971">
        <w:rPr>
          <w:rFonts w:asciiTheme="minorHAnsi" w:hAnsiTheme="minorHAnsi" w:cstheme="minorHAnsi"/>
          <w:szCs w:val="20"/>
        </w:rPr>
        <w:t>preuzimanje obaveza na ovom projektu javni naručitelj mora imati suglasnost drugog tijela (Vlada Republike Hrvatske) te se na ovu nabavu primjenjuju odredbe članaka 307. stavak 4. i 312. stavak 5. ZJN 2016.</w:t>
      </w:r>
      <w:r w:rsidR="00594971" w:rsidRPr="00594971">
        <w:rPr>
          <w:rFonts w:asciiTheme="minorHAnsi" w:hAnsiTheme="minorHAnsi" w:cstheme="minorHAnsi"/>
          <w:szCs w:val="20"/>
        </w:rPr>
        <w:t xml:space="preserve">, što može dodatno </w:t>
      </w:r>
      <w:r w:rsidR="006849B0" w:rsidRPr="00594971">
        <w:rPr>
          <w:rFonts w:asciiTheme="minorHAnsi" w:hAnsiTheme="minorHAnsi" w:cstheme="minorHAnsi"/>
        </w:rPr>
        <w:t xml:space="preserve"> </w:t>
      </w:r>
      <w:r w:rsidR="00594971" w:rsidRPr="004F4756">
        <w:rPr>
          <w:rFonts w:asciiTheme="minorHAnsi" w:hAnsiTheme="minorHAnsi" w:cstheme="minorHAnsi"/>
        </w:rPr>
        <w:t>produljiti rok za donošenje Odluke o odabiru i posljedično potpisivanje Ugovora</w:t>
      </w:r>
      <w:r w:rsidR="00594971" w:rsidRPr="00594971">
        <w:rPr>
          <w:rFonts w:asciiTheme="minorHAnsi" w:hAnsiTheme="minorHAnsi" w:cstheme="minorHAnsi"/>
        </w:rPr>
        <w:t xml:space="preserve">. </w:t>
      </w:r>
    </w:p>
    <w:p w14:paraId="56B083A6" w14:textId="77777777" w:rsidR="004B381F" w:rsidRPr="005F2772" w:rsidRDefault="004B381F" w:rsidP="004B381F">
      <w:pPr>
        <w:rPr>
          <w:rFonts w:ascii="Calibri" w:hAnsi="Calibri" w:cs="Calibri"/>
          <w:szCs w:val="22"/>
        </w:rPr>
      </w:pPr>
      <w:r w:rsidRPr="005F2772">
        <w:rPr>
          <w:rFonts w:ascii="Calibri" w:hAnsi="Calibri" w:cs="Calibri"/>
          <w:szCs w:val="22"/>
        </w:rPr>
        <w:t xml:space="preserve">Ako tijekom postupka javne nabave istekne rok valjanosti ponude i jamstva za ozbiljnost ponude, </w:t>
      </w:r>
      <w:r>
        <w:rPr>
          <w:rFonts w:ascii="Calibri" w:hAnsi="Calibri" w:cs="Calibri"/>
          <w:szCs w:val="22"/>
        </w:rPr>
        <w:t>n</w:t>
      </w:r>
      <w:r w:rsidRPr="005F2772">
        <w:rPr>
          <w:rFonts w:ascii="Calibri" w:hAnsi="Calibri" w:cs="Calibri"/>
          <w:szCs w:val="22"/>
        </w:rPr>
        <w:t xml:space="preserve">aručitelj je obvezan prije odabira zatražiti produženje roka valjanosti ponude i jamstva od </w:t>
      </w:r>
      <w:r>
        <w:rPr>
          <w:rFonts w:ascii="Calibri" w:hAnsi="Calibri" w:cs="Calibri"/>
          <w:szCs w:val="22"/>
        </w:rPr>
        <w:t>ponudit</w:t>
      </w:r>
      <w:r w:rsidRPr="005F2772">
        <w:rPr>
          <w:rFonts w:ascii="Calibri" w:hAnsi="Calibri" w:cs="Calibri"/>
          <w:szCs w:val="22"/>
        </w:rPr>
        <w:t>elja koji je podnio najpovoljniju ponudu u primjerenom roku ne kraćem od 5 dana.</w:t>
      </w:r>
    </w:p>
    <w:p w14:paraId="4CB76AFE" w14:textId="77777777" w:rsidR="004B381F" w:rsidRDefault="004B381F" w:rsidP="004B381F">
      <w:pPr>
        <w:rPr>
          <w:rFonts w:ascii="Calibri" w:hAnsi="Calibri" w:cs="Calibri"/>
          <w:b/>
          <w:szCs w:val="22"/>
          <w:u w:val="single"/>
        </w:rPr>
      </w:pPr>
      <w:r w:rsidRPr="005F2772">
        <w:rPr>
          <w:rFonts w:ascii="Calibri" w:hAnsi="Calibri" w:cs="Calibri"/>
          <w:b/>
          <w:szCs w:val="22"/>
          <w:u w:val="single"/>
        </w:rPr>
        <w:t xml:space="preserve">Ponuda dostavljena elektroničkim sredstvima komunikacije putem EOJN RH obvezuje </w:t>
      </w:r>
      <w:r>
        <w:rPr>
          <w:rFonts w:ascii="Calibri" w:hAnsi="Calibri" w:cs="Calibri"/>
          <w:b/>
          <w:szCs w:val="22"/>
          <w:u w:val="single"/>
        </w:rPr>
        <w:t>ponudit</w:t>
      </w:r>
      <w:r w:rsidRPr="005F2772">
        <w:rPr>
          <w:rFonts w:ascii="Calibri" w:hAnsi="Calibri" w:cs="Calibri"/>
          <w:b/>
          <w:szCs w:val="22"/>
          <w:u w:val="single"/>
        </w:rPr>
        <w:t xml:space="preserve">elja u roku valjanosti ponude neovisno o tome je li potpisana ili nije te </w:t>
      </w:r>
      <w:r>
        <w:rPr>
          <w:rFonts w:ascii="Calibri" w:hAnsi="Calibri" w:cs="Calibri"/>
          <w:b/>
          <w:szCs w:val="22"/>
          <w:u w:val="single"/>
        </w:rPr>
        <w:t>naručit</w:t>
      </w:r>
      <w:r w:rsidRPr="005F2772">
        <w:rPr>
          <w:rFonts w:ascii="Calibri" w:hAnsi="Calibri" w:cs="Calibri"/>
          <w:b/>
          <w:szCs w:val="22"/>
          <w:u w:val="single"/>
        </w:rPr>
        <w:t>elj ne smije odbiti takvu ponudu samo zbog toga razloga.</w:t>
      </w:r>
    </w:p>
    <w:p w14:paraId="047CABF6" w14:textId="33DA213E" w:rsidR="001A1EB4" w:rsidRPr="00B26CA6" w:rsidRDefault="001A1EB4" w:rsidP="008A75EA">
      <w:pPr>
        <w:pStyle w:val="Naslov2"/>
      </w:pPr>
      <w:bookmarkStart w:id="187" w:name="_Ref15980935"/>
      <w:bookmarkStart w:id="188" w:name="_Toc18581040"/>
      <w:r w:rsidRPr="00B26CA6">
        <w:t>Kriteriji za odabir ponude</w:t>
      </w:r>
      <w:r w:rsidR="00AD7562">
        <w:t xml:space="preserve"> te relativni ponder kriterija</w:t>
      </w:r>
      <w:bookmarkEnd w:id="187"/>
      <w:bookmarkEnd w:id="188"/>
    </w:p>
    <w:p w14:paraId="4BB36317" w14:textId="56D2BB09" w:rsidR="00AD7562" w:rsidRDefault="003C689D" w:rsidP="003C689D">
      <w:pPr>
        <w:rPr>
          <w:rFonts w:asciiTheme="minorHAnsi" w:hAnsiTheme="minorHAnsi" w:cstheme="minorHAnsi"/>
        </w:rPr>
      </w:pPr>
      <w:r w:rsidRPr="00B26CA6">
        <w:rPr>
          <w:rFonts w:asciiTheme="minorHAnsi" w:hAnsiTheme="minorHAnsi" w:cstheme="minorHAnsi"/>
        </w:rPr>
        <w:t xml:space="preserve">Kriterij odabira je </w:t>
      </w:r>
      <w:r w:rsidRPr="00B26CA6">
        <w:rPr>
          <w:rFonts w:asciiTheme="minorHAnsi" w:hAnsiTheme="minorHAnsi" w:cstheme="minorHAnsi"/>
          <w:b/>
        </w:rPr>
        <w:t>ekonomski najpovoljnija ponuda</w:t>
      </w:r>
      <w:r w:rsidR="00F3559E">
        <w:rPr>
          <w:rFonts w:asciiTheme="minorHAnsi" w:hAnsiTheme="minorHAnsi" w:cstheme="minorHAnsi"/>
        </w:rPr>
        <w:t>.</w:t>
      </w:r>
    </w:p>
    <w:p w14:paraId="6EBA522A" w14:textId="369A041D" w:rsidR="003C689D" w:rsidRDefault="00AD7562" w:rsidP="003C689D">
      <w:pPr>
        <w:rPr>
          <w:rFonts w:asciiTheme="minorHAnsi" w:hAnsiTheme="minorHAnsi" w:cstheme="minorHAnsi"/>
        </w:rPr>
      </w:pPr>
      <w:r w:rsidRPr="00AD7562">
        <w:rPr>
          <w:rFonts w:asciiTheme="minorHAnsi" w:hAnsiTheme="minorHAnsi" w:cstheme="minorHAnsi"/>
        </w:rPr>
        <w:t>Ponuda koja zadovolji sve zahtjeve iz prethodnih dijelova dokumentacije o nabavi i u kojoj ponuditelj ili zajednica gospodarskih subjekata dokaže sposobnost za obavljanje profesionalne djelatnosti, ekonomsku i financijsku sposobnost te tehničku i stručnu sposobnost, vrednuje se na temelju kriterija za odabir ponude</w:t>
      </w:r>
      <w:r>
        <w:rPr>
          <w:rFonts w:asciiTheme="minorHAnsi" w:hAnsiTheme="minorHAnsi" w:cstheme="minorHAnsi"/>
        </w:rPr>
        <w:t>.</w:t>
      </w:r>
    </w:p>
    <w:p w14:paraId="301FBAFD" w14:textId="3819A16F" w:rsidR="00AD7562" w:rsidRDefault="00AD7562" w:rsidP="003C689D">
      <w:pPr>
        <w:rPr>
          <w:rFonts w:asciiTheme="minorHAnsi" w:hAnsiTheme="minorHAnsi" w:cstheme="minorHAnsi"/>
        </w:rPr>
      </w:pPr>
      <w:r w:rsidRPr="00AD7562">
        <w:rPr>
          <w:rFonts w:asciiTheme="minorHAnsi" w:hAnsiTheme="minorHAnsi" w:cstheme="minorHAnsi"/>
        </w:rPr>
        <w:t>Kriteriji za odabir su: (</w:t>
      </w:r>
      <w:r>
        <w:rPr>
          <w:rFonts w:asciiTheme="minorHAnsi" w:hAnsiTheme="minorHAnsi" w:cstheme="minorHAnsi"/>
        </w:rPr>
        <w:t>1</w:t>
      </w:r>
      <w:r w:rsidRPr="00AD7562">
        <w:rPr>
          <w:rFonts w:asciiTheme="minorHAnsi" w:hAnsiTheme="minorHAnsi" w:cstheme="minorHAnsi"/>
        </w:rPr>
        <w:t>) cijena ponude i (</w:t>
      </w:r>
      <w:r>
        <w:rPr>
          <w:rFonts w:asciiTheme="minorHAnsi" w:hAnsiTheme="minorHAnsi" w:cstheme="minorHAnsi"/>
        </w:rPr>
        <w:t>2</w:t>
      </w:r>
      <w:r w:rsidRPr="00AD7562">
        <w:rPr>
          <w:rFonts w:asciiTheme="minorHAnsi" w:hAnsiTheme="minorHAnsi" w:cstheme="minorHAnsi"/>
        </w:rPr>
        <w:t>) specifično iskustvo stručnjaka.</w:t>
      </w:r>
    </w:p>
    <w:p w14:paraId="64FB90E1" w14:textId="77777777" w:rsidR="00AD7562" w:rsidRPr="00AD7562" w:rsidRDefault="00AD7562" w:rsidP="00AD7562">
      <w:pPr>
        <w:rPr>
          <w:rFonts w:asciiTheme="minorHAnsi" w:hAnsiTheme="minorHAnsi" w:cstheme="minorHAnsi"/>
        </w:rPr>
      </w:pPr>
      <w:r w:rsidRPr="00AD7562">
        <w:rPr>
          <w:rFonts w:asciiTheme="minorHAnsi" w:hAnsiTheme="minorHAnsi" w:cstheme="minorHAnsi"/>
        </w:rPr>
        <w:t>Svaki od kriterija ocjenjuje se zasebno sukladno navedenim zahtjevima, a zbroj bodova dodijeljen po svakom od kriterija određuje ukupan broj bodova.</w:t>
      </w:r>
    </w:p>
    <w:p w14:paraId="4A52E77B" w14:textId="21F1E2A1" w:rsidR="00AD7562" w:rsidRPr="00B26CA6" w:rsidRDefault="00AD7562" w:rsidP="00AD7562">
      <w:pPr>
        <w:rPr>
          <w:rFonts w:asciiTheme="minorHAnsi" w:hAnsiTheme="minorHAnsi" w:cstheme="minorHAnsi"/>
        </w:rPr>
      </w:pPr>
      <w:r w:rsidRPr="00AD7562">
        <w:rPr>
          <w:rFonts w:asciiTheme="minorHAnsi" w:hAnsiTheme="minorHAnsi" w:cstheme="minorHAnsi"/>
        </w:rPr>
        <w:t>Maksimalan broj bodova je 100. Svaki kriterij donosi određeni broj bodova kako je prikazano tablicom u nastavku.</w:t>
      </w:r>
    </w:p>
    <w:tbl>
      <w:tblPr>
        <w:tblStyle w:val="Reetkatablice"/>
        <w:tblW w:w="5000" w:type="pct"/>
        <w:tblLook w:val="04A0" w:firstRow="1" w:lastRow="0" w:firstColumn="1" w:lastColumn="0" w:noHBand="0" w:noVBand="1"/>
      </w:tblPr>
      <w:tblGrid>
        <w:gridCol w:w="795"/>
        <w:gridCol w:w="3734"/>
        <w:gridCol w:w="2267"/>
        <w:gridCol w:w="2266"/>
      </w:tblGrid>
      <w:tr w:rsidR="00677E6D" w:rsidRPr="00B26CA6" w14:paraId="346E503D" w14:textId="7E835371" w:rsidTr="00AD7562">
        <w:tc>
          <w:tcPr>
            <w:tcW w:w="439" w:type="pct"/>
            <w:shd w:val="clear" w:color="auto" w:fill="D9D9D9" w:themeFill="background1" w:themeFillShade="D9"/>
          </w:tcPr>
          <w:p w14:paraId="29A6AE1B" w14:textId="02E6D77C" w:rsidR="00677E6D" w:rsidRPr="00B26CA6" w:rsidRDefault="00677E6D" w:rsidP="003C689D">
            <w:pPr>
              <w:rPr>
                <w:rFonts w:asciiTheme="minorHAnsi" w:hAnsiTheme="minorHAnsi" w:cstheme="minorHAnsi"/>
              </w:rPr>
            </w:pPr>
            <w:r w:rsidRPr="00B26CA6">
              <w:rPr>
                <w:rFonts w:asciiTheme="minorHAnsi" w:hAnsiTheme="minorHAnsi" w:cstheme="minorHAnsi"/>
              </w:rPr>
              <w:t>R.br.</w:t>
            </w:r>
          </w:p>
        </w:tc>
        <w:tc>
          <w:tcPr>
            <w:tcW w:w="2060" w:type="pct"/>
            <w:shd w:val="clear" w:color="auto" w:fill="D9D9D9" w:themeFill="background1" w:themeFillShade="D9"/>
          </w:tcPr>
          <w:p w14:paraId="7A721367" w14:textId="344DBE34" w:rsidR="00677E6D" w:rsidRPr="00B26CA6" w:rsidRDefault="00677E6D" w:rsidP="003C689D">
            <w:pPr>
              <w:rPr>
                <w:rFonts w:asciiTheme="minorHAnsi" w:hAnsiTheme="minorHAnsi" w:cstheme="minorHAnsi"/>
              </w:rPr>
            </w:pPr>
            <w:r w:rsidRPr="00B26CA6">
              <w:rPr>
                <w:rFonts w:asciiTheme="minorHAnsi" w:hAnsiTheme="minorHAnsi" w:cstheme="minorHAnsi"/>
              </w:rPr>
              <w:t>Kriterij</w:t>
            </w:r>
          </w:p>
        </w:tc>
        <w:tc>
          <w:tcPr>
            <w:tcW w:w="1250" w:type="pct"/>
            <w:shd w:val="clear" w:color="auto" w:fill="D9D9D9" w:themeFill="background1" w:themeFillShade="D9"/>
          </w:tcPr>
          <w:p w14:paraId="055F4F35" w14:textId="2586A5C9" w:rsidR="00677E6D" w:rsidRPr="00B26CA6" w:rsidRDefault="00677E6D" w:rsidP="003C689D">
            <w:pPr>
              <w:rPr>
                <w:rFonts w:asciiTheme="minorHAnsi" w:hAnsiTheme="minorHAnsi" w:cstheme="minorHAnsi"/>
              </w:rPr>
            </w:pPr>
            <w:r w:rsidRPr="00B26CA6">
              <w:rPr>
                <w:rFonts w:asciiTheme="minorHAnsi" w:hAnsiTheme="minorHAnsi" w:cstheme="minorHAnsi"/>
              </w:rPr>
              <w:t>Relativni značaj kriterija</w:t>
            </w:r>
          </w:p>
        </w:tc>
        <w:tc>
          <w:tcPr>
            <w:tcW w:w="1250" w:type="pct"/>
            <w:shd w:val="clear" w:color="auto" w:fill="D9D9D9" w:themeFill="background1" w:themeFillShade="D9"/>
          </w:tcPr>
          <w:p w14:paraId="0F2502ED" w14:textId="3992E224" w:rsidR="00677E6D" w:rsidRPr="00B26CA6" w:rsidRDefault="00677E6D" w:rsidP="003C689D">
            <w:pPr>
              <w:rPr>
                <w:rFonts w:asciiTheme="minorHAnsi" w:hAnsiTheme="minorHAnsi" w:cstheme="minorHAnsi"/>
              </w:rPr>
            </w:pPr>
            <w:r w:rsidRPr="00B26CA6">
              <w:rPr>
                <w:rFonts w:asciiTheme="minorHAnsi" w:hAnsiTheme="minorHAnsi" w:cstheme="minorHAnsi"/>
              </w:rPr>
              <w:t>Maksimalni broj bodova</w:t>
            </w:r>
          </w:p>
        </w:tc>
      </w:tr>
      <w:tr w:rsidR="00677E6D" w:rsidRPr="00B26CA6" w14:paraId="19C20A78" w14:textId="1A3A0873" w:rsidTr="00AD7562">
        <w:tc>
          <w:tcPr>
            <w:tcW w:w="439" w:type="pct"/>
          </w:tcPr>
          <w:p w14:paraId="0708FF8B" w14:textId="6CE5507D" w:rsidR="00677E6D" w:rsidRPr="00B26CA6" w:rsidRDefault="00677E6D" w:rsidP="003C689D">
            <w:pPr>
              <w:rPr>
                <w:rFonts w:asciiTheme="minorHAnsi" w:hAnsiTheme="minorHAnsi" w:cstheme="minorHAnsi"/>
              </w:rPr>
            </w:pPr>
            <w:r w:rsidRPr="00B26CA6">
              <w:rPr>
                <w:rFonts w:asciiTheme="minorHAnsi" w:hAnsiTheme="minorHAnsi" w:cstheme="minorHAnsi"/>
              </w:rPr>
              <w:t>1</w:t>
            </w:r>
          </w:p>
        </w:tc>
        <w:tc>
          <w:tcPr>
            <w:tcW w:w="2060" w:type="pct"/>
          </w:tcPr>
          <w:p w14:paraId="7F4020A1" w14:textId="6B59FA5F" w:rsidR="00677E6D" w:rsidRPr="00B26CA6" w:rsidRDefault="00677E6D" w:rsidP="003C689D">
            <w:pPr>
              <w:rPr>
                <w:rFonts w:asciiTheme="minorHAnsi" w:hAnsiTheme="minorHAnsi" w:cstheme="minorHAnsi"/>
                <w:color w:val="000000" w:themeColor="text1"/>
              </w:rPr>
            </w:pPr>
            <w:r w:rsidRPr="00B26CA6">
              <w:rPr>
                <w:rFonts w:asciiTheme="minorHAnsi" w:hAnsiTheme="minorHAnsi" w:cstheme="minorHAnsi"/>
                <w:color w:val="000000" w:themeColor="text1"/>
              </w:rPr>
              <w:t>Cijena ponude</w:t>
            </w:r>
          </w:p>
        </w:tc>
        <w:tc>
          <w:tcPr>
            <w:tcW w:w="1250" w:type="pct"/>
          </w:tcPr>
          <w:p w14:paraId="5A30B5F9" w14:textId="14CAA410" w:rsidR="00677E6D" w:rsidRPr="00B26CA6" w:rsidRDefault="00CE2F20" w:rsidP="003C689D">
            <w:pPr>
              <w:rPr>
                <w:rFonts w:asciiTheme="minorHAnsi" w:hAnsiTheme="minorHAnsi" w:cstheme="minorHAnsi"/>
                <w:color w:val="000000" w:themeColor="text1"/>
              </w:rPr>
            </w:pPr>
            <w:r>
              <w:rPr>
                <w:rFonts w:asciiTheme="minorHAnsi" w:hAnsiTheme="minorHAnsi" w:cstheme="minorHAnsi"/>
                <w:color w:val="000000" w:themeColor="text1"/>
              </w:rPr>
              <w:t>7</w:t>
            </w:r>
            <w:r w:rsidRPr="00B26CA6">
              <w:rPr>
                <w:rFonts w:asciiTheme="minorHAnsi" w:hAnsiTheme="minorHAnsi" w:cstheme="minorHAnsi"/>
                <w:color w:val="000000" w:themeColor="text1"/>
              </w:rPr>
              <w:t>0</w:t>
            </w:r>
            <w:r w:rsidR="00677E6D" w:rsidRPr="00B26CA6">
              <w:rPr>
                <w:rFonts w:asciiTheme="minorHAnsi" w:hAnsiTheme="minorHAnsi" w:cstheme="minorHAnsi"/>
                <w:color w:val="000000" w:themeColor="text1"/>
              </w:rPr>
              <w:t>%</w:t>
            </w:r>
          </w:p>
        </w:tc>
        <w:tc>
          <w:tcPr>
            <w:tcW w:w="1250" w:type="pct"/>
          </w:tcPr>
          <w:p w14:paraId="3F62E3C4" w14:textId="3D04ABB7" w:rsidR="00677E6D" w:rsidRPr="00B26CA6" w:rsidRDefault="00CE2F20" w:rsidP="003C689D">
            <w:pPr>
              <w:rPr>
                <w:rFonts w:asciiTheme="minorHAnsi" w:hAnsiTheme="minorHAnsi" w:cstheme="minorHAnsi"/>
                <w:color w:val="000000" w:themeColor="text1"/>
              </w:rPr>
            </w:pPr>
            <w:r>
              <w:rPr>
                <w:rFonts w:asciiTheme="minorHAnsi" w:hAnsiTheme="minorHAnsi" w:cstheme="minorHAnsi"/>
                <w:color w:val="000000" w:themeColor="text1"/>
              </w:rPr>
              <w:t>7</w:t>
            </w:r>
            <w:r w:rsidRPr="00B26CA6">
              <w:rPr>
                <w:rFonts w:asciiTheme="minorHAnsi" w:hAnsiTheme="minorHAnsi" w:cstheme="minorHAnsi"/>
                <w:color w:val="000000" w:themeColor="text1"/>
              </w:rPr>
              <w:t>0</w:t>
            </w:r>
          </w:p>
        </w:tc>
      </w:tr>
      <w:tr w:rsidR="00677E6D" w:rsidRPr="00B26CA6" w14:paraId="51DF5FB8" w14:textId="77777777" w:rsidTr="00AD7562">
        <w:tc>
          <w:tcPr>
            <w:tcW w:w="439" w:type="pct"/>
          </w:tcPr>
          <w:p w14:paraId="063247BE" w14:textId="0167E6EC" w:rsidR="00677E6D" w:rsidRPr="00B26CA6" w:rsidRDefault="00677E6D" w:rsidP="003C689D">
            <w:pPr>
              <w:rPr>
                <w:rFonts w:asciiTheme="minorHAnsi" w:hAnsiTheme="minorHAnsi" w:cstheme="minorHAnsi"/>
              </w:rPr>
            </w:pPr>
            <w:r w:rsidRPr="00B26CA6">
              <w:rPr>
                <w:rFonts w:asciiTheme="minorHAnsi" w:hAnsiTheme="minorHAnsi" w:cstheme="minorHAnsi"/>
              </w:rPr>
              <w:t>2.</w:t>
            </w:r>
          </w:p>
        </w:tc>
        <w:tc>
          <w:tcPr>
            <w:tcW w:w="2060" w:type="pct"/>
          </w:tcPr>
          <w:p w14:paraId="51F702D0" w14:textId="5E6BDE6D" w:rsidR="00677E6D" w:rsidRPr="00B26CA6" w:rsidRDefault="00AD7562" w:rsidP="003C689D">
            <w:pPr>
              <w:rPr>
                <w:rFonts w:asciiTheme="minorHAnsi" w:hAnsiTheme="minorHAnsi" w:cstheme="minorHAnsi"/>
                <w:color w:val="000000" w:themeColor="text1"/>
              </w:rPr>
            </w:pPr>
            <w:r>
              <w:rPr>
                <w:rFonts w:asciiTheme="minorHAnsi" w:hAnsiTheme="minorHAnsi" w:cstheme="minorHAnsi"/>
                <w:color w:val="000000" w:themeColor="text1"/>
              </w:rPr>
              <w:t>Specifično iskustvo stručnjaka</w:t>
            </w:r>
          </w:p>
        </w:tc>
        <w:tc>
          <w:tcPr>
            <w:tcW w:w="1250" w:type="pct"/>
          </w:tcPr>
          <w:p w14:paraId="0C33C7A6" w14:textId="773C6444" w:rsidR="00677E6D" w:rsidRPr="00B26CA6" w:rsidRDefault="00CE2F20" w:rsidP="003C689D">
            <w:pPr>
              <w:rPr>
                <w:rFonts w:asciiTheme="minorHAnsi" w:hAnsiTheme="minorHAnsi" w:cstheme="minorHAnsi"/>
                <w:color w:val="000000" w:themeColor="text1"/>
              </w:rPr>
            </w:pPr>
            <w:r>
              <w:rPr>
                <w:rFonts w:asciiTheme="minorHAnsi" w:hAnsiTheme="minorHAnsi" w:cstheme="minorHAnsi"/>
                <w:color w:val="000000" w:themeColor="text1"/>
              </w:rPr>
              <w:t>3</w:t>
            </w:r>
            <w:r w:rsidRPr="00B26CA6">
              <w:rPr>
                <w:rFonts w:asciiTheme="minorHAnsi" w:hAnsiTheme="minorHAnsi" w:cstheme="minorHAnsi"/>
                <w:color w:val="000000" w:themeColor="text1"/>
              </w:rPr>
              <w:t>0</w:t>
            </w:r>
            <w:r w:rsidR="00677E6D" w:rsidRPr="00B26CA6">
              <w:rPr>
                <w:rFonts w:asciiTheme="minorHAnsi" w:hAnsiTheme="minorHAnsi" w:cstheme="minorHAnsi"/>
                <w:color w:val="000000" w:themeColor="text1"/>
              </w:rPr>
              <w:t>%</w:t>
            </w:r>
          </w:p>
        </w:tc>
        <w:tc>
          <w:tcPr>
            <w:tcW w:w="1250" w:type="pct"/>
          </w:tcPr>
          <w:p w14:paraId="397ED5DD" w14:textId="62DF8E45" w:rsidR="00677E6D" w:rsidRPr="00B26CA6" w:rsidRDefault="00CE2F20" w:rsidP="003C689D">
            <w:pPr>
              <w:rPr>
                <w:rFonts w:asciiTheme="minorHAnsi" w:hAnsiTheme="minorHAnsi" w:cstheme="minorHAnsi"/>
                <w:color w:val="000000" w:themeColor="text1"/>
              </w:rPr>
            </w:pPr>
            <w:r>
              <w:rPr>
                <w:rFonts w:asciiTheme="minorHAnsi" w:hAnsiTheme="minorHAnsi" w:cstheme="minorHAnsi"/>
                <w:color w:val="000000" w:themeColor="text1"/>
              </w:rPr>
              <w:t>3</w:t>
            </w:r>
            <w:r w:rsidRPr="00B26CA6">
              <w:rPr>
                <w:rFonts w:asciiTheme="minorHAnsi" w:hAnsiTheme="minorHAnsi" w:cstheme="minorHAnsi"/>
                <w:color w:val="000000" w:themeColor="text1"/>
              </w:rPr>
              <w:t>0</w:t>
            </w:r>
          </w:p>
        </w:tc>
      </w:tr>
      <w:tr w:rsidR="00AD7562" w:rsidRPr="00AD7562" w14:paraId="683C9D99" w14:textId="77777777" w:rsidTr="00AD7562">
        <w:tc>
          <w:tcPr>
            <w:tcW w:w="3750" w:type="pct"/>
            <w:gridSpan w:val="3"/>
          </w:tcPr>
          <w:p w14:paraId="587FA458" w14:textId="3DF7FB92" w:rsidR="00AD7562" w:rsidRPr="00AD7562" w:rsidRDefault="00AD7562" w:rsidP="00AD7562">
            <w:pPr>
              <w:jc w:val="right"/>
              <w:rPr>
                <w:rFonts w:asciiTheme="minorHAnsi" w:hAnsiTheme="minorHAnsi" w:cstheme="minorHAnsi"/>
                <w:b/>
                <w:bCs/>
                <w:color w:val="000000" w:themeColor="text1"/>
              </w:rPr>
            </w:pPr>
            <w:r w:rsidRPr="00AD7562">
              <w:rPr>
                <w:rFonts w:asciiTheme="minorHAnsi" w:hAnsiTheme="minorHAnsi" w:cstheme="minorHAnsi"/>
                <w:b/>
                <w:bCs/>
                <w:color w:val="000000" w:themeColor="text1"/>
              </w:rPr>
              <w:t>Maksimalni broj bodova ukupno</w:t>
            </w:r>
          </w:p>
        </w:tc>
        <w:tc>
          <w:tcPr>
            <w:tcW w:w="1250" w:type="pct"/>
          </w:tcPr>
          <w:p w14:paraId="33D0B1AA" w14:textId="298F7871" w:rsidR="00AD7562" w:rsidRPr="00AD7562" w:rsidRDefault="00AD7562" w:rsidP="003C689D">
            <w:pPr>
              <w:rPr>
                <w:rFonts w:asciiTheme="minorHAnsi" w:hAnsiTheme="minorHAnsi" w:cstheme="minorHAnsi"/>
                <w:b/>
                <w:bCs/>
                <w:color w:val="000000" w:themeColor="text1"/>
              </w:rPr>
            </w:pPr>
            <w:r>
              <w:rPr>
                <w:rFonts w:asciiTheme="minorHAnsi" w:hAnsiTheme="minorHAnsi" w:cstheme="minorHAnsi"/>
                <w:b/>
                <w:bCs/>
                <w:color w:val="000000" w:themeColor="text1"/>
              </w:rPr>
              <w:t>100</w:t>
            </w:r>
          </w:p>
        </w:tc>
      </w:tr>
    </w:tbl>
    <w:p w14:paraId="6A7F2648" w14:textId="77777777" w:rsidR="00AD7562" w:rsidRPr="00AD7562" w:rsidRDefault="00AD7562" w:rsidP="00AD7562">
      <w:pPr>
        <w:spacing w:line="276" w:lineRule="auto"/>
        <w:rPr>
          <w:rFonts w:asciiTheme="minorHAnsi" w:hAnsiTheme="minorHAnsi" w:cstheme="minorHAnsi"/>
          <w:szCs w:val="20"/>
        </w:rPr>
      </w:pPr>
      <w:r w:rsidRPr="00AD7562">
        <w:rPr>
          <w:rFonts w:asciiTheme="minorHAnsi" w:hAnsiTheme="minorHAnsi" w:cstheme="minorHAnsi"/>
          <w:szCs w:val="20"/>
        </w:rPr>
        <w:t xml:space="preserve">Odabrana će biti ponuda koja ostvari najveći broj bodova prema definiranim kriterijima. </w:t>
      </w:r>
    </w:p>
    <w:p w14:paraId="0D8060A3" w14:textId="2AEC91FE" w:rsidR="00AD7562" w:rsidRPr="00B26CA6" w:rsidRDefault="00AD7562" w:rsidP="00AD7562">
      <w:pPr>
        <w:spacing w:line="276" w:lineRule="auto"/>
        <w:rPr>
          <w:rFonts w:asciiTheme="minorHAnsi" w:hAnsiTheme="minorHAnsi" w:cstheme="minorHAnsi"/>
          <w:szCs w:val="20"/>
        </w:rPr>
      </w:pPr>
      <w:r w:rsidRPr="00AD7562">
        <w:rPr>
          <w:rFonts w:asciiTheme="minorHAnsi" w:hAnsiTheme="minorHAnsi" w:cstheme="minorHAnsi"/>
          <w:szCs w:val="20"/>
        </w:rPr>
        <w:t>Ako su dvije ili više valjanih ponuda jednako rangirane prema kriteriju za odabir ponude, javni naručitelj odabrat će ponudu koja je zaprimljena ranije sukladno članku 302. stavku 3. ZJN 2016.</w:t>
      </w:r>
    </w:p>
    <w:p w14:paraId="4098C432" w14:textId="77777777" w:rsidR="00470F10" w:rsidRPr="00B26CA6" w:rsidRDefault="00470F10" w:rsidP="002E5C69">
      <w:pPr>
        <w:pStyle w:val="Naslov3"/>
        <w:ind w:left="851" w:hanging="567"/>
        <w:rPr>
          <w:rFonts w:asciiTheme="minorHAnsi" w:hAnsiTheme="minorHAnsi" w:cstheme="minorHAnsi"/>
          <w:lang w:val="hr-HR"/>
        </w:rPr>
      </w:pPr>
      <w:r w:rsidRPr="00B26CA6">
        <w:rPr>
          <w:rFonts w:asciiTheme="minorHAnsi" w:hAnsiTheme="minorHAnsi" w:cstheme="minorHAnsi"/>
          <w:lang w:val="hr-HR"/>
        </w:rPr>
        <w:lastRenderedPageBreak/>
        <w:t>Cijena ponude</w:t>
      </w:r>
    </w:p>
    <w:p w14:paraId="39B26E07" w14:textId="77777777" w:rsidR="00783102" w:rsidRPr="00783102" w:rsidRDefault="00783102" w:rsidP="00783102">
      <w:pPr>
        <w:autoSpaceDE w:val="0"/>
        <w:autoSpaceDN w:val="0"/>
        <w:adjustRightInd w:val="0"/>
        <w:ind w:right="-11"/>
        <w:rPr>
          <w:rFonts w:asciiTheme="minorHAnsi" w:hAnsiTheme="minorHAnsi" w:cs="ArialMT"/>
        </w:rPr>
      </w:pPr>
      <w:r w:rsidRPr="00BB385F">
        <w:rPr>
          <w:rFonts w:ascii="Calibri" w:hAnsi="Calibri" w:cs="ArialMT"/>
        </w:rPr>
        <w:t xml:space="preserve">Naručitelj kao jedan od kriterija određuje cijenu </w:t>
      </w:r>
      <w:r w:rsidRPr="00783102">
        <w:rPr>
          <w:rFonts w:asciiTheme="minorHAnsi" w:hAnsiTheme="minorHAnsi" w:cs="ArialMT"/>
        </w:rPr>
        <w:t xml:space="preserve">prihvatljive ponude. </w:t>
      </w:r>
      <w:r w:rsidRPr="00783102">
        <w:rPr>
          <w:rFonts w:asciiTheme="minorHAnsi" w:hAnsiTheme="minorHAnsi" w:cs="ArialMT"/>
          <w:b/>
          <w:u w:val="single"/>
        </w:rPr>
        <w:t>Su</w:t>
      </w:r>
      <w:r w:rsidRPr="00783102">
        <w:rPr>
          <w:rFonts w:asciiTheme="minorHAnsi" w:hAnsiTheme="minorHAnsi"/>
          <w:b/>
          <w:bCs/>
          <w:u w:val="single"/>
        </w:rPr>
        <w:t>kladno članku 294. stavak 2. ZJN 2016 Naručitelj će uspoređivati cijene ponuda s PDV-om.</w:t>
      </w:r>
    </w:p>
    <w:p w14:paraId="3FAB7A3F" w14:textId="12841ABC" w:rsidR="00470F10" w:rsidRPr="00B26CA6" w:rsidRDefault="00470F10" w:rsidP="00470F10">
      <w:pPr>
        <w:autoSpaceDE w:val="0"/>
        <w:autoSpaceDN w:val="0"/>
        <w:adjustRightInd w:val="0"/>
        <w:spacing w:line="276" w:lineRule="auto"/>
        <w:rPr>
          <w:rFonts w:asciiTheme="minorHAnsi" w:eastAsia="Calibri" w:hAnsiTheme="minorHAnsi" w:cstheme="minorHAnsi"/>
          <w:lang w:eastAsia="hr-HR"/>
        </w:rPr>
      </w:pPr>
      <w:r w:rsidRPr="00B26CA6">
        <w:rPr>
          <w:rFonts w:asciiTheme="minorHAnsi" w:eastAsia="Calibri" w:hAnsiTheme="minorHAnsi" w:cstheme="minorHAnsi"/>
          <w:lang w:eastAsia="hr-HR"/>
        </w:rPr>
        <w:t xml:space="preserve">Ponuda s najniže ponuđenom cijenom dobiva </w:t>
      </w:r>
      <w:r w:rsidR="00D35ED2">
        <w:rPr>
          <w:rFonts w:asciiTheme="minorHAnsi" w:eastAsia="Calibri" w:hAnsiTheme="minorHAnsi" w:cstheme="minorHAnsi"/>
          <w:lang w:eastAsia="hr-HR"/>
        </w:rPr>
        <w:t>70</w:t>
      </w:r>
      <w:r w:rsidR="00D35ED2" w:rsidRPr="00B26CA6">
        <w:rPr>
          <w:rFonts w:asciiTheme="minorHAnsi" w:eastAsia="Calibri" w:hAnsiTheme="minorHAnsi" w:cstheme="minorHAnsi"/>
          <w:lang w:eastAsia="hr-HR"/>
        </w:rPr>
        <w:t xml:space="preserve"> </w:t>
      </w:r>
      <w:r w:rsidRPr="00B26CA6">
        <w:rPr>
          <w:rFonts w:asciiTheme="minorHAnsi" w:eastAsia="Calibri" w:hAnsiTheme="minorHAnsi" w:cstheme="minorHAnsi"/>
          <w:lang w:eastAsia="hr-HR"/>
        </w:rPr>
        <w:t xml:space="preserve">bodova, a ostale ponude se boduju prema formuli: </w:t>
      </w:r>
    </w:p>
    <w:p w14:paraId="307D92B0" w14:textId="6BDB3D7A" w:rsidR="00470F10" w:rsidRPr="00B26CA6" w:rsidRDefault="00470F10" w:rsidP="00470F10">
      <w:pPr>
        <w:autoSpaceDE w:val="0"/>
        <w:autoSpaceDN w:val="0"/>
        <w:adjustRightInd w:val="0"/>
        <w:spacing w:line="276" w:lineRule="auto"/>
        <w:jc w:val="center"/>
        <w:rPr>
          <w:rFonts w:asciiTheme="minorHAnsi" w:eastAsia="Calibri" w:hAnsiTheme="minorHAnsi" w:cstheme="minorHAnsi"/>
          <w:b/>
          <w:bCs/>
          <w:sz w:val="22"/>
          <w:szCs w:val="22"/>
          <w:lang w:eastAsia="hr-HR"/>
        </w:rPr>
      </w:pPr>
      <w:r w:rsidRPr="00B26CA6">
        <w:rPr>
          <w:rFonts w:asciiTheme="minorHAnsi" w:eastAsia="Calibri" w:hAnsiTheme="minorHAnsi" w:cstheme="minorHAnsi"/>
          <w:b/>
          <w:bCs/>
          <w:sz w:val="22"/>
          <w:szCs w:val="22"/>
          <w:lang w:eastAsia="hr-HR"/>
        </w:rPr>
        <w:t>CP =</w:t>
      </w:r>
      <w:r w:rsidRPr="00B26CA6">
        <w:rPr>
          <w:rFonts w:asciiTheme="minorHAnsi" w:eastAsia="Calibri" w:hAnsiTheme="minorHAnsi" w:cstheme="minorHAnsi"/>
          <w:b/>
          <w:bCs/>
          <w:color w:val="000000" w:themeColor="text1"/>
          <w:sz w:val="22"/>
          <w:szCs w:val="22"/>
          <w:lang w:eastAsia="hr-HR"/>
        </w:rPr>
        <w:t xml:space="preserve"> </w:t>
      </w:r>
      <w:r w:rsidR="00EE0FF7">
        <w:rPr>
          <w:rFonts w:asciiTheme="minorHAnsi" w:eastAsia="Calibri" w:hAnsiTheme="minorHAnsi" w:cstheme="minorHAnsi"/>
          <w:b/>
          <w:bCs/>
          <w:color w:val="000000" w:themeColor="text1"/>
          <w:sz w:val="22"/>
          <w:szCs w:val="22"/>
          <w:lang w:eastAsia="hr-HR"/>
        </w:rPr>
        <w:t>70</w:t>
      </w:r>
      <w:r w:rsidR="00EE0FF7" w:rsidRPr="00B26CA6">
        <w:rPr>
          <w:rFonts w:asciiTheme="minorHAnsi" w:eastAsia="Calibri" w:hAnsiTheme="minorHAnsi" w:cstheme="minorHAnsi"/>
          <w:b/>
          <w:bCs/>
          <w:color w:val="000000" w:themeColor="text1"/>
          <w:sz w:val="22"/>
          <w:szCs w:val="22"/>
          <w:lang w:eastAsia="hr-HR"/>
        </w:rPr>
        <w:t xml:space="preserve"> </w:t>
      </w:r>
      <w:r w:rsidRPr="00B26CA6">
        <w:rPr>
          <w:rFonts w:asciiTheme="minorHAnsi" w:eastAsia="Calibri" w:hAnsiTheme="minorHAnsi" w:cstheme="minorHAnsi"/>
          <w:b/>
          <w:bCs/>
          <w:sz w:val="22"/>
          <w:szCs w:val="22"/>
          <w:lang w:eastAsia="hr-HR"/>
        </w:rPr>
        <w:t>x (Cmin/Ci)</w:t>
      </w:r>
    </w:p>
    <w:p w14:paraId="5C712E92" w14:textId="77777777" w:rsidR="00470F10" w:rsidRPr="00B26CA6" w:rsidRDefault="00470F10" w:rsidP="00470F10">
      <w:pPr>
        <w:autoSpaceDE w:val="0"/>
        <w:autoSpaceDN w:val="0"/>
        <w:adjustRightInd w:val="0"/>
        <w:spacing w:line="276" w:lineRule="auto"/>
        <w:rPr>
          <w:rFonts w:asciiTheme="minorHAnsi" w:eastAsia="Calibri" w:hAnsiTheme="minorHAnsi" w:cstheme="minorHAnsi"/>
          <w:lang w:eastAsia="hr-HR"/>
        </w:rPr>
      </w:pPr>
      <w:r w:rsidRPr="00B26CA6">
        <w:rPr>
          <w:rFonts w:asciiTheme="minorHAnsi" w:eastAsia="Calibri" w:hAnsiTheme="minorHAnsi" w:cstheme="minorHAnsi"/>
          <w:lang w:eastAsia="hr-HR"/>
        </w:rPr>
        <w:t xml:space="preserve">gdje su: </w:t>
      </w:r>
    </w:p>
    <w:p w14:paraId="7D147F90" w14:textId="77777777" w:rsidR="00470F10" w:rsidRPr="00B26CA6" w:rsidRDefault="00470F10" w:rsidP="00470F10">
      <w:pPr>
        <w:rPr>
          <w:rFonts w:asciiTheme="minorHAnsi" w:eastAsia="Calibri" w:hAnsiTheme="minorHAnsi" w:cstheme="minorHAnsi"/>
          <w:i/>
          <w:lang w:eastAsia="hr-HR"/>
        </w:rPr>
      </w:pPr>
      <w:r w:rsidRPr="00B26CA6">
        <w:rPr>
          <w:rFonts w:asciiTheme="minorHAnsi" w:eastAsia="Calibri" w:hAnsiTheme="minorHAnsi" w:cstheme="minorHAnsi"/>
          <w:b/>
          <w:bCs/>
          <w:i/>
          <w:szCs w:val="22"/>
          <w:lang w:eastAsia="hr-HR"/>
        </w:rPr>
        <w:t>CP-</w:t>
      </w:r>
      <w:r w:rsidRPr="00B26CA6">
        <w:rPr>
          <w:rFonts w:asciiTheme="minorHAnsi" w:eastAsia="Calibri" w:hAnsiTheme="minorHAnsi" w:cstheme="minorHAnsi"/>
          <w:i/>
          <w:sz w:val="18"/>
          <w:lang w:eastAsia="hr-HR"/>
        </w:rPr>
        <w:t xml:space="preserve"> </w:t>
      </w:r>
      <w:r w:rsidRPr="00B26CA6">
        <w:rPr>
          <w:rFonts w:asciiTheme="minorHAnsi" w:eastAsia="Calibri" w:hAnsiTheme="minorHAnsi" w:cstheme="minorHAnsi"/>
          <w:i/>
          <w:lang w:eastAsia="hr-HR"/>
        </w:rPr>
        <w:t>broj bodova koji je ponuda dobila za ponuđenu cijenu (zaokružena na dvije decimale)</w:t>
      </w:r>
    </w:p>
    <w:p w14:paraId="166EA011" w14:textId="77777777" w:rsidR="00470F10" w:rsidRPr="00B26CA6" w:rsidRDefault="00470F10" w:rsidP="00470F10">
      <w:pPr>
        <w:rPr>
          <w:rFonts w:asciiTheme="minorHAnsi" w:eastAsia="Calibri" w:hAnsiTheme="minorHAnsi" w:cstheme="minorHAnsi"/>
          <w:i/>
          <w:lang w:eastAsia="hr-HR"/>
        </w:rPr>
      </w:pPr>
      <w:r w:rsidRPr="00B26CA6">
        <w:rPr>
          <w:rFonts w:asciiTheme="minorHAnsi" w:eastAsia="Calibri" w:hAnsiTheme="minorHAnsi" w:cstheme="minorHAnsi"/>
          <w:b/>
          <w:bCs/>
          <w:i/>
          <w:szCs w:val="22"/>
          <w:lang w:eastAsia="hr-HR"/>
        </w:rPr>
        <w:t>Ci</w:t>
      </w:r>
      <w:r w:rsidRPr="00B26CA6">
        <w:rPr>
          <w:rFonts w:asciiTheme="minorHAnsi" w:eastAsia="Calibri" w:hAnsiTheme="minorHAnsi" w:cstheme="minorHAnsi"/>
          <w:i/>
          <w:sz w:val="22"/>
          <w:szCs w:val="22"/>
          <w:lang w:eastAsia="hr-HR"/>
        </w:rPr>
        <w:t>-</w:t>
      </w:r>
      <w:r w:rsidRPr="00B26CA6">
        <w:rPr>
          <w:rFonts w:asciiTheme="minorHAnsi" w:eastAsia="Calibri" w:hAnsiTheme="minorHAnsi" w:cstheme="minorHAnsi"/>
          <w:i/>
          <w:lang w:eastAsia="hr-HR"/>
        </w:rPr>
        <w:t xml:space="preserve"> cijena predmetne Ponude </w:t>
      </w:r>
    </w:p>
    <w:p w14:paraId="2CFF5D1B" w14:textId="77777777" w:rsidR="00470F10" w:rsidRPr="00B26CA6" w:rsidRDefault="00470F10" w:rsidP="00470F10">
      <w:pPr>
        <w:rPr>
          <w:rFonts w:asciiTheme="minorHAnsi" w:eastAsia="Calibri" w:hAnsiTheme="minorHAnsi" w:cstheme="minorHAnsi"/>
          <w:i/>
          <w:lang w:eastAsia="en-GB"/>
        </w:rPr>
      </w:pPr>
      <w:r w:rsidRPr="00B26CA6">
        <w:rPr>
          <w:rFonts w:asciiTheme="minorHAnsi" w:eastAsia="Calibri" w:hAnsiTheme="minorHAnsi" w:cstheme="minorHAnsi"/>
          <w:b/>
          <w:bCs/>
          <w:i/>
          <w:szCs w:val="22"/>
          <w:lang w:eastAsia="hr-HR"/>
        </w:rPr>
        <w:t>Cmin</w:t>
      </w:r>
      <w:r w:rsidRPr="00B26CA6">
        <w:rPr>
          <w:rFonts w:asciiTheme="minorHAnsi" w:eastAsia="Calibri" w:hAnsiTheme="minorHAnsi" w:cstheme="minorHAnsi"/>
          <w:i/>
          <w:szCs w:val="22"/>
          <w:lang w:eastAsia="hr-HR"/>
        </w:rPr>
        <w:t>-</w:t>
      </w:r>
      <w:r w:rsidRPr="00B26CA6">
        <w:rPr>
          <w:rFonts w:asciiTheme="minorHAnsi" w:eastAsia="Calibri" w:hAnsiTheme="minorHAnsi" w:cstheme="minorHAnsi"/>
          <w:i/>
          <w:sz w:val="18"/>
          <w:lang w:eastAsia="hr-HR"/>
        </w:rPr>
        <w:t xml:space="preserve"> </w:t>
      </w:r>
      <w:r w:rsidRPr="00B26CA6">
        <w:rPr>
          <w:rFonts w:asciiTheme="minorHAnsi" w:eastAsia="Calibri" w:hAnsiTheme="minorHAnsi" w:cstheme="minorHAnsi"/>
          <w:i/>
          <w:lang w:eastAsia="hr-HR"/>
        </w:rPr>
        <w:t>najniža cijena od svih ponuda</w:t>
      </w:r>
    </w:p>
    <w:p w14:paraId="5BA39FBC" w14:textId="72851B29" w:rsidR="00470F10" w:rsidRPr="00B26CA6" w:rsidRDefault="00AD7562" w:rsidP="0059539D">
      <w:pPr>
        <w:pStyle w:val="Naslov3"/>
        <w:ind w:left="851" w:hanging="567"/>
        <w:rPr>
          <w:rFonts w:asciiTheme="minorHAnsi" w:hAnsiTheme="minorHAnsi" w:cstheme="minorHAnsi"/>
          <w:lang w:val="hr-HR"/>
        </w:rPr>
      </w:pPr>
      <w:bookmarkStart w:id="189" w:name="_Toc435708904"/>
      <w:bookmarkStart w:id="190" w:name="_Toc435708968"/>
      <w:bookmarkStart w:id="191" w:name="_Toc435783514"/>
      <w:bookmarkStart w:id="192" w:name="_Toc435787303"/>
      <w:bookmarkStart w:id="193" w:name="_Toc435788139"/>
      <w:bookmarkStart w:id="194" w:name="_Toc435788217"/>
      <w:bookmarkStart w:id="195" w:name="_Toc436058160"/>
      <w:bookmarkStart w:id="196" w:name="_Toc437337941"/>
      <w:bookmarkStart w:id="197" w:name="_Toc437338100"/>
      <w:bookmarkStart w:id="198" w:name="_Toc439760509"/>
      <w:bookmarkStart w:id="199" w:name="_Toc439771447"/>
      <w:bookmarkStart w:id="200" w:name="_Toc488068494"/>
      <w:bookmarkStart w:id="201" w:name="_Toc488068573"/>
      <w:bookmarkStart w:id="202" w:name="_Toc488068652"/>
      <w:bookmarkStart w:id="203" w:name="_Toc488069055"/>
      <w:bookmarkStart w:id="204" w:name="_Toc488069429"/>
      <w:bookmarkStart w:id="205" w:name="_Toc488069536"/>
      <w:bookmarkStart w:id="206" w:name="_Toc488069793"/>
      <w:bookmarkStart w:id="207" w:name="_Toc488069986"/>
      <w:bookmarkStart w:id="208" w:name="_Toc435708913"/>
      <w:bookmarkStart w:id="209" w:name="_Toc435708977"/>
      <w:bookmarkStart w:id="210" w:name="_Toc435783523"/>
      <w:bookmarkStart w:id="211" w:name="_Toc435787312"/>
      <w:bookmarkStart w:id="212" w:name="_Toc435788148"/>
      <w:bookmarkStart w:id="213" w:name="_Toc435788226"/>
      <w:bookmarkStart w:id="214" w:name="_Toc436058169"/>
      <w:bookmarkStart w:id="215" w:name="_Toc437337950"/>
      <w:bookmarkStart w:id="216" w:name="_Toc437338109"/>
      <w:bookmarkStart w:id="217" w:name="_Toc439760518"/>
      <w:bookmarkStart w:id="218" w:name="_Toc439771456"/>
      <w:bookmarkStart w:id="219" w:name="_Toc488068503"/>
      <w:bookmarkStart w:id="220" w:name="_Toc488068582"/>
      <w:bookmarkStart w:id="221" w:name="_Toc488068661"/>
      <w:bookmarkStart w:id="222" w:name="_Toc488069064"/>
      <w:bookmarkStart w:id="223" w:name="_Toc488069438"/>
      <w:bookmarkStart w:id="224" w:name="_Toc488069545"/>
      <w:bookmarkStart w:id="225" w:name="_Toc488069802"/>
      <w:bookmarkStart w:id="226" w:name="_Toc488069995"/>
      <w:bookmarkStart w:id="227" w:name="_Ref513457565"/>
      <w:bookmarkStart w:id="228" w:name="_Toc435198545"/>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Pr>
          <w:rFonts w:asciiTheme="minorHAnsi" w:hAnsiTheme="minorHAnsi" w:cstheme="minorHAnsi"/>
          <w:lang w:val="hr-HR"/>
        </w:rPr>
        <w:t>Specifično i</w:t>
      </w:r>
      <w:r w:rsidR="00CE1ABA" w:rsidRPr="00B26CA6">
        <w:rPr>
          <w:rFonts w:asciiTheme="minorHAnsi" w:hAnsiTheme="minorHAnsi" w:cstheme="minorHAnsi"/>
          <w:lang w:val="hr-HR"/>
        </w:rPr>
        <w:t xml:space="preserve">skustvo </w:t>
      </w:r>
      <w:bookmarkEnd w:id="227"/>
      <w:r w:rsidR="009E6195">
        <w:rPr>
          <w:rFonts w:asciiTheme="minorHAnsi" w:hAnsiTheme="minorHAnsi" w:cstheme="minorHAnsi"/>
          <w:lang w:val="hr-HR"/>
        </w:rPr>
        <w:t>stručnjaka</w:t>
      </w:r>
    </w:p>
    <w:p w14:paraId="6ED04450" w14:textId="19F1EE6B" w:rsidR="00CE1ABA" w:rsidRPr="00B26CA6" w:rsidRDefault="00CE1ABA" w:rsidP="00CE1ABA">
      <w:pPr>
        <w:rPr>
          <w:rFonts w:ascii="Calibri" w:hAnsi="Calibri" w:cs="Calibri"/>
        </w:rPr>
      </w:pPr>
      <w:r w:rsidRPr="00B26CA6">
        <w:rPr>
          <w:rFonts w:ascii="Calibri" w:hAnsi="Calibri" w:cs="Calibri"/>
        </w:rPr>
        <w:t xml:space="preserve">Naručitelj kao drugi kriterij određuje specifično iskustvo </w:t>
      </w:r>
      <w:r w:rsidR="003141FB">
        <w:rPr>
          <w:rFonts w:ascii="Calibri" w:hAnsi="Calibri" w:cs="Calibri"/>
        </w:rPr>
        <w:t>Stručnjaka 1, Stručnjaka 2 i Stručnjaka 3</w:t>
      </w:r>
      <w:r w:rsidRPr="00B26CA6">
        <w:rPr>
          <w:rFonts w:ascii="Calibri" w:hAnsi="Calibri" w:cs="Calibri"/>
        </w:rPr>
        <w:t xml:space="preserve"> koji će biti uključen</w:t>
      </w:r>
      <w:r w:rsidR="003141FB">
        <w:rPr>
          <w:rFonts w:ascii="Calibri" w:hAnsi="Calibri" w:cs="Calibri"/>
        </w:rPr>
        <w:t>i</w:t>
      </w:r>
      <w:r w:rsidRPr="00B26CA6">
        <w:rPr>
          <w:rFonts w:ascii="Calibri" w:hAnsi="Calibri" w:cs="Calibri"/>
        </w:rPr>
        <w:t xml:space="preserve"> u provedbu Ugovora. U svrhu dokazivanja iskustva stručnjaka prema postavljenim kriterijima za odabir najpovoljnije ponude, Ponuditelj</w:t>
      </w:r>
      <w:r w:rsidR="00995330">
        <w:rPr>
          <w:rFonts w:ascii="Calibri" w:hAnsi="Calibri" w:cs="Calibri"/>
        </w:rPr>
        <w:t xml:space="preserve"> u ponudi </w:t>
      </w:r>
      <w:r w:rsidRPr="00B26CA6">
        <w:rPr>
          <w:rFonts w:ascii="Calibri" w:hAnsi="Calibri" w:cs="Calibri"/>
        </w:rPr>
        <w:t>prilaže životopis</w:t>
      </w:r>
      <w:r w:rsidR="003141FB">
        <w:rPr>
          <w:rFonts w:ascii="Calibri" w:hAnsi="Calibri" w:cs="Calibri"/>
        </w:rPr>
        <w:t>e</w:t>
      </w:r>
      <w:r w:rsidRPr="00B26CA6">
        <w:rPr>
          <w:rFonts w:ascii="Calibri" w:hAnsi="Calibri" w:cs="Calibri"/>
        </w:rPr>
        <w:t xml:space="preserve"> </w:t>
      </w:r>
      <w:r w:rsidRPr="00546E8A">
        <w:rPr>
          <w:rFonts w:ascii="Calibri" w:hAnsi="Calibri" w:cs="Calibri"/>
        </w:rPr>
        <w:t>stručnjaka</w:t>
      </w:r>
      <w:r w:rsidR="00AD7562" w:rsidRPr="00546E8A">
        <w:rPr>
          <w:rFonts w:ascii="Calibri" w:hAnsi="Calibri" w:cs="Calibri"/>
        </w:rPr>
        <w:t xml:space="preserve"> </w:t>
      </w:r>
      <w:r w:rsidR="00A36EB4" w:rsidRPr="00546E8A">
        <w:rPr>
          <w:rFonts w:ascii="Calibri" w:hAnsi="Calibri" w:cs="Calibri"/>
        </w:rPr>
        <w:t xml:space="preserve">koje sadrže informacije </w:t>
      </w:r>
      <w:r w:rsidR="00AD7562" w:rsidRPr="00546E8A">
        <w:rPr>
          <w:rFonts w:ascii="Calibri" w:hAnsi="Calibri" w:cs="Calibri"/>
        </w:rPr>
        <w:t>o specifičnom stručnom iskustvu</w:t>
      </w:r>
      <w:r w:rsidRPr="00546E8A">
        <w:rPr>
          <w:rFonts w:ascii="Calibri" w:hAnsi="Calibri" w:cs="Calibri"/>
        </w:rPr>
        <w:t xml:space="preserve"> iz</w:t>
      </w:r>
      <w:r w:rsidRPr="00B26CA6">
        <w:rPr>
          <w:rFonts w:ascii="Calibri" w:hAnsi="Calibri" w:cs="Calibri"/>
        </w:rPr>
        <w:t xml:space="preserve"> </w:t>
      </w:r>
      <w:r w:rsidR="003141FB" w:rsidRPr="00B26CA6">
        <w:rPr>
          <w:rFonts w:ascii="Calibri" w:hAnsi="Calibri" w:cs="Calibri"/>
        </w:rPr>
        <w:t>ko</w:t>
      </w:r>
      <w:r w:rsidR="003141FB">
        <w:rPr>
          <w:rFonts w:ascii="Calibri" w:hAnsi="Calibri" w:cs="Calibri"/>
        </w:rPr>
        <w:t>jih</w:t>
      </w:r>
      <w:r w:rsidR="003141FB" w:rsidRPr="00B26CA6">
        <w:rPr>
          <w:rFonts w:ascii="Calibri" w:hAnsi="Calibri" w:cs="Calibri"/>
        </w:rPr>
        <w:t xml:space="preserve"> </w:t>
      </w:r>
      <w:r w:rsidRPr="00B26CA6">
        <w:rPr>
          <w:rFonts w:ascii="Calibri" w:hAnsi="Calibri" w:cs="Calibri"/>
        </w:rPr>
        <w:t>moraju biti vidljivi kriteriji koji se boduju.</w:t>
      </w:r>
    </w:p>
    <w:p w14:paraId="46D9AE45" w14:textId="1D2405BF" w:rsidR="00CE1ABA" w:rsidRPr="00B26CA6" w:rsidRDefault="00CE1ABA" w:rsidP="00CE1ABA">
      <w:pPr>
        <w:autoSpaceDE w:val="0"/>
        <w:autoSpaceDN w:val="0"/>
        <w:adjustRightInd w:val="0"/>
        <w:spacing w:line="240" w:lineRule="auto"/>
        <w:rPr>
          <w:rFonts w:asciiTheme="minorHAnsi" w:eastAsia="Times New Roman" w:hAnsiTheme="minorHAnsi" w:cstheme="minorHAnsi"/>
          <w:color w:val="000000"/>
          <w:szCs w:val="20"/>
          <w:lang w:eastAsia="hr-HR"/>
        </w:rPr>
      </w:pPr>
      <w:r w:rsidRPr="00B26CA6">
        <w:rPr>
          <w:rFonts w:asciiTheme="minorHAnsi" w:eastAsia="Times New Roman" w:hAnsiTheme="minorHAnsi" w:cstheme="minorHAnsi"/>
          <w:color w:val="000000"/>
          <w:szCs w:val="20"/>
          <w:lang w:eastAsia="hr-HR"/>
        </w:rPr>
        <w:t xml:space="preserve">Prema ovom kriteriju Ponuditelj može ostvariti najviše </w:t>
      </w:r>
      <w:r w:rsidR="003141FB">
        <w:rPr>
          <w:rFonts w:asciiTheme="minorHAnsi" w:eastAsia="Times New Roman" w:hAnsiTheme="minorHAnsi" w:cstheme="minorHAnsi"/>
          <w:b/>
          <w:bCs/>
          <w:color w:val="000000"/>
          <w:szCs w:val="20"/>
          <w:lang w:eastAsia="hr-HR"/>
        </w:rPr>
        <w:t>3</w:t>
      </w:r>
      <w:r w:rsidR="003141FB" w:rsidRPr="00B26CA6">
        <w:rPr>
          <w:rFonts w:asciiTheme="minorHAnsi" w:eastAsia="Times New Roman" w:hAnsiTheme="minorHAnsi" w:cstheme="minorHAnsi"/>
          <w:b/>
          <w:bCs/>
          <w:color w:val="000000"/>
          <w:szCs w:val="20"/>
          <w:lang w:eastAsia="hr-HR"/>
        </w:rPr>
        <w:t xml:space="preserve">0 </w:t>
      </w:r>
      <w:r w:rsidRPr="00B26CA6">
        <w:rPr>
          <w:rFonts w:asciiTheme="minorHAnsi" w:eastAsia="Times New Roman" w:hAnsiTheme="minorHAnsi" w:cstheme="minorHAnsi"/>
          <w:b/>
          <w:bCs/>
          <w:color w:val="000000"/>
          <w:szCs w:val="20"/>
          <w:lang w:eastAsia="hr-HR"/>
        </w:rPr>
        <w:t>bodova</w:t>
      </w:r>
      <w:r w:rsidRPr="00B26CA6">
        <w:rPr>
          <w:rFonts w:asciiTheme="minorHAnsi" w:eastAsia="Times New Roman" w:hAnsiTheme="minorHAnsi" w:cstheme="minorHAnsi"/>
          <w:color w:val="000000"/>
          <w:szCs w:val="20"/>
          <w:lang w:eastAsia="hr-HR"/>
        </w:rPr>
        <w:t xml:space="preserve">. </w:t>
      </w:r>
    </w:p>
    <w:tbl>
      <w:tblPr>
        <w:tblStyle w:val="Reetkatablice20"/>
        <w:tblW w:w="5000" w:type="pct"/>
        <w:tblLook w:val="04A0" w:firstRow="1" w:lastRow="0" w:firstColumn="1" w:lastColumn="0" w:noHBand="0" w:noVBand="1"/>
      </w:tblPr>
      <w:tblGrid>
        <w:gridCol w:w="729"/>
        <w:gridCol w:w="4129"/>
        <w:gridCol w:w="1372"/>
        <w:gridCol w:w="1417"/>
        <w:gridCol w:w="1415"/>
      </w:tblGrid>
      <w:tr w:rsidR="008E6DF7" w:rsidRPr="00B26CA6" w14:paraId="0C00E516" w14:textId="018C6A75" w:rsidTr="0071326F">
        <w:tc>
          <w:tcPr>
            <w:tcW w:w="402" w:type="pct"/>
            <w:shd w:val="clear" w:color="auto" w:fill="D9D9D9" w:themeFill="background1" w:themeFillShade="D9"/>
            <w:hideMark/>
          </w:tcPr>
          <w:p w14:paraId="237D4E37" w14:textId="77777777" w:rsidR="008E6DF7" w:rsidRPr="00B26CA6"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r w:rsidRPr="00B26CA6">
              <w:rPr>
                <w:rFonts w:asciiTheme="minorHAnsi" w:eastAsia="Times New Roman" w:hAnsiTheme="minorHAnsi" w:cstheme="minorHAnsi"/>
                <w:szCs w:val="20"/>
              </w:rPr>
              <w:t>R. br.</w:t>
            </w:r>
          </w:p>
        </w:tc>
        <w:tc>
          <w:tcPr>
            <w:tcW w:w="2278" w:type="pct"/>
            <w:shd w:val="clear" w:color="auto" w:fill="D9D9D9" w:themeFill="background1" w:themeFillShade="D9"/>
            <w:hideMark/>
          </w:tcPr>
          <w:p w14:paraId="192E4AAE" w14:textId="0FEC07F4" w:rsidR="008E6DF7" w:rsidRPr="00B26CA6"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r w:rsidRPr="00B26CA6">
              <w:rPr>
                <w:rFonts w:asciiTheme="minorHAnsi" w:eastAsia="Times New Roman" w:hAnsiTheme="minorHAnsi" w:cstheme="minorHAnsi"/>
                <w:szCs w:val="20"/>
              </w:rPr>
              <w:t>Specifično iskustvo</w:t>
            </w:r>
          </w:p>
        </w:tc>
        <w:tc>
          <w:tcPr>
            <w:tcW w:w="757" w:type="pct"/>
            <w:shd w:val="clear" w:color="auto" w:fill="D9D9D9" w:themeFill="background1" w:themeFillShade="D9"/>
            <w:hideMark/>
          </w:tcPr>
          <w:p w14:paraId="1FF3BF9E" w14:textId="77777777" w:rsidR="008E6DF7" w:rsidRPr="00B26CA6"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r w:rsidRPr="00B26CA6">
              <w:rPr>
                <w:rFonts w:asciiTheme="minorHAnsi" w:eastAsia="Times New Roman" w:hAnsiTheme="minorHAnsi" w:cstheme="minorHAnsi"/>
                <w:szCs w:val="20"/>
              </w:rPr>
              <w:t>Broj projekata</w:t>
            </w:r>
          </w:p>
        </w:tc>
        <w:tc>
          <w:tcPr>
            <w:tcW w:w="782" w:type="pct"/>
            <w:shd w:val="clear" w:color="auto" w:fill="D9D9D9" w:themeFill="background1" w:themeFillShade="D9"/>
            <w:hideMark/>
          </w:tcPr>
          <w:p w14:paraId="650AD209" w14:textId="77777777" w:rsidR="008E6DF7" w:rsidRPr="00B26CA6"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r w:rsidRPr="00B26CA6">
              <w:rPr>
                <w:rFonts w:asciiTheme="minorHAnsi" w:eastAsia="Times New Roman" w:hAnsiTheme="minorHAnsi" w:cstheme="minorHAnsi"/>
                <w:szCs w:val="20"/>
              </w:rPr>
              <w:t>Bodovi</w:t>
            </w:r>
          </w:p>
          <w:p w14:paraId="6B28819A" w14:textId="77777777" w:rsidR="008E6DF7" w:rsidRPr="00B26CA6"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r w:rsidRPr="00B26CA6">
              <w:rPr>
                <w:rFonts w:asciiTheme="minorHAnsi" w:eastAsia="Times New Roman" w:hAnsiTheme="minorHAnsi" w:cstheme="minorHAnsi"/>
                <w:szCs w:val="20"/>
              </w:rPr>
              <w:t>(BS)</w:t>
            </w:r>
          </w:p>
        </w:tc>
        <w:tc>
          <w:tcPr>
            <w:tcW w:w="781" w:type="pct"/>
            <w:shd w:val="clear" w:color="auto" w:fill="D9D9D9" w:themeFill="background1" w:themeFillShade="D9"/>
          </w:tcPr>
          <w:p w14:paraId="02DCBD1A" w14:textId="76328C6C" w:rsidR="008E6DF7" w:rsidRPr="00B26CA6"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Maksimalan broj bodova</w:t>
            </w:r>
          </w:p>
        </w:tc>
      </w:tr>
      <w:tr w:rsidR="008E6DF7" w:rsidRPr="00B26CA6" w14:paraId="43FA8124" w14:textId="77777777" w:rsidTr="0071326F">
        <w:trPr>
          <w:trHeight w:val="546"/>
        </w:trPr>
        <w:tc>
          <w:tcPr>
            <w:tcW w:w="5000" w:type="pct"/>
            <w:gridSpan w:val="5"/>
            <w:shd w:val="clear" w:color="auto" w:fill="D9D9D9" w:themeFill="background1" w:themeFillShade="D9"/>
          </w:tcPr>
          <w:p w14:paraId="0EDCB438" w14:textId="0A0337DA" w:rsidR="008E6DF7" w:rsidRDefault="006B5378" w:rsidP="0071326F">
            <w:pPr>
              <w:autoSpaceDE w:val="0"/>
              <w:autoSpaceDN w:val="0"/>
              <w:adjustRightInd w:val="0"/>
              <w:spacing w:after="0" w:line="240" w:lineRule="auto"/>
              <w:jc w:val="left"/>
              <w:rPr>
                <w:rFonts w:asciiTheme="minorHAnsi" w:eastAsia="Times New Roman" w:hAnsiTheme="minorHAnsi" w:cstheme="minorHAnsi"/>
                <w:szCs w:val="20"/>
              </w:rPr>
            </w:pPr>
            <w:r>
              <w:rPr>
                <w:rFonts w:asciiTheme="minorHAnsi" w:eastAsia="Times New Roman" w:hAnsiTheme="minorHAnsi" w:cstheme="minorHAnsi"/>
                <w:szCs w:val="20"/>
              </w:rPr>
              <w:t>Voditelj tima/</w:t>
            </w:r>
            <w:r w:rsidR="008E6DF7">
              <w:rPr>
                <w:rFonts w:asciiTheme="minorHAnsi" w:eastAsia="Times New Roman" w:hAnsiTheme="minorHAnsi" w:cstheme="minorHAnsi"/>
                <w:szCs w:val="20"/>
              </w:rPr>
              <w:t>Predstavnik izvođača</w:t>
            </w:r>
            <w:r>
              <w:rPr>
                <w:rFonts w:asciiTheme="minorHAnsi" w:eastAsia="Times New Roman" w:hAnsiTheme="minorHAnsi" w:cstheme="minorHAnsi"/>
                <w:szCs w:val="20"/>
              </w:rPr>
              <w:t xml:space="preserve"> u kontekstu Ugovora</w:t>
            </w:r>
            <w:r w:rsidR="008E6DF7">
              <w:rPr>
                <w:rFonts w:asciiTheme="minorHAnsi" w:eastAsia="Times New Roman" w:hAnsiTheme="minorHAnsi" w:cstheme="minorHAnsi"/>
                <w:szCs w:val="20"/>
              </w:rPr>
              <w:t xml:space="preserve"> </w:t>
            </w:r>
            <w:r w:rsidR="008E6DF7" w:rsidRPr="00B26CA6">
              <w:rPr>
                <w:rFonts w:asciiTheme="minorHAnsi" w:eastAsia="Times New Roman" w:hAnsiTheme="minorHAnsi" w:cstheme="minorHAnsi"/>
                <w:szCs w:val="20"/>
              </w:rPr>
              <w:t xml:space="preserve">(Stručnjak </w:t>
            </w:r>
            <w:r w:rsidR="008E6DF7">
              <w:rPr>
                <w:rFonts w:asciiTheme="minorHAnsi" w:eastAsia="Times New Roman" w:hAnsiTheme="minorHAnsi" w:cstheme="minorHAnsi"/>
                <w:szCs w:val="20"/>
              </w:rPr>
              <w:t>1</w:t>
            </w:r>
            <w:r w:rsidR="008E6DF7" w:rsidRPr="00B26CA6">
              <w:rPr>
                <w:rFonts w:asciiTheme="minorHAnsi" w:eastAsia="Times New Roman" w:hAnsiTheme="minorHAnsi" w:cstheme="minorHAnsi"/>
                <w:szCs w:val="20"/>
              </w:rPr>
              <w:t>)</w:t>
            </w:r>
            <w:r w:rsidR="00E972F2">
              <w:rPr>
                <w:rFonts w:asciiTheme="minorHAnsi" w:eastAsia="Times New Roman" w:hAnsiTheme="minorHAnsi" w:cstheme="minorHAnsi"/>
                <w:szCs w:val="20"/>
              </w:rPr>
              <w:t>*</w:t>
            </w:r>
          </w:p>
        </w:tc>
      </w:tr>
      <w:tr w:rsidR="008E6DF7" w:rsidRPr="00B26CA6" w14:paraId="3E18B7FC" w14:textId="694F5160" w:rsidTr="0071326F">
        <w:trPr>
          <w:trHeight w:val="851"/>
        </w:trPr>
        <w:tc>
          <w:tcPr>
            <w:tcW w:w="402" w:type="pct"/>
            <w:vMerge w:val="restart"/>
            <w:hideMark/>
          </w:tcPr>
          <w:p w14:paraId="19614573" w14:textId="735F64E2" w:rsidR="008E6DF7" w:rsidRPr="00B26CA6"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S</w:t>
            </w:r>
            <w:r w:rsidRPr="00B26CA6">
              <w:rPr>
                <w:rFonts w:asciiTheme="minorHAnsi" w:eastAsia="Times New Roman" w:hAnsiTheme="minorHAnsi" w:cstheme="minorHAnsi"/>
                <w:szCs w:val="20"/>
              </w:rPr>
              <w:t>1</w:t>
            </w:r>
          </w:p>
        </w:tc>
        <w:tc>
          <w:tcPr>
            <w:tcW w:w="2278" w:type="pct"/>
            <w:vMerge w:val="restart"/>
            <w:hideMark/>
          </w:tcPr>
          <w:p w14:paraId="43B2190E" w14:textId="7F58BDFF" w:rsidR="008E6DF7" w:rsidRPr="00B26CA6" w:rsidRDefault="008E6DF7" w:rsidP="0071326F">
            <w:pPr>
              <w:suppressAutoHyphens/>
              <w:rPr>
                <w:rFonts w:asciiTheme="minorHAnsi" w:hAnsiTheme="minorHAnsi" w:cstheme="minorHAnsi"/>
              </w:rPr>
            </w:pPr>
            <w:r w:rsidRPr="00B26CA6">
              <w:rPr>
                <w:rFonts w:asciiTheme="minorHAnsi" w:hAnsiTheme="minorHAnsi" w:cstheme="minorHAnsi"/>
              </w:rPr>
              <w:t xml:space="preserve">Broj projekata na kojima je navedeni stručnjak sudjelovao u funkciji </w:t>
            </w:r>
            <w:r>
              <w:rPr>
                <w:rFonts w:asciiTheme="minorHAnsi" w:hAnsiTheme="minorHAnsi" w:cstheme="minorHAnsi"/>
              </w:rPr>
              <w:t>predstavnika izvođača</w:t>
            </w:r>
            <w:r w:rsidRPr="00B26CA6">
              <w:rPr>
                <w:rFonts w:asciiTheme="minorHAnsi" w:hAnsiTheme="minorHAnsi" w:cstheme="minorHAnsi"/>
              </w:rPr>
              <w:t xml:space="preserve"> na radovima izgradnje infrastrukturnih objekata</w:t>
            </w:r>
            <w:r>
              <w:rPr>
                <w:rFonts w:asciiTheme="minorHAnsi" w:hAnsiTheme="minorHAnsi" w:cstheme="minorHAnsi"/>
              </w:rPr>
              <w:t xml:space="preserve"> ugovorenih prema </w:t>
            </w:r>
            <w:r w:rsidR="00D35ED2">
              <w:rPr>
                <w:rFonts w:asciiTheme="minorHAnsi" w:hAnsiTheme="minorHAnsi" w:cstheme="minorHAnsi"/>
              </w:rPr>
              <w:t xml:space="preserve">FIDIC </w:t>
            </w:r>
            <w:r>
              <w:rPr>
                <w:rFonts w:asciiTheme="minorHAnsi" w:hAnsiTheme="minorHAnsi" w:cstheme="minorHAnsi"/>
              </w:rPr>
              <w:t xml:space="preserve">Uvjetima ugovora </w:t>
            </w:r>
          </w:p>
        </w:tc>
        <w:tc>
          <w:tcPr>
            <w:tcW w:w="757" w:type="pct"/>
            <w:hideMark/>
          </w:tcPr>
          <w:p w14:paraId="2278047B" w14:textId="77777777" w:rsidR="008E6DF7" w:rsidRPr="00B26CA6"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r w:rsidRPr="00B26CA6">
              <w:rPr>
                <w:rFonts w:asciiTheme="minorHAnsi" w:eastAsia="Times New Roman" w:hAnsiTheme="minorHAnsi" w:cstheme="minorHAnsi"/>
                <w:szCs w:val="20"/>
              </w:rPr>
              <w:t>1</w:t>
            </w:r>
          </w:p>
        </w:tc>
        <w:tc>
          <w:tcPr>
            <w:tcW w:w="782" w:type="pct"/>
            <w:hideMark/>
          </w:tcPr>
          <w:p w14:paraId="7150A6B7" w14:textId="77777777" w:rsidR="008E6DF7" w:rsidRPr="00B26CA6"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2</w:t>
            </w:r>
          </w:p>
        </w:tc>
        <w:tc>
          <w:tcPr>
            <w:tcW w:w="781" w:type="pct"/>
            <w:vMerge w:val="restart"/>
            <w:vAlign w:val="center"/>
          </w:tcPr>
          <w:p w14:paraId="22F1B53C" w14:textId="2A48D4B4" w:rsidR="008E6DF7" w:rsidRDefault="008E6DF7" w:rsidP="008E6DF7">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10</w:t>
            </w:r>
          </w:p>
        </w:tc>
      </w:tr>
      <w:tr w:rsidR="008E6DF7" w:rsidRPr="00B26CA6" w14:paraId="2D8ABBC1" w14:textId="2DC28049" w:rsidTr="00180BF1">
        <w:trPr>
          <w:trHeight w:val="851"/>
        </w:trPr>
        <w:tc>
          <w:tcPr>
            <w:tcW w:w="402" w:type="pct"/>
            <w:vMerge/>
          </w:tcPr>
          <w:p w14:paraId="555721FA" w14:textId="77777777" w:rsidR="008E6DF7" w:rsidRPr="00B26CA6"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p>
        </w:tc>
        <w:tc>
          <w:tcPr>
            <w:tcW w:w="2278" w:type="pct"/>
            <w:vMerge/>
          </w:tcPr>
          <w:p w14:paraId="0ABF4F16" w14:textId="77777777" w:rsidR="008E6DF7" w:rsidRPr="00B26CA6" w:rsidRDefault="008E6DF7" w:rsidP="009E6195">
            <w:pPr>
              <w:suppressAutoHyphens/>
              <w:jc w:val="center"/>
              <w:rPr>
                <w:rFonts w:asciiTheme="minorHAnsi" w:hAnsiTheme="minorHAnsi" w:cstheme="minorHAnsi"/>
              </w:rPr>
            </w:pPr>
          </w:p>
        </w:tc>
        <w:tc>
          <w:tcPr>
            <w:tcW w:w="757" w:type="pct"/>
          </w:tcPr>
          <w:p w14:paraId="6849BB9B" w14:textId="77777777" w:rsidR="008E6DF7" w:rsidRPr="00B26CA6"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2</w:t>
            </w:r>
          </w:p>
        </w:tc>
        <w:tc>
          <w:tcPr>
            <w:tcW w:w="782" w:type="pct"/>
          </w:tcPr>
          <w:p w14:paraId="6FAF277C" w14:textId="77777777" w:rsidR="008E6DF7" w:rsidRPr="00B26CA6"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4</w:t>
            </w:r>
          </w:p>
        </w:tc>
        <w:tc>
          <w:tcPr>
            <w:tcW w:w="781" w:type="pct"/>
            <w:vMerge/>
          </w:tcPr>
          <w:p w14:paraId="19C040EC" w14:textId="77777777" w:rsidR="008E6DF7"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p>
        </w:tc>
      </w:tr>
      <w:tr w:rsidR="008E6DF7" w:rsidRPr="00B26CA6" w14:paraId="6628193C" w14:textId="7F874D63" w:rsidTr="00180BF1">
        <w:trPr>
          <w:trHeight w:val="851"/>
        </w:trPr>
        <w:tc>
          <w:tcPr>
            <w:tcW w:w="402" w:type="pct"/>
            <w:vMerge/>
          </w:tcPr>
          <w:p w14:paraId="3E51B0C2" w14:textId="77777777" w:rsidR="008E6DF7" w:rsidRPr="00B26CA6"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p>
        </w:tc>
        <w:tc>
          <w:tcPr>
            <w:tcW w:w="2278" w:type="pct"/>
            <w:vMerge/>
          </w:tcPr>
          <w:p w14:paraId="5EF6CD8E" w14:textId="77777777" w:rsidR="008E6DF7" w:rsidRPr="00B26CA6" w:rsidRDefault="008E6DF7" w:rsidP="009E6195">
            <w:pPr>
              <w:suppressAutoHyphens/>
              <w:jc w:val="center"/>
              <w:rPr>
                <w:rFonts w:asciiTheme="minorHAnsi" w:hAnsiTheme="minorHAnsi" w:cstheme="minorHAnsi"/>
              </w:rPr>
            </w:pPr>
          </w:p>
        </w:tc>
        <w:tc>
          <w:tcPr>
            <w:tcW w:w="757" w:type="pct"/>
          </w:tcPr>
          <w:p w14:paraId="3D389A93" w14:textId="77777777" w:rsidR="008E6DF7" w:rsidRPr="00B26CA6"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3</w:t>
            </w:r>
          </w:p>
        </w:tc>
        <w:tc>
          <w:tcPr>
            <w:tcW w:w="782" w:type="pct"/>
          </w:tcPr>
          <w:p w14:paraId="3F8ED903" w14:textId="77777777" w:rsidR="008E6DF7" w:rsidRPr="00B26CA6"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6</w:t>
            </w:r>
          </w:p>
        </w:tc>
        <w:tc>
          <w:tcPr>
            <w:tcW w:w="781" w:type="pct"/>
            <w:vMerge/>
          </w:tcPr>
          <w:p w14:paraId="04B0BCE3" w14:textId="77777777" w:rsidR="008E6DF7"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p>
        </w:tc>
      </w:tr>
      <w:tr w:rsidR="008E6DF7" w:rsidRPr="00B26CA6" w14:paraId="18DBD532" w14:textId="0B4B15ED" w:rsidTr="00180BF1">
        <w:trPr>
          <w:trHeight w:val="851"/>
        </w:trPr>
        <w:tc>
          <w:tcPr>
            <w:tcW w:w="402" w:type="pct"/>
            <w:vMerge/>
          </w:tcPr>
          <w:p w14:paraId="2B5D0823" w14:textId="77777777" w:rsidR="008E6DF7" w:rsidRPr="00B26CA6"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p>
        </w:tc>
        <w:tc>
          <w:tcPr>
            <w:tcW w:w="2278" w:type="pct"/>
            <w:vMerge/>
          </w:tcPr>
          <w:p w14:paraId="2B0DEB6D" w14:textId="77777777" w:rsidR="008E6DF7" w:rsidRPr="00B26CA6" w:rsidRDefault="008E6DF7" w:rsidP="009E6195">
            <w:pPr>
              <w:suppressAutoHyphens/>
              <w:jc w:val="center"/>
              <w:rPr>
                <w:rFonts w:asciiTheme="minorHAnsi" w:hAnsiTheme="minorHAnsi" w:cstheme="minorHAnsi"/>
              </w:rPr>
            </w:pPr>
          </w:p>
        </w:tc>
        <w:tc>
          <w:tcPr>
            <w:tcW w:w="757" w:type="pct"/>
          </w:tcPr>
          <w:p w14:paraId="500D7DBA" w14:textId="430145D8" w:rsidR="008E6DF7" w:rsidRPr="00B26CA6"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4</w:t>
            </w:r>
          </w:p>
        </w:tc>
        <w:tc>
          <w:tcPr>
            <w:tcW w:w="782" w:type="pct"/>
          </w:tcPr>
          <w:p w14:paraId="309D2D33" w14:textId="77777777" w:rsidR="008E6DF7" w:rsidRPr="00B26CA6"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8</w:t>
            </w:r>
          </w:p>
        </w:tc>
        <w:tc>
          <w:tcPr>
            <w:tcW w:w="781" w:type="pct"/>
            <w:vMerge/>
          </w:tcPr>
          <w:p w14:paraId="5A94E72F" w14:textId="77777777" w:rsidR="008E6DF7"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p>
        </w:tc>
      </w:tr>
      <w:tr w:rsidR="008E6DF7" w:rsidRPr="00B26CA6" w14:paraId="5F59CABD" w14:textId="1D75D7DC" w:rsidTr="00180BF1">
        <w:trPr>
          <w:trHeight w:val="851"/>
        </w:trPr>
        <w:tc>
          <w:tcPr>
            <w:tcW w:w="402" w:type="pct"/>
            <w:vMerge/>
          </w:tcPr>
          <w:p w14:paraId="448EA692" w14:textId="77777777" w:rsidR="008E6DF7" w:rsidRPr="00B26CA6"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p>
        </w:tc>
        <w:tc>
          <w:tcPr>
            <w:tcW w:w="2278" w:type="pct"/>
            <w:vMerge/>
          </w:tcPr>
          <w:p w14:paraId="2F990CDA" w14:textId="77777777" w:rsidR="008E6DF7" w:rsidRPr="00B26CA6" w:rsidRDefault="008E6DF7" w:rsidP="009E6195">
            <w:pPr>
              <w:suppressAutoHyphens/>
              <w:jc w:val="center"/>
              <w:rPr>
                <w:rFonts w:asciiTheme="minorHAnsi" w:hAnsiTheme="minorHAnsi" w:cstheme="minorHAnsi"/>
              </w:rPr>
            </w:pPr>
          </w:p>
        </w:tc>
        <w:tc>
          <w:tcPr>
            <w:tcW w:w="757" w:type="pct"/>
          </w:tcPr>
          <w:p w14:paraId="1D8ECA8F" w14:textId="493B6E0D" w:rsidR="008E6DF7" w:rsidRPr="00B26CA6"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r w:rsidRPr="00B26CA6">
              <w:rPr>
                <w:rFonts w:asciiTheme="minorHAnsi" w:eastAsia="Times New Roman" w:hAnsiTheme="minorHAnsi" w:cstheme="minorHAnsi"/>
                <w:szCs w:val="20"/>
              </w:rPr>
              <w:t xml:space="preserve">5 </w:t>
            </w:r>
          </w:p>
        </w:tc>
        <w:tc>
          <w:tcPr>
            <w:tcW w:w="782" w:type="pct"/>
          </w:tcPr>
          <w:p w14:paraId="09FD8EBE" w14:textId="77777777" w:rsidR="008E6DF7" w:rsidRPr="00B26CA6"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r w:rsidRPr="00B26CA6">
              <w:rPr>
                <w:rFonts w:asciiTheme="minorHAnsi" w:eastAsia="Times New Roman" w:hAnsiTheme="minorHAnsi" w:cstheme="minorHAnsi"/>
                <w:szCs w:val="20"/>
              </w:rPr>
              <w:t>10</w:t>
            </w:r>
          </w:p>
        </w:tc>
        <w:tc>
          <w:tcPr>
            <w:tcW w:w="781" w:type="pct"/>
            <w:vMerge/>
          </w:tcPr>
          <w:p w14:paraId="4CE6C7F8" w14:textId="77777777" w:rsidR="008E6DF7" w:rsidRPr="00B26CA6" w:rsidRDefault="008E6DF7" w:rsidP="009E6195">
            <w:pPr>
              <w:autoSpaceDE w:val="0"/>
              <w:autoSpaceDN w:val="0"/>
              <w:adjustRightInd w:val="0"/>
              <w:spacing w:after="0" w:line="240" w:lineRule="auto"/>
              <w:jc w:val="center"/>
              <w:rPr>
                <w:rFonts w:asciiTheme="minorHAnsi" w:eastAsia="Times New Roman" w:hAnsiTheme="minorHAnsi" w:cstheme="minorHAnsi"/>
                <w:szCs w:val="20"/>
              </w:rPr>
            </w:pPr>
          </w:p>
        </w:tc>
      </w:tr>
      <w:tr w:rsidR="008E6DF7" w:rsidRPr="00B26CA6" w14:paraId="3A111ECA" w14:textId="4C926603" w:rsidTr="008E6DF7">
        <w:tblPrEx>
          <w:jc w:val="center"/>
        </w:tblPrEx>
        <w:trPr>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6050AA" w14:textId="12FD480D" w:rsidR="008E6DF7" w:rsidRPr="00B26CA6" w:rsidRDefault="008E6DF7" w:rsidP="0071326F">
            <w:pPr>
              <w:autoSpaceDE w:val="0"/>
              <w:autoSpaceDN w:val="0"/>
              <w:adjustRightInd w:val="0"/>
              <w:spacing w:line="240" w:lineRule="auto"/>
              <w:jc w:val="left"/>
              <w:rPr>
                <w:rFonts w:asciiTheme="minorHAnsi" w:eastAsia="Times New Roman" w:hAnsiTheme="minorHAnsi" w:cstheme="minorHAnsi"/>
                <w:szCs w:val="20"/>
              </w:rPr>
            </w:pPr>
            <w:bookmarkStart w:id="229" w:name="_Hlk528143670"/>
            <w:r>
              <w:rPr>
                <w:rFonts w:asciiTheme="minorHAnsi" w:eastAsia="SimSun" w:hAnsiTheme="minorHAnsi" w:cstheme="minorHAnsi"/>
                <w:szCs w:val="20"/>
              </w:rPr>
              <w:t>S</w:t>
            </w:r>
            <w:r w:rsidRPr="0071326F">
              <w:rPr>
                <w:rFonts w:asciiTheme="minorHAnsi" w:eastAsia="SimSun" w:hAnsiTheme="minorHAnsi" w:cstheme="minorHAnsi"/>
                <w:szCs w:val="20"/>
              </w:rPr>
              <w:t>tručnjak za tehničko-tehnološko rješenje sanacije</w:t>
            </w:r>
            <w:r>
              <w:rPr>
                <w:rFonts w:asciiTheme="minorHAnsi" w:eastAsia="SimSun" w:hAnsiTheme="minorHAnsi" w:cstheme="minorHAnsi"/>
                <w:szCs w:val="20"/>
              </w:rPr>
              <w:t xml:space="preserve"> </w:t>
            </w:r>
            <w:r w:rsidRPr="00B26CA6">
              <w:rPr>
                <w:rFonts w:asciiTheme="minorHAnsi" w:eastAsia="Times New Roman" w:hAnsiTheme="minorHAnsi" w:cstheme="minorHAnsi"/>
                <w:szCs w:val="20"/>
              </w:rPr>
              <w:t xml:space="preserve">(Stručnjak </w:t>
            </w:r>
            <w:r>
              <w:rPr>
                <w:rFonts w:asciiTheme="minorHAnsi" w:eastAsia="Times New Roman" w:hAnsiTheme="minorHAnsi" w:cstheme="minorHAnsi"/>
                <w:szCs w:val="20"/>
              </w:rPr>
              <w:t>2</w:t>
            </w:r>
            <w:r w:rsidRPr="00B26CA6">
              <w:rPr>
                <w:rFonts w:asciiTheme="minorHAnsi" w:eastAsia="Times New Roman" w:hAnsiTheme="minorHAnsi" w:cstheme="minorHAnsi"/>
                <w:szCs w:val="20"/>
              </w:rPr>
              <w:t>)</w:t>
            </w:r>
          </w:p>
        </w:tc>
      </w:tr>
      <w:tr w:rsidR="008E6DF7" w:rsidRPr="00B26CA6" w14:paraId="7B611B87" w14:textId="35035FDA" w:rsidTr="0071326F">
        <w:tblPrEx>
          <w:jc w:val="center"/>
        </w:tblPrEx>
        <w:trPr>
          <w:trHeight w:val="851"/>
          <w:jc w:val="center"/>
        </w:trPr>
        <w:tc>
          <w:tcPr>
            <w:tcW w:w="402" w:type="pct"/>
            <w:vMerge w:val="restart"/>
            <w:tcBorders>
              <w:top w:val="single" w:sz="4" w:space="0" w:color="auto"/>
              <w:left w:val="single" w:sz="4" w:space="0" w:color="auto"/>
              <w:right w:val="single" w:sz="4" w:space="0" w:color="auto"/>
            </w:tcBorders>
            <w:vAlign w:val="center"/>
            <w:hideMark/>
          </w:tcPr>
          <w:p w14:paraId="3DD7030D" w14:textId="58E2118D" w:rsidR="008E6DF7" w:rsidRPr="00B26CA6" w:rsidRDefault="008E6DF7" w:rsidP="00180BF1">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S2.1</w:t>
            </w:r>
          </w:p>
        </w:tc>
        <w:tc>
          <w:tcPr>
            <w:tcW w:w="2278" w:type="pct"/>
            <w:vMerge w:val="restart"/>
            <w:tcBorders>
              <w:top w:val="single" w:sz="4" w:space="0" w:color="auto"/>
              <w:left w:val="single" w:sz="4" w:space="0" w:color="auto"/>
              <w:right w:val="single" w:sz="4" w:space="0" w:color="auto"/>
            </w:tcBorders>
            <w:vAlign w:val="center"/>
            <w:hideMark/>
          </w:tcPr>
          <w:p w14:paraId="7C9CD120" w14:textId="0A7DE3BD" w:rsidR="008E6DF7" w:rsidRPr="00B26CA6" w:rsidRDefault="008E6DF7" w:rsidP="0071326F">
            <w:pPr>
              <w:suppressAutoHyphens/>
              <w:rPr>
                <w:rFonts w:asciiTheme="minorHAnsi" w:hAnsiTheme="minorHAnsi" w:cstheme="minorHAnsi"/>
              </w:rPr>
            </w:pPr>
            <w:r w:rsidRPr="00B26CA6">
              <w:rPr>
                <w:rFonts w:asciiTheme="minorHAnsi" w:hAnsiTheme="minorHAnsi" w:cstheme="minorHAnsi"/>
              </w:rPr>
              <w:t>Broj</w:t>
            </w:r>
            <w:r>
              <w:rPr>
                <w:rFonts w:asciiTheme="minorHAnsi" w:hAnsiTheme="minorHAnsi" w:cstheme="minorHAnsi"/>
              </w:rPr>
              <w:t xml:space="preserve"> izrađenih</w:t>
            </w:r>
            <w:r w:rsidRPr="00B26CA6">
              <w:rPr>
                <w:rFonts w:asciiTheme="minorHAnsi" w:hAnsiTheme="minorHAnsi" w:cstheme="minorHAnsi"/>
              </w:rPr>
              <w:t xml:space="preserve"> projekata </w:t>
            </w:r>
            <w:r>
              <w:rPr>
                <w:rFonts w:asciiTheme="minorHAnsi" w:hAnsiTheme="minorHAnsi" w:cstheme="minorHAnsi"/>
              </w:rPr>
              <w:t xml:space="preserve">(glavnih ili izvedbenih) koji su se odnosili na </w:t>
            </w:r>
            <w:r w:rsidRPr="0071326F">
              <w:rPr>
                <w:rFonts w:asciiTheme="minorHAnsi" w:hAnsiTheme="minorHAnsi" w:cstheme="minorHAnsi"/>
                <w:lang w:eastAsia="en-GB"/>
              </w:rPr>
              <w:t>sanacije lokacija onečišćenih katranom</w:t>
            </w:r>
            <w:r w:rsidRPr="00681F85">
              <w:rPr>
                <w:rFonts w:asciiTheme="minorHAnsi" w:hAnsiTheme="minorHAnsi" w:cstheme="minorHAnsi"/>
                <w:lang w:eastAsia="en-GB"/>
              </w:rPr>
              <w:t xml:space="preserve"> ili opasnim otpadom porijeklom iz naftne industrije</w:t>
            </w:r>
            <w:r>
              <w:rPr>
                <w:rFonts w:asciiTheme="minorHAnsi" w:hAnsiTheme="minorHAnsi" w:cstheme="minorHAnsi"/>
                <w:lang w:eastAsia="en-GB"/>
              </w:rPr>
              <w:t xml:space="preserve"> </w:t>
            </w:r>
            <w:r w:rsidRPr="00B26CA6">
              <w:rPr>
                <w:rFonts w:asciiTheme="minorHAnsi" w:hAnsiTheme="minorHAnsi" w:cstheme="minorHAnsi"/>
              </w:rPr>
              <w:t xml:space="preserve">na kojima je </w:t>
            </w:r>
            <w:r w:rsidRPr="00B26CA6">
              <w:rPr>
                <w:rFonts w:asciiTheme="minorHAnsi" w:hAnsiTheme="minorHAnsi" w:cstheme="minorHAnsi"/>
              </w:rPr>
              <w:lastRenderedPageBreak/>
              <w:t xml:space="preserve">navedeni stručnjak sudjelovao u funkciji </w:t>
            </w:r>
            <w:r>
              <w:rPr>
                <w:rFonts w:asciiTheme="minorHAnsi" w:hAnsiTheme="minorHAnsi" w:cstheme="minorHAnsi"/>
              </w:rPr>
              <w:t>projektanta</w:t>
            </w:r>
          </w:p>
        </w:tc>
        <w:tc>
          <w:tcPr>
            <w:tcW w:w="757" w:type="pct"/>
            <w:tcBorders>
              <w:top w:val="single" w:sz="4" w:space="0" w:color="auto"/>
              <w:left w:val="single" w:sz="4" w:space="0" w:color="auto"/>
              <w:bottom w:val="single" w:sz="4" w:space="0" w:color="auto"/>
              <w:right w:val="single" w:sz="4" w:space="0" w:color="auto"/>
            </w:tcBorders>
            <w:vAlign w:val="center"/>
            <w:hideMark/>
          </w:tcPr>
          <w:p w14:paraId="270FBCCD" w14:textId="77777777" w:rsidR="008E6DF7" w:rsidRPr="00B26CA6" w:rsidRDefault="008E6DF7" w:rsidP="00180BF1">
            <w:pPr>
              <w:autoSpaceDE w:val="0"/>
              <w:autoSpaceDN w:val="0"/>
              <w:adjustRightInd w:val="0"/>
              <w:spacing w:after="0" w:line="240" w:lineRule="auto"/>
              <w:jc w:val="center"/>
              <w:rPr>
                <w:rFonts w:asciiTheme="minorHAnsi" w:eastAsia="Times New Roman" w:hAnsiTheme="minorHAnsi" w:cstheme="minorHAnsi"/>
                <w:szCs w:val="20"/>
              </w:rPr>
            </w:pPr>
            <w:r w:rsidRPr="00B26CA6">
              <w:rPr>
                <w:rFonts w:asciiTheme="minorHAnsi" w:eastAsia="Times New Roman" w:hAnsiTheme="minorHAnsi" w:cstheme="minorHAnsi"/>
                <w:szCs w:val="20"/>
              </w:rPr>
              <w:lastRenderedPageBreak/>
              <w:t>1</w:t>
            </w:r>
          </w:p>
        </w:tc>
        <w:tc>
          <w:tcPr>
            <w:tcW w:w="782" w:type="pct"/>
            <w:tcBorders>
              <w:top w:val="single" w:sz="4" w:space="0" w:color="auto"/>
              <w:left w:val="single" w:sz="4" w:space="0" w:color="auto"/>
              <w:bottom w:val="single" w:sz="4" w:space="0" w:color="auto"/>
              <w:right w:val="single" w:sz="4" w:space="0" w:color="auto"/>
            </w:tcBorders>
            <w:vAlign w:val="center"/>
            <w:hideMark/>
          </w:tcPr>
          <w:p w14:paraId="21CAC7D6" w14:textId="68AA8399" w:rsidR="008E6DF7" w:rsidRPr="00B26CA6" w:rsidRDefault="008E6DF7" w:rsidP="00180BF1">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1</w:t>
            </w:r>
          </w:p>
        </w:tc>
        <w:tc>
          <w:tcPr>
            <w:tcW w:w="781" w:type="pct"/>
            <w:vMerge w:val="restart"/>
            <w:tcBorders>
              <w:top w:val="single" w:sz="4" w:space="0" w:color="auto"/>
              <w:left w:val="single" w:sz="4" w:space="0" w:color="auto"/>
              <w:right w:val="single" w:sz="4" w:space="0" w:color="auto"/>
            </w:tcBorders>
            <w:vAlign w:val="center"/>
          </w:tcPr>
          <w:p w14:paraId="5D80FCB8" w14:textId="525E9113" w:rsidR="008E6DF7" w:rsidRDefault="008E6DF7" w:rsidP="008E6DF7">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5</w:t>
            </w:r>
          </w:p>
        </w:tc>
      </w:tr>
      <w:tr w:rsidR="008E6DF7" w:rsidRPr="00B26CA6" w14:paraId="53CEDFEC" w14:textId="386C0678" w:rsidTr="0071326F">
        <w:tblPrEx>
          <w:jc w:val="center"/>
        </w:tblPrEx>
        <w:trPr>
          <w:trHeight w:val="851"/>
          <w:jc w:val="center"/>
        </w:trPr>
        <w:tc>
          <w:tcPr>
            <w:tcW w:w="402" w:type="pct"/>
            <w:vMerge/>
            <w:tcBorders>
              <w:left w:val="single" w:sz="4" w:space="0" w:color="auto"/>
              <w:right w:val="single" w:sz="4" w:space="0" w:color="auto"/>
            </w:tcBorders>
            <w:vAlign w:val="center"/>
          </w:tcPr>
          <w:p w14:paraId="576A127C" w14:textId="77777777" w:rsidR="008E6DF7" w:rsidRPr="00B26CA6" w:rsidRDefault="008E6DF7" w:rsidP="00180BF1">
            <w:pPr>
              <w:autoSpaceDE w:val="0"/>
              <w:autoSpaceDN w:val="0"/>
              <w:adjustRightInd w:val="0"/>
              <w:spacing w:after="0" w:line="240" w:lineRule="auto"/>
              <w:jc w:val="center"/>
              <w:rPr>
                <w:rFonts w:asciiTheme="minorHAnsi" w:eastAsia="Times New Roman" w:hAnsiTheme="minorHAnsi" w:cstheme="minorHAnsi"/>
                <w:szCs w:val="20"/>
              </w:rPr>
            </w:pPr>
          </w:p>
        </w:tc>
        <w:tc>
          <w:tcPr>
            <w:tcW w:w="2278" w:type="pct"/>
            <w:vMerge/>
            <w:tcBorders>
              <w:left w:val="single" w:sz="4" w:space="0" w:color="auto"/>
              <w:right w:val="single" w:sz="4" w:space="0" w:color="auto"/>
            </w:tcBorders>
            <w:vAlign w:val="center"/>
          </w:tcPr>
          <w:p w14:paraId="1B541669" w14:textId="77777777" w:rsidR="008E6DF7" w:rsidRPr="00B26CA6" w:rsidRDefault="008E6DF7" w:rsidP="00205C9C">
            <w:pPr>
              <w:suppressAutoHyphens/>
              <w:rPr>
                <w:rFonts w:asciiTheme="minorHAnsi" w:hAnsiTheme="minorHAnsi" w:cstheme="minorHAnsi"/>
              </w:rPr>
            </w:pPr>
          </w:p>
        </w:tc>
        <w:tc>
          <w:tcPr>
            <w:tcW w:w="757" w:type="pct"/>
            <w:tcBorders>
              <w:top w:val="single" w:sz="4" w:space="0" w:color="auto"/>
              <w:left w:val="single" w:sz="4" w:space="0" w:color="auto"/>
              <w:bottom w:val="single" w:sz="4" w:space="0" w:color="auto"/>
              <w:right w:val="single" w:sz="4" w:space="0" w:color="auto"/>
            </w:tcBorders>
            <w:vAlign w:val="center"/>
          </w:tcPr>
          <w:p w14:paraId="03EC7B30" w14:textId="77777777" w:rsidR="008E6DF7" w:rsidRPr="00B26CA6" w:rsidRDefault="008E6DF7" w:rsidP="00180BF1">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2</w:t>
            </w:r>
          </w:p>
        </w:tc>
        <w:tc>
          <w:tcPr>
            <w:tcW w:w="782" w:type="pct"/>
            <w:tcBorders>
              <w:top w:val="single" w:sz="4" w:space="0" w:color="auto"/>
              <w:left w:val="single" w:sz="4" w:space="0" w:color="auto"/>
              <w:bottom w:val="single" w:sz="4" w:space="0" w:color="auto"/>
              <w:right w:val="single" w:sz="4" w:space="0" w:color="auto"/>
            </w:tcBorders>
            <w:vAlign w:val="center"/>
          </w:tcPr>
          <w:p w14:paraId="223E8707" w14:textId="150A3DBA" w:rsidR="008E6DF7" w:rsidRPr="00B26CA6" w:rsidRDefault="008E6DF7" w:rsidP="00180BF1">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3</w:t>
            </w:r>
          </w:p>
        </w:tc>
        <w:tc>
          <w:tcPr>
            <w:tcW w:w="781" w:type="pct"/>
            <w:vMerge/>
            <w:tcBorders>
              <w:left w:val="single" w:sz="4" w:space="0" w:color="auto"/>
              <w:right w:val="single" w:sz="4" w:space="0" w:color="auto"/>
            </w:tcBorders>
            <w:vAlign w:val="center"/>
          </w:tcPr>
          <w:p w14:paraId="23410B74" w14:textId="77777777" w:rsidR="008E6DF7" w:rsidRDefault="008E6DF7">
            <w:pPr>
              <w:autoSpaceDE w:val="0"/>
              <w:autoSpaceDN w:val="0"/>
              <w:adjustRightInd w:val="0"/>
              <w:spacing w:after="0" w:line="240" w:lineRule="auto"/>
              <w:jc w:val="center"/>
              <w:rPr>
                <w:rFonts w:asciiTheme="minorHAnsi" w:eastAsia="Times New Roman" w:hAnsiTheme="minorHAnsi" w:cstheme="minorHAnsi"/>
                <w:szCs w:val="20"/>
              </w:rPr>
            </w:pPr>
          </w:p>
        </w:tc>
      </w:tr>
      <w:tr w:rsidR="008E6DF7" w:rsidRPr="00B26CA6" w14:paraId="7ABE7F87" w14:textId="11611D29" w:rsidTr="0071326F">
        <w:tblPrEx>
          <w:jc w:val="center"/>
        </w:tblPrEx>
        <w:trPr>
          <w:trHeight w:val="851"/>
          <w:jc w:val="center"/>
        </w:trPr>
        <w:tc>
          <w:tcPr>
            <w:tcW w:w="402" w:type="pct"/>
            <w:vMerge/>
            <w:tcBorders>
              <w:left w:val="single" w:sz="4" w:space="0" w:color="auto"/>
              <w:right w:val="single" w:sz="4" w:space="0" w:color="auto"/>
            </w:tcBorders>
            <w:vAlign w:val="center"/>
          </w:tcPr>
          <w:p w14:paraId="42714C68" w14:textId="77777777" w:rsidR="008E6DF7" w:rsidRPr="00B26CA6" w:rsidRDefault="008E6DF7" w:rsidP="00180BF1">
            <w:pPr>
              <w:autoSpaceDE w:val="0"/>
              <w:autoSpaceDN w:val="0"/>
              <w:adjustRightInd w:val="0"/>
              <w:spacing w:after="0" w:line="240" w:lineRule="auto"/>
              <w:jc w:val="center"/>
              <w:rPr>
                <w:rFonts w:asciiTheme="minorHAnsi" w:eastAsia="Times New Roman" w:hAnsiTheme="minorHAnsi" w:cstheme="minorHAnsi"/>
                <w:szCs w:val="20"/>
              </w:rPr>
            </w:pPr>
          </w:p>
        </w:tc>
        <w:tc>
          <w:tcPr>
            <w:tcW w:w="2278" w:type="pct"/>
            <w:vMerge/>
            <w:tcBorders>
              <w:left w:val="single" w:sz="4" w:space="0" w:color="auto"/>
              <w:right w:val="single" w:sz="4" w:space="0" w:color="auto"/>
            </w:tcBorders>
            <w:vAlign w:val="center"/>
          </w:tcPr>
          <w:p w14:paraId="0F8D0C4C" w14:textId="77777777" w:rsidR="008E6DF7" w:rsidRPr="00B26CA6" w:rsidRDefault="008E6DF7" w:rsidP="00205C9C">
            <w:pPr>
              <w:suppressAutoHyphens/>
              <w:rPr>
                <w:rFonts w:asciiTheme="minorHAnsi" w:hAnsiTheme="minorHAnsi" w:cstheme="minorHAnsi"/>
              </w:rPr>
            </w:pPr>
          </w:p>
        </w:tc>
        <w:tc>
          <w:tcPr>
            <w:tcW w:w="757" w:type="pct"/>
            <w:tcBorders>
              <w:top w:val="single" w:sz="4" w:space="0" w:color="auto"/>
              <w:left w:val="single" w:sz="4" w:space="0" w:color="auto"/>
              <w:bottom w:val="single" w:sz="4" w:space="0" w:color="auto"/>
              <w:right w:val="single" w:sz="4" w:space="0" w:color="auto"/>
            </w:tcBorders>
            <w:vAlign w:val="center"/>
          </w:tcPr>
          <w:p w14:paraId="311D8345" w14:textId="07F9C75C" w:rsidR="008E6DF7" w:rsidRPr="00B26CA6" w:rsidRDefault="008E6DF7" w:rsidP="00180BF1">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3</w:t>
            </w:r>
            <w:r w:rsidR="00785278">
              <w:rPr>
                <w:rFonts w:asciiTheme="minorHAnsi" w:eastAsia="Times New Roman" w:hAnsiTheme="minorHAnsi" w:cstheme="minorHAnsi"/>
                <w:szCs w:val="20"/>
              </w:rPr>
              <w:t xml:space="preserve"> </w:t>
            </w:r>
          </w:p>
        </w:tc>
        <w:tc>
          <w:tcPr>
            <w:tcW w:w="782" w:type="pct"/>
            <w:tcBorders>
              <w:top w:val="single" w:sz="4" w:space="0" w:color="auto"/>
              <w:left w:val="single" w:sz="4" w:space="0" w:color="auto"/>
              <w:bottom w:val="single" w:sz="4" w:space="0" w:color="auto"/>
              <w:right w:val="single" w:sz="4" w:space="0" w:color="auto"/>
            </w:tcBorders>
            <w:vAlign w:val="center"/>
          </w:tcPr>
          <w:p w14:paraId="5441C8BB" w14:textId="17C791FB" w:rsidR="008E6DF7" w:rsidRPr="00B26CA6" w:rsidRDefault="008E6DF7" w:rsidP="00180BF1">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5</w:t>
            </w:r>
          </w:p>
        </w:tc>
        <w:tc>
          <w:tcPr>
            <w:tcW w:w="781" w:type="pct"/>
            <w:vMerge/>
            <w:tcBorders>
              <w:left w:val="single" w:sz="4" w:space="0" w:color="auto"/>
              <w:bottom w:val="single" w:sz="4" w:space="0" w:color="auto"/>
              <w:right w:val="single" w:sz="4" w:space="0" w:color="auto"/>
            </w:tcBorders>
            <w:vAlign w:val="center"/>
          </w:tcPr>
          <w:p w14:paraId="55A87453" w14:textId="77777777" w:rsidR="008E6DF7" w:rsidRDefault="008E6DF7">
            <w:pPr>
              <w:autoSpaceDE w:val="0"/>
              <w:autoSpaceDN w:val="0"/>
              <w:adjustRightInd w:val="0"/>
              <w:spacing w:after="0" w:line="240" w:lineRule="auto"/>
              <w:jc w:val="center"/>
              <w:rPr>
                <w:rFonts w:asciiTheme="minorHAnsi" w:eastAsia="Times New Roman" w:hAnsiTheme="minorHAnsi" w:cstheme="minorHAnsi"/>
                <w:szCs w:val="20"/>
              </w:rPr>
            </w:pPr>
          </w:p>
        </w:tc>
      </w:tr>
      <w:tr w:rsidR="008E6DF7" w:rsidRPr="00B26CA6" w14:paraId="43768F96" w14:textId="3A838A77" w:rsidTr="0071326F">
        <w:tblPrEx>
          <w:jc w:val="center"/>
        </w:tblPrEx>
        <w:trPr>
          <w:trHeight w:val="765"/>
          <w:jc w:val="center"/>
        </w:trPr>
        <w:tc>
          <w:tcPr>
            <w:tcW w:w="402" w:type="pct"/>
            <w:vMerge w:val="restart"/>
            <w:tcBorders>
              <w:top w:val="single" w:sz="4" w:space="0" w:color="auto"/>
              <w:left w:val="single" w:sz="4" w:space="0" w:color="auto"/>
              <w:right w:val="single" w:sz="4" w:space="0" w:color="auto"/>
            </w:tcBorders>
            <w:vAlign w:val="center"/>
          </w:tcPr>
          <w:p w14:paraId="12B133A2" w14:textId="1FD728BD"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S2.2.</w:t>
            </w:r>
          </w:p>
        </w:tc>
        <w:tc>
          <w:tcPr>
            <w:tcW w:w="2278" w:type="pct"/>
            <w:vMerge w:val="restart"/>
            <w:tcBorders>
              <w:top w:val="single" w:sz="4" w:space="0" w:color="auto"/>
              <w:left w:val="single" w:sz="4" w:space="0" w:color="auto"/>
              <w:right w:val="single" w:sz="4" w:space="0" w:color="auto"/>
            </w:tcBorders>
            <w:vAlign w:val="center"/>
          </w:tcPr>
          <w:p w14:paraId="33167A6F" w14:textId="1BA469DF" w:rsidR="008E6DF7" w:rsidRPr="00B26CA6" w:rsidRDefault="008E6DF7" w:rsidP="0071326F">
            <w:pPr>
              <w:autoSpaceDE w:val="0"/>
              <w:autoSpaceDN w:val="0"/>
              <w:adjustRightInd w:val="0"/>
              <w:spacing w:after="0" w:line="240" w:lineRule="auto"/>
              <w:rPr>
                <w:rFonts w:asciiTheme="minorHAnsi" w:eastAsia="Times New Roman" w:hAnsiTheme="minorHAnsi" w:cstheme="minorHAnsi"/>
                <w:szCs w:val="20"/>
              </w:rPr>
            </w:pPr>
            <w:r w:rsidRPr="00B26CA6">
              <w:rPr>
                <w:rFonts w:asciiTheme="minorHAnsi" w:hAnsiTheme="minorHAnsi" w:cstheme="minorHAnsi"/>
              </w:rPr>
              <w:t xml:space="preserve">Broj projekata </w:t>
            </w:r>
            <w:r>
              <w:rPr>
                <w:rFonts w:asciiTheme="minorHAnsi" w:hAnsiTheme="minorHAnsi" w:cstheme="minorHAnsi"/>
              </w:rPr>
              <w:t xml:space="preserve">koji su se odnosili na </w:t>
            </w:r>
            <w:r w:rsidRPr="00681F85">
              <w:rPr>
                <w:rFonts w:asciiTheme="minorHAnsi" w:hAnsiTheme="minorHAnsi" w:cstheme="minorHAnsi"/>
                <w:lang w:eastAsia="en-GB"/>
              </w:rPr>
              <w:t>sanacije lokacija onečišćenih katranom ili opasnim otpadom porijeklom iz naftne industrije</w:t>
            </w:r>
            <w:r>
              <w:rPr>
                <w:rFonts w:asciiTheme="minorHAnsi" w:hAnsiTheme="minorHAnsi" w:cstheme="minorHAnsi"/>
                <w:lang w:eastAsia="en-GB"/>
              </w:rPr>
              <w:t xml:space="preserve"> koje su uključivale predaju otpada na energetsku oporabu ili termičku obradu, </w:t>
            </w:r>
            <w:r w:rsidRPr="00B26CA6">
              <w:rPr>
                <w:rFonts w:asciiTheme="minorHAnsi" w:hAnsiTheme="minorHAnsi" w:cstheme="minorHAnsi"/>
              </w:rPr>
              <w:t xml:space="preserve">na kojima je navedeni stručnjak </w:t>
            </w:r>
            <w:r w:rsidRPr="008E6DF7">
              <w:rPr>
                <w:rFonts w:asciiTheme="minorHAnsi" w:hAnsiTheme="minorHAnsi" w:cstheme="minorHAnsi"/>
              </w:rPr>
              <w:t xml:space="preserve">sudjelovao na poziciji stručnjaka/ tehnologa (sa strane nadzora ili izvođača) </w:t>
            </w:r>
          </w:p>
        </w:tc>
        <w:tc>
          <w:tcPr>
            <w:tcW w:w="757" w:type="pct"/>
            <w:tcBorders>
              <w:top w:val="single" w:sz="4" w:space="0" w:color="auto"/>
              <w:left w:val="single" w:sz="4" w:space="0" w:color="auto"/>
              <w:bottom w:val="single" w:sz="4" w:space="0" w:color="auto"/>
              <w:right w:val="single" w:sz="4" w:space="0" w:color="auto"/>
            </w:tcBorders>
            <w:vAlign w:val="center"/>
          </w:tcPr>
          <w:p w14:paraId="0063D117" w14:textId="783F0153"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r w:rsidRPr="00B26CA6">
              <w:rPr>
                <w:rFonts w:asciiTheme="minorHAnsi" w:eastAsia="Times New Roman" w:hAnsiTheme="minorHAnsi" w:cstheme="minorHAnsi"/>
                <w:szCs w:val="20"/>
              </w:rPr>
              <w:t>1</w:t>
            </w:r>
          </w:p>
        </w:tc>
        <w:tc>
          <w:tcPr>
            <w:tcW w:w="782" w:type="pct"/>
            <w:tcBorders>
              <w:top w:val="single" w:sz="4" w:space="0" w:color="auto"/>
              <w:left w:val="single" w:sz="4" w:space="0" w:color="auto"/>
              <w:bottom w:val="single" w:sz="4" w:space="0" w:color="auto"/>
              <w:right w:val="single" w:sz="4" w:space="0" w:color="auto"/>
            </w:tcBorders>
            <w:vAlign w:val="center"/>
          </w:tcPr>
          <w:p w14:paraId="10590DE4" w14:textId="2422B6E1"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1</w:t>
            </w:r>
          </w:p>
        </w:tc>
        <w:tc>
          <w:tcPr>
            <w:tcW w:w="781" w:type="pct"/>
            <w:vMerge w:val="restart"/>
            <w:tcBorders>
              <w:top w:val="single" w:sz="4" w:space="0" w:color="auto"/>
              <w:left w:val="single" w:sz="4" w:space="0" w:color="auto"/>
              <w:right w:val="single" w:sz="4" w:space="0" w:color="auto"/>
            </w:tcBorders>
            <w:vAlign w:val="center"/>
          </w:tcPr>
          <w:p w14:paraId="6363C9CD" w14:textId="10F074A6" w:rsidR="008E6DF7" w:rsidRDefault="008E6DF7" w:rsidP="008E6DF7">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5</w:t>
            </w:r>
          </w:p>
        </w:tc>
      </w:tr>
      <w:tr w:rsidR="008E6DF7" w:rsidRPr="00B26CA6" w14:paraId="78C8CB1A" w14:textId="06419DC2" w:rsidTr="00180BF1">
        <w:tblPrEx>
          <w:jc w:val="center"/>
        </w:tblPrEx>
        <w:trPr>
          <w:trHeight w:val="766"/>
          <w:jc w:val="center"/>
        </w:trPr>
        <w:tc>
          <w:tcPr>
            <w:tcW w:w="402" w:type="pct"/>
            <w:vMerge/>
            <w:tcBorders>
              <w:left w:val="single" w:sz="4" w:space="0" w:color="auto"/>
              <w:right w:val="single" w:sz="4" w:space="0" w:color="auto"/>
            </w:tcBorders>
            <w:vAlign w:val="center"/>
          </w:tcPr>
          <w:p w14:paraId="0F3CC226" w14:textId="77777777"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p>
        </w:tc>
        <w:tc>
          <w:tcPr>
            <w:tcW w:w="2278" w:type="pct"/>
            <w:vMerge/>
            <w:tcBorders>
              <w:left w:val="single" w:sz="4" w:space="0" w:color="auto"/>
              <w:right w:val="single" w:sz="4" w:space="0" w:color="auto"/>
            </w:tcBorders>
            <w:vAlign w:val="center"/>
          </w:tcPr>
          <w:p w14:paraId="28F0F22A" w14:textId="77777777"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p>
        </w:tc>
        <w:tc>
          <w:tcPr>
            <w:tcW w:w="757" w:type="pct"/>
            <w:tcBorders>
              <w:top w:val="single" w:sz="4" w:space="0" w:color="auto"/>
              <w:left w:val="single" w:sz="4" w:space="0" w:color="auto"/>
              <w:bottom w:val="single" w:sz="4" w:space="0" w:color="auto"/>
              <w:right w:val="single" w:sz="4" w:space="0" w:color="auto"/>
            </w:tcBorders>
            <w:vAlign w:val="center"/>
          </w:tcPr>
          <w:p w14:paraId="3E86FE3D" w14:textId="62CE949A"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2</w:t>
            </w:r>
          </w:p>
        </w:tc>
        <w:tc>
          <w:tcPr>
            <w:tcW w:w="782" w:type="pct"/>
            <w:tcBorders>
              <w:top w:val="single" w:sz="4" w:space="0" w:color="auto"/>
              <w:left w:val="single" w:sz="4" w:space="0" w:color="auto"/>
              <w:bottom w:val="single" w:sz="4" w:space="0" w:color="auto"/>
              <w:right w:val="single" w:sz="4" w:space="0" w:color="auto"/>
            </w:tcBorders>
            <w:vAlign w:val="center"/>
          </w:tcPr>
          <w:p w14:paraId="5BD440DA" w14:textId="2A27C0FF"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3</w:t>
            </w:r>
          </w:p>
        </w:tc>
        <w:tc>
          <w:tcPr>
            <w:tcW w:w="781" w:type="pct"/>
            <w:vMerge/>
            <w:tcBorders>
              <w:left w:val="single" w:sz="4" w:space="0" w:color="auto"/>
              <w:right w:val="single" w:sz="4" w:space="0" w:color="auto"/>
            </w:tcBorders>
          </w:tcPr>
          <w:p w14:paraId="1E4DDE9D" w14:textId="77777777" w:rsidR="008E6DF7"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p>
        </w:tc>
      </w:tr>
      <w:tr w:rsidR="008E6DF7" w:rsidRPr="00B26CA6" w14:paraId="1373F94D" w14:textId="2C61FD49" w:rsidTr="00107ED0">
        <w:tblPrEx>
          <w:jc w:val="center"/>
        </w:tblPrEx>
        <w:trPr>
          <w:trHeight w:val="766"/>
          <w:jc w:val="center"/>
        </w:trPr>
        <w:tc>
          <w:tcPr>
            <w:tcW w:w="402" w:type="pct"/>
            <w:vMerge/>
            <w:tcBorders>
              <w:left w:val="single" w:sz="4" w:space="0" w:color="auto"/>
              <w:bottom w:val="single" w:sz="4" w:space="0" w:color="auto"/>
              <w:right w:val="single" w:sz="4" w:space="0" w:color="auto"/>
            </w:tcBorders>
            <w:vAlign w:val="center"/>
          </w:tcPr>
          <w:p w14:paraId="418C4F45" w14:textId="77777777"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p>
        </w:tc>
        <w:tc>
          <w:tcPr>
            <w:tcW w:w="2278" w:type="pct"/>
            <w:vMerge/>
            <w:tcBorders>
              <w:left w:val="single" w:sz="4" w:space="0" w:color="auto"/>
              <w:bottom w:val="single" w:sz="4" w:space="0" w:color="auto"/>
              <w:right w:val="single" w:sz="4" w:space="0" w:color="auto"/>
            </w:tcBorders>
            <w:vAlign w:val="center"/>
          </w:tcPr>
          <w:p w14:paraId="3EC9D73F" w14:textId="77777777"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p>
        </w:tc>
        <w:tc>
          <w:tcPr>
            <w:tcW w:w="757" w:type="pct"/>
            <w:tcBorders>
              <w:top w:val="single" w:sz="4" w:space="0" w:color="auto"/>
              <w:left w:val="single" w:sz="4" w:space="0" w:color="auto"/>
              <w:bottom w:val="single" w:sz="4" w:space="0" w:color="auto"/>
              <w:right w:val="single" w:sz="4" w:space="0" w:color="auto"/>
            </w:tcBorders>
            <w:vAlign w:val="center"/>
          </w:tcPr>
          <w:p w14:paraId="605359CF" w14:textId="089D18F1"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3</w:t>
            </w:r>
            <w:r w:rsidR="00785278">
              <w:rPr>
                <w:rFonts w:asciiTheme="minorHAnsi" w:eastAsia="Times New Roman" w:hAnsiTheme="minorHAnsi" w:cstheme="minorHAnsi"/>
                <w:szCs w:val="20"/>
              </w:rPr>
              <w:t xml:space="preserve"> </w:t>
            </w:r>
          </w:p>
        </w:tc>
        <w:tc>
          <w:tcPr>
            <w:tcW w:w="782" w:type="pct"/>
            <w:tcBorders>
              <w:top w:val="single" w:sz="4" w:space="0" w:color="auto"/>
              <w:left w:val="single" w:sz="4" w:space="0" w:color="auto"/>
              <w:bottom w:val="single" w:sz="4" w:space="0" w:color="auto"/>
              <w:right w:val="single" w:sz="4" w:space="0" w:color="auto"/>
            </w:tcBorders>
            <w:vAlign w:val="center"/>
          </w:tcPr>
          <w:p w14:paraId="78A956CD" w14:textId="410D807F"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5</w:t>
            </w:r>
          </w:p>
        </w:tc>
        <w:tc>
          <w:tcPr>
            <w:tcW w:w="781" w:type="pct"/>
            <w:vMerge/>
            <w:tcBorders>
              <w:left w:val="single" w:sz="4" w:space="0" w:color="auto"/>
              <w:bottom w:val="single" w:sz="4" w:space="0" w:color="auto"/>
              <w:right w:val="single" w:sz="4" w:space="0" w:color="auto"/>
            </w:tcBorders>
          </w:tcPr>
          <w:p w14:paraId="463EA19A" w14:textId="77777777" w:rsidR="008E6DF7"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p>
        </w:tc>
      </w:tr>
      <w:tr w:rsidR="008E6DF7" w:rsidRPr="00B26CA6" w14:paraId="0344F04D" w14:textId="6BCA60BE" w:rsidTr="00107ED0">
        <w:tblPrEx>
          <w:jc w:val="center"/>
        </w:tblPrEx>
        <w:trPr>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DEE4405" w14:textId="62B9EDE0" w:rsidR="008E6DF7" w:rsidRPr="00B26CA6" w:rsidRDefault="006B5378" w:rsidP="0071326F">
            <w:pPr>
              <w:autoSpaceDE w:val="0"/>
              <w:autoSpaceDN w:val="0"/>
              <w:adjustRightInd w:val="0"/>
              <w:spacing w:after="0" w:line="240" w:lineRule="auto"/>
              <w:jc w:val="left"/>
              <w:rPr>
                <w:rFonts w:asciiTheme="minorHAnsi" w:eastAsia="Times New Roman" w:hAnsiTheme="minorHAnsi" w:cstheme="minorHAnsi"/>
                <w:szCs w:val="20"/>
              </w:rPr>
            </w:pPr>
            <w:r>
              <w:rPr>
                <w:rFonts w:asciiTheme="minorHAnsi" w:eastAsia="Times New Roman" w:hAnsiTheme="minorHAnsi" w:cstheme="minorHAnsi"/>
                <w:szCs w:val="20"/>
              </w:rPr>
              <w:t>Voditelj građenja/radova sanacije</w:t>
            </w:r>
            <w:r w:rsidR="008E6DF7">
              <w:rPr>
                <w:rFonts w:asciiTheme="minorHAnsi" w:eastAsia="Times New Roman" w:hAnsiTheme="minorHAnsi" w:cstheme="minorHAnsi"/>
                <w:szCs w:val="20"/>
              </w:rPr>
              <w:t xml:space="preserve"> </w:t>
            </w:r>
            <w:r w:rsidR="008E6DF7" w:rsidRPr="00B26CA6">
              <w:rPr>
                <w:rFonts w:asciiTheme="minorHAnsi" w:eastAsia="Times New Roman" w:hAnsiTheme="minorHAnsi" w:cstheme="minorHAnsi"/>
                <w:szCs w:val="20"/>
              </w:rPr>
              <w:t xml:space="preserve">(Stručnjak </w:t>
            </w:r>
            <w:r w:rsidR="00785278">
              <w:rPr>
                <w:rFonts w:asciiTheme="minorHAnsi" w:eastAsia="Times New Roman" w:hAnsiTheme="minorHAnsi" w:cstheme="minorHAnsi"/>
                <w:szCs w:val="20"/>
              </w:rPr>
              <w:t>3</w:t>
            </w:r>
            <w:r w:rsidR="008E6DF7" w:rsidRPr="00B26CA6">
              <w:rPr>
                <w:rFonts w:asciiTheme="minorHAnsi" w:eastAsia="Times New Roman" w:hAnsiTheme="minorHAnsi" w:cstheme="minorHAnsi"/>
                <w:szCs w:val="20"/>
              </w:rPr>
              <w:t>)</w:t>
            </w:r>
          </w:p>
        </w:tc>
      </w:tr>
      <w:tr w:rsidR="008E6DF7" w:rsidRPr="00B26CA6" w14:paraId="6C888930" w14:textId="48B45C57" w:rsidTr="0071326F">
        <w:tblPrEx>
          <w:jc w:val="center"/>
        </w:tblPrEx>
        <w:trPr>
          <w:trHeight w:val="851"/>
          <w:jc w:val="center"/>
        </w:trPr>
        <w:tc>
          <w:tcPr>
            <w:tcW w:w="402" w:type="pct"/>
            <w:vMerge w:val="restart"/>
            <w:tcBorders>
              <w:top w:val="single" w:sz="4" w:space="0" w:color="auto"/>
              <w:left w:val="single" w:sz="4" w:space="0" w:color="auto"/>
              <w:right w:val="single" w:sz="4" w:space="0" w:color="auto"/>
            </w:tcBorders>
            <w:vAlign w:val="center"/>
            <w:hideMark/>
          </w:tcPr>
          <w:p w14:paraId="06C35E51" w14:textId="69B28E03"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S3</w:t>
            </w:r>
          </w:p>
        </w:tc>
        <w:tc>
          <w:tcPr>
            <w:tcW w:w="2278" w:type="pct"/>
            <w:vMerge w:val="restart"/>
            <w:tcBorders>
              <w:top w:val="single" w:sz="4" w:space="0" w:color="auto"/>
              <w:left w:val="single" w:sz="4" w:space="0" w:color="auto"/>
              <w:right w:val="single" w:sz="4" w:space="0" w:color="auto"/>
            </w:tcBorders>
            <w:vAlign w:val="center"/>
            <w:hideMark/>
          </w:tcPr>
          <w:p w14:paraId="10060094" w14:textId="50EE4CE9" w:rsidR="008E6DF7" w:rsidRPr="00B26CA6" w:rsidRDefault="008E6DF7" w:rsidP="0071326F">
            <w:pPr>
              <w:suppressAutoHyphens/>
              <w:rPr>
                <w:rFonts w:asciiTheme="minorHAnsi" w:hAnsiTheme="minorHAnsi" w:cstheme="minorHAnsi"/>
              </w:rPr>
            </w:pPr>
            <w:r w:rsidRPr="00B26CA6">
              <w:rPr>
                <w:rFonts w:asciiTheme="minorHAnsi" w:hAnsiTheme="minorHAnsi" w:cstheme="minorHAnsi"/>
              </w:rPr>
              <w:t>Broj projekata na kojima je navedeni stručnjak sudjelovao u funkciji glavnog inženjera i/ili inženjera gradilišta na radovima izgradnje infrastrukturnih objekata</w:t>
            </w:r>
            <w:r>
              <w:rPr>
                <w:rFonts w:asciiTheme="minorHAnsi" w:hAnsiTheme="minorHAnsi" w:cstheme="minorHAnsi"/>
              </w:rPr>
              <w:t xml:space="preserve"> pojedinačne vrijednosti radova veće ili jednake 20 milijuna kuna (bez PDV)</w:t>
            </w:r>
            <w:r w:rsidR="006B5378">
              <w:rPr>
                <w:rFonts w:asciiTheme="minorHAnsi" w:hAnsiTheme="minorHAnsi" w:cstheme="minorHAnsi"/>
              </w:rPr>
              <w:t>*</w:t>
            </w:r>
            <w:r w:rsidRPr="00B26CA6">
              <w:rPr>
                <w:rFonts w:asciiTheme="minorHAnsi" w:hAnsiTheme="minorHAnsi" w:cstheme="minorHAnsi"/>
              </w:rPr>
              <w:t>*</w:t>
            </w:r>
          </w:p>
        </w:tc>
        <w:tc>
          <w:tcPr>
            <w:tcW w:w="757" w:type="pct"/>
            <w:tcBorders>
              <w:top w:val="single" w:sz="4" w:space="0" w:color="auto"/>
              <w:left w:val="single" w:sz="4" w:space="0" w:color="auto"/>
              <w:bottom w:val="single" w:sz="4" w:space="0" w:color="auto"/>
              <w:right w:val="single" w:sz="4" w:space="0" w:color="auto"/>
            </w:tcBorders>
            <w:vAlign w:val="center"/>
            <w:hideMark/>
          </w:tcPr>
          <w:p w14:paraId="5150EC3F" w14:textId="01FEF2D1"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r w:rsidRPr="00B26CA6">
              <w:rPr>
                <w:rFonts w:asciiTheme="minorHAnsi" w:eastAsia="Times New Roman" w:hAnsiTheme="minorHAnsi" w:cstheme="minorHAnsi"/>
                <w:szCs w:val="20"/>
              </w:rPr>
              <w:t>1</w:t>
            </w:r>
          </w:p>
        </w:tc>
        <w:tc>
          <w:tcPr>
            <w:tcW w:w="782" w:type="pct"/>
            <w:tcBorders>
              <w:top w:val="single" w:sz="4" w:space="0" w:color="auto"/>
              <w:left w:val="single" w:sz="4" w:space="0" w:color="auto"/>
              <w:bottom w:val="single" w:sz="4" w:space="0" w:color="auto"/>
              <w:right w:val="single" w:sz="4" w:space="0" w:color="auto"/>
            </w:tcBorders>
            <w:vAlign w:val="center"/>
            <w:hideMark/>
          </w:tcPr>
          <w:p w14:paraId="28840A36" w14:textId="2CB5FAB8" w:rsidR="008E6DF7" w:rsidRPr="00B26CA6" w:rsidRDefault="008E6DF7" w:rsidP="00D638D5">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2</w:t>
            </w:r>
          </w:p>
        </w:tc>
        <w:tc>
          <w:tcPr>
            <w:tcW w:w="781" w:type="pct"/>
            <w:vMerge w:val="restart"/>
            <w:tcBorders>
              <w:top w:val="single" w:sz="4" w:space="0" w:color="auto"/>
              <w:left w:val="single" w:sz="4" w:space="0" w:color="auto"/>
              <w:right w:val="single" w:sz="4" w:space="0" w:color="auto"/>
            </w:tcBorders>
            <w:vAlign w:val="center"/>
          </w:tcPr>
          <w:p w14:paraId="4A475E5B" w14:textId="437E968C" w:rsidR="008E6DF7" w:rsidRPr="00B26CA6" w:rsidDel="002D58F1" w:rsidRDefault="008E6DF7" w:rsidP="008E6DF7">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10</w:t>
            </w:r>
          </w:p>
        </w:tc>
      </w:tr>
      <w:tr w:rsidR="008E6DF7" w:rsidRPr="00B26CA6" w14:paraId="572EE657" w14:textId="2EFBA05A" w:rsidTr="00180BF1">
        <w:tblPrEx>
          <w:jc w:val="center"/>
        </w:tblPrEx>
        <w:trPr>
          <w:trHeight w:val="851"/>
          <w:jc w:val="center"/>
        </w:trPr>
        <w:tc>
          <w:tcPr>
            <w:tcW w:w="402" w:type="pct"/>
            <w:vMerge/>
            <w:tcBorders>
              <w:left w:val="single" w:sz="4" w:space="0" w:color="auto"/>
              <w:right w:val="single" w:sz="4" w:space="0" w:color="auto"/>
            </w:tcBorders>
            <w:vAlign w:val="center"/>
          </w:tcPr>
          <w:p w14:paraId="4D03F2E5" w14:textId="7023EC01"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p>
        </w:tc>
        <w:tc>
          <w:tcPr>
            <w:tcW w:w="2278" w:type="pct"/>
            <w:vMerge/>
            <w:tcBorders>
              <w:left w:val="single" w:sz="4" w:space="0" w:color="auto"/>
              <w:right w:val="single" w:sz="4" w:space="0" w:color="auto"/>
            </w:tcBorders>
            <w:vAlign w:val="center"/>
          </w:tcPr>
          <w:p w14:paraId="2B8A09CB" w14:textId="4AAD8CC4" w:rsidR="008E6DF7" w:rsidRPr="00B26CA6" w:rsidRDefault="008E6DF7" w:rsidP="008B42AA">
            <w:pPr>
              <w:suppressAutoHyphens/>
              <w:jc w:val="center"/>
              <w:rPr>
                <w:rFonts w:asciiTheme="minorHAnsi" w:hAnsiTheme="minorHAnsi" w:cstheme="minorHAnsi"/>
              </w:rPr>
            </w:pPr>
          </w:p>
        </w:tc>
        <w:tc>
          <w:tcPr>
            <w:tcW w:w="757" w:type="pct"/>
            <w:tcBorders>
              <w:top w:val="single" w:sz="4" w:space="0" w:color="auto"/>
              <w:left w:val="single" w:sz="4" w:space="0" w:color="auto"/>
              <w:bottom w:val="single" w:sz="4" w:space="0" w:color="auto"/>
              <w:right w:val="single" w:sz="4" w:space="0" w:color="auto"/>
            </w:tcBorders>
            <w:vAlign w:val="center"/>
          </w:tcPr>
          <w:p w14:paraId="69A678FA" w14:textId="5C602090"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2</w:t>
            </w:r>
          </w:p>
        </w:tc>
        <w:tc>
          <w:tcPr>
            <w:tcW w:w="782" w:type="pct"/>
            <w:tcBorders>
              <w:top w:val="single" w:sz="4" w:space="0" w:color="auto"/>
              <w:left w:val="single" w:sz="4" w:space="0" w:color="auto"/>
              <w:bottom w:val="single" w:sz="4" w:space="0" w:color="auto"/>
              <w:right w:val="single" w:sz="4" w:space="0" w:color="auto"/>
            </w:tcBorders>
            <w:vAlign w:val="center"/>
          </w:tcPr>
          <w:p w14:paraId="327BEC8F" w14:textId="6ECE1C3C"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4</w:t>
            </w:r>
          </w:p>
        </w:tc>
        <w:tc>
          <w:tcPr>
            <w:tcW w:w="781" w:type="pct"/>
            <w:vMerge/>
            <w:tcBorders>
              <w:left w:val="single" w:sz="4" w:space="0" w:color="auto"/>
              <w:right w:val="single" w:sz="4" w:space="0" w:color="auto"/>
            </w:tcBorders>
          </w:tcPr>
          <w:p w14:paraId="064367A1" w14:textId="77777777" w:rsidR="008E6DF7" w:rsidRPr="00B26CA6" w:rsidDel="002D58F1"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p>
        </w:tc>
      </w:tr>
      <w:tr w:rsidR="008E6DF7" w:rsidRPr="00B26CA6" w14:paraId="661BB3FD" w14:textId="62EB312D" w:rsidTr="00180BF1">
        <w:tblPrEx>
          <w:jc w:val="center"/>
        </w:tblPrEx>
        <w:trPr>
          <w:trHeight w:val="851"/>
          <w:jc w:val="center"/>
        </w:trPr>
        <w:tc>
          <w:tcPr>
            <w:tcW w:w="402" w:type="pct"/>
            <w:vMerge/>
            <w:tcBorders>
              <w:left w:val="single" w:sz="4" w:space="0" w:color="auto"/>
              <w:right w:val="single" w:sz="4" w:space="0" w:color="auto"/>
            </w:tcBorders>
            <w:vAlign w:val="center"/>
          </w:tcPr>
          <w:p w14:paraId="447B3FD1" w14:textId="77777777"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p>
        </w:tc>
        <w:tc>
          <w:tcPr>
            <w:tcW w:w="2278" w:type="pct"/>
            <w:vMerge/>
            <w:tcBorders>
              <w:left w:val="single" w:sz="4" w:space="0" w:color="auto"/>
              <w:right w:val="single" w:sz="4" w:space="0" w:color="auto"/>
            </w:tcBorders>
            <w:vAlign w:val="center"/>
          </w:tcPr>
          <w:p w14:paraId="474C0852" w14:textId="77777777" w:rsidR="008E6DF7" w:rsidRPr="00B26CA6" w:rsidRDefault="008E6DF7" w:rsidP="008B42AA">
            <w:pPr>
              <w:suppressAutoHyphens/>
              <w:jc w:val="center"/>
              <w:rPr>
                <w:rFonts w:asciiTheme="minorHAnsi" w:hAnsiTheme="minorHAnsi" w:cstheme="minorHAnsi"/>
              </w:rPr>
            </w:pPr>
          </w:p>
        </w:tc>
        <w:tc>
          <w:tcPr>
            <w:tcW w:w="757" w:type="pct"/>
            <w:tcBorders>
              <w:top w:val="single" w:sz="4" w:space="0" w:color="auto"/>
              <w:left w:val="single" w:sz="4" w:space="0" w:color="auto"/>
              <w:bottom w:val="single" w:sz="4" w:space="0" w:color="auto"/>
              <w:right w:val="single" w:sz="4" w:space="0" w:color="auto"/>
            </w:tcBorders>
            <w:vAlign w:val="center"/>
          </w:tcPr>
          <w:p w14:paraId="4AE811FF" w14:textId="04AA2EAB"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3</w:t>
            </w:r>
          </w:p>
        </w:tc>
        <w:tc>
          <w:tcPr>
            <w:tcW w:w="782" w:type="pct"/>
            <w:tcBorders>
              <w:top w:val="single" w:sz="4" w:space="0" w:color="auto"/>
              <w:left w:val="single" w:sz="4" w:space="0" w:color="auto"/>
              <w:bottom w:val="single" w:sz="4" w:space="0" w:color="auto"/>
              <w:right w:val="single" w:sz="4" w:space="0" w:color="auto"/>
            </w:tcBorders>
            <w:vAlign w:val="center"/>
          </w:tcPr>
          <w:p w14:paraId="4407462B" w14:textId="0FCCF705"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6</w:t>
            </w:r>
          </w:p>
        </w:tc>
        <w:tc>
          <w:tcPr>
            <w:tcW w:w="781" w:type="pct"/>
            <w:vMerge/>
            <w:tcBorders>
              <w:left w:val="single" w:sz="4" w:space="0" w:color="auto"/>
              <w:right w:val="single" w:sz="4" w:space="0" w:color="auto"/>
            </w:tcBorders>
          </w:tcPr>
          <w:p w14:paraId="73CA7332" w14:textId="77777777" w:rsidR="008E6DF7"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p>
        </w:tc>
      </w:tr>
      <w:tr w:rsidR="008E6DF7" w:rsidRPr="00B26CA6" w14:paraId="29EF3333" w14:textId="38B23BED" w:rsidTr="00180BF1">
        <w:tblPrEx>
          <w:jc w:val="center"/>
        </w:tblPrEx>
        <w:trPr>
          <w:trHeight w:val="851"/>
          <w:jc w:val="center"/>
        </w:trPr>
        <w:tc>
          <w:tcPr>
            <w:tcW w:w="402" w:type="pct"/>
            <w:vMerge/>
            <w:tcBorders>
              <w:left w:val="single" w:sz="4" w:space="0" w:color="auto"/>
              <w:right w:val="single" w:sz="4" w:space="0" w:color="auto"/>
            </w:tcBorders>
            <w:vAlign w:val="center"/>
          </w:tcPr>
          <w:p w14:paraId="20443B3B" w14:textId="77777777"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p>
        </w:tc>
        <w:tc>
          <w:tcPr>
            <w:tcW w:w="2278" w:type="pct"/>
            <w:vMerge/>
            <w:tcBorders>
              <w:left w:val="single" w:sz="4" w:space="0" w:color="auto"/>
              <w:right w:val="single" w:sz="4" w:space="0" w:color="auto"/>
            </w:tcBorders>
            <w:vAlign w:val="center"/>
          </w:tcPr>
          <w:p w14:paraId="74A0F93B" w14:textId="77777777" w:rsidR="008E6DF7" w:rsidRPr="00B26CA6" w:rsidRDefault="008E6DF7" w:rsidP="008B42AA">
            <w:pPr>
              <w:suppressAutoHyphens/>
              <w:jc w:val="center"/>
              <w:rPr>
                <w:rFonts w:asciiTheme="minorHAnsi" w:hAnsiTheme="minorHAnsi" w:cstheme="minorHAnsi"/>
              </w:rPr>
            </w:pPr>
          </w:p>
        </w:tc>
        <w:tc>
          <w:tcPr>
            <w:tcW w:w="757" w:type="pct"/>
            <w:tcBorders>
              <w:top w:val="single" w:sz="4" w:space="0" w:color="auto"/>
              <w:left w:val="single" w:sz="4" w:space="0" w:color="auto"/>
              <w:bottom w:val="single" w:sz="4" w:space="0" w:color="auto"/>
              <w:right w:val="single" w:sz="4" w:space="0" w:color="auto"/>
            </w:tcBorders>
            <w:vAlign w:val="center"/>
          </w:tcPr>
          <w:p w14:paraId="5E86527B" w14:textId="452D2454"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4</w:t>
            </w:r>
          </w:p>
        </w:tc>
        <w:tc>
          <w:tcPr>
            <w:tcW w:w="782" w:type="pct"/>
            <w:tcBorders>
              <w:top w:val="single" w:sz="4" w:space="0" w:color="auto"/>
              <w:left w:val="single" w:sz="4" w:space="0" w:color="auto"/>
              <w:bottom w:val="single" w:sz="4" w:space="0" w:color="auto"/>
              <w:right w:val="single" w:sz="4" w:space="0" w:color="auto"/>
            </w:tcBorders>
            <w:vAlign w:val="center"/>
          </w:tcPr>
          <w:p w14:paraId="621710DF" w14:textId="6FD7761E"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r>
              <w:rPr>
                <w:rFonts w:asciiTheme="minorHAnsi" w:eastAsia="Times New Roman" w:hAnsiTheme="minorHAnsi" w:cstheme="minorHAnsi"/>
                <w:szCs w:val="20"/>
              </w:rPr>
              <w:t>8</w:t>
            </w:r>
          </w:p>
        </w:tc>
        <w:tc>
          <w:tcPr>
            <w:tcW w:w="781" w:type="pct"/>
            <w:vMerge/>
            <w:tcBorders>
              <w:left w:val="single" w:sz="4" w:space="0" w:color="auto"/>
              <w:right w:val="single" w:sz="4" w:space="0" w:color="auto"/>
            </w:tcBorders>
          </w:tcPr>
          <w:p w14:paraId="28B1C931" w14:textId="77777777" w:rsidR="008E6DF7"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p>
        </w:tc>
      </w:tr>
      <w:tr w:rsidR="008E6DF7" w:rsidRPr="00B26CA6" w14:paraId="53991C6C" w14:textId="47802B53" w:rsidTr="00180BF1">
        <w:tblPrEx>
          <w:jc w:val="center"/>
        </w:tblPrEx>
        <w:trPr>
          <w:trHeight w:val="851"/>
          <w:jc w:val="center"/>
        </w:trPr>
        <w:tc>
          <w:tcPr>
            <w:tcW w:w="402" w:type="pct"/>
            <w:vMerge/>
            <w:tcBorders>
              <w:left w:val="single" w:sz="4" w:space="0" w:color="auto"/>
              <w:bottom w:val="single" w:sz="4" w:space="0" w:color="auto"/>
              <w:right w:val="single" w:sz="4" w:space="0" w:color="auto"/>
            </w:tcBorders>
            <w:vAlign w:val="center"/>
          </w:tcPr>
          <w:p w14:paraId="5507BDFF" w14:textId="692C8677"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p>
        </w:tc>
        <w:tc>
          <w:tcPr>
            <w:tcW w:w="2278" w:type="pct"/>
            <w:vMerge/>
            <w:tcBorders>
              <w:left w:val="single" w:sz="4" w:space="0" w:color="auto"/>
              <w:bottom w:val="single" w:sz="4" w:space="0" w:color="auto"/>
              <w:right w:val="single" w:sz="4" w:space="0" w:color="auto"/>
            </w:tcBorders>
            <w:vAlign w:val="center"/>
          </w:tcPr>
          <w:p w14:paraId="2510BFEC" w14:textId="77777777" w:rsidR="008E6DF7" w:rsidRPr="00B26CA6" w:rsidRDefault="008E6DF7" w:rsidP="008B42AA">
            <w:pPr>
              <w:suppressAutoHyphens/>
              <w:jc w:val="center"/>
              <w:rPr>
                <w:rFonts w:asciiTheme="minorHAnsi" w:hAnsiTheme="minorHAnsi" w:cstheme="minorHAnsi"/>
              </w:rPr>
            </w:pPr>
          </w:p>
        </w:tc>
        <w:tc>
          <w:tcPr>
            <w:tcW w:w="757" w:type="pct"/>
            <w:tcBorders>
              <w:top w:val="single" w:sz="4" w:space="0" w:color="auto"/>
              <w:left w:val="single" w:sz="4" w:space="0" w:color="auto"/>
              <w:bottom w:val="single" w:sz="4" w:space="0" w:color="auto"/>
              <w:right w:val="single" w:sz="4" w:space="0" w:color="auto"/>
            </w:tcBorders>
            <w:vAlign w:val="center"/>
          </w:tcPr>
          <w:p w14:paraId="0E9F83E0" w14:textId="11E78E55"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r w:rsidRPr="00B26CA6">
              <w:rPr>
                <w:rFonts w:asciiTheme="minorHAnsi" w:eastAsia="Times New Roman" w:hAnsiTheme="minorHAnsi" w:cstheme="minorHAnsi"/>
                <w:szCs w:val="20"/>
              </w:rPr>
              <w:t xml:space="preserve">5 </w:t>
            </w:r>
          </w:p>
        </w:tc>
        <w:tc>
          <w:tcPr>
            <w:tcW w:w="782" w:type="pct"/>
            <w:tcBorders>
              <w:top w:val="single" w:sz="4" w:space="0" w:color="auto"/>
              <w:left w:val="single" w:sz="4" w:space="0" w:color="auto"/>
              <w:bottom w:val="single" w:sz="4" w:space="0" w:color="auto"/>
              <w:right w:val="single" w:sz="4" w:space="0" w:color="auto"/>
            </w:tcBorders>
            <w:vAlign w:val="center"/>
          </w:tcPr>
          <w:p w14:paraId="1892D243" w14:textId="057245BA"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r w:rsidRPr="00B26CA6">
              <w:rPr>
                <w:rFonts w:asciiTheme="minorHAnsi" w:eastAsia="Times New Roman" w:hAnsiTheme="minorHAnsi" w:cstheme="minorHAnsi"/>
                <w:szCs w:val="20"/>
              </w:rPr>
              <w:t>10</w:t>
            </w:r>
          </w:p>
        </w:tc>
        <w:tc>
          <w:tcPr>
            <w:tcW w:w="781" w:type="pct"/>
            <w:vMerge/>
            <w:tcBorders>
              <w:left w:val="single" w:sz="4" w:space="0" w:color="auto"/>
              <w:bottom w:val="single" w:sz="4" w:space="0" w:color="auto"/>
              <w:right w:val="single" w:sz="4" w:space="0" w:color="auto"/>
            </w:tcBorders>
          </w:tcPr>
          <w:p w14:paraId="1B0AF6C8" w14:textId="77777777" w:rsidR="008E6DF7" w:rsidRPr="00B26CA6" w:rsidRDefault="008E6DF7" w:rsidP="008B42AA">
            <w:pPr>
              <w:autoSpaceDE w:val="0"/>
              <w:autoSpaceDN w:val="0"/>
              <w:adjustRightInd w:val="0"/>
              <w:spacing w:after="0" w:line="240" w:lineRule="auto"/>
              <w:jc w:val="center"/>
              <w:rPr>
                <w:rFonts w:asciiTheme="minorHAnsi" w:eastAsia="Times New Roman" w:hAnsiTheme="minorHAnsi" w:cstheme="minorHAnsi"/>
                <w:szCs w:val="20"/>
              </w:rPr>
            </w:pPr>
          </w:p>
        </w:tc>
      </w:tr>
    </w:tbl>
    <w:bookmarkEnd w:id="229"/>
    <w:p w14:paraId="0C719C6F" w14:textId="7B4C1231" w:rsidR="00E972F2" w:rsidRDefault="00E972F2" w:rsidP="002F1C02">
      <w:pPr>
        <w:rPr>
          <w:rFonts w:ascii="Calibri" w:hAnsi="Calibri" w:cs="Calibri"/>
          <w:lang w:eastAsia="en-GB"/>
        </w:rPr>
      </w:pPr>
      <w:r>
        <w:rPr>
          <w:rFonts w:ascii="Calibri" w:hAnsi="Calibri" w:cs="Calibri"/>
          <w:lang w:eastAsia="en-GB"/>
        </w:rPr>
        <w:t xml:space="preserve">* Definicija Predstavnika Izvođača dana je člankom 1.1.2.5 Općih uvjeta ugovora </w:t>
      </w:r>
      <w:r w:rsidRPr="00E34FCD">
        <w:rPr>
          <w:rFonts w:asciiTheme="minorHAnsi" w:hAnsiTheme="minorHAnsi" w:cstheme="minorHAnsi"/>
        </w:rPr>
        <w:t>koji su dio “Uvjeta ugovora za postrojenja i projektiranje i građenje” prvo izdanje 1999. izdano od Međunarodne federacije inženjera konzultanata ) u hrvatskom prijevodu izdano od Hrvatske udruge konzultanata, Hrvatske komore inženjera građevinarstva i Udruge konzultantskih društava u graditeljstvu, te “Posebne uvjete” koji uključuju izmjene i dopune tih Općih uvjeta.</w:t>
      </w:r>
    </w:p>
    <w:p w14:paraId="276F38F4" w14:textId="2170AE2F" w:rsidR="002F1C02" w:rsidRPr="00B26CA6" w:rsidRDefault="002F1C02" w:rsidP="002F1C02">
      <w:pPr>
        <w:rPr>
          <w:rFonts w:ascii="Calibri" w:hAnsi="Calibri" w:cs="Calibri"/>
          <w:lang w:eastAsia="en-GB"/>
        </w:rPr>
      </w:pPr>
      <w:r w:rsidRPr="00B26CA6">
        <w:rPr>
          <w:rFonts w:ascii="Calibri" w:hAnsi="Calibri" w:cs="Calibri"/>
          <w:lang w:eastAsia="en-GB"/>
        </w:rPr>
        <w:t>*</w:t>
      </w:r>
      <w:r w:rsidR="00E972F2">
        <w:rPr>
          <w:rFonts w:ascii="Calibri" w:hAnsi="Calibri" w:cs="Calibri"/>
          <w:lang w:eastAsia="en-GB"/>
        </w:rPr>
        <w:t>*</w:t>
      </w:r>
      <w:r w:rsidRPr="00B26CA6">
        <w:rPr>
          <w:rFonts w:ascii="Calibri" w:hAnsi="Calibri" w:cs="Calibri"/>
          <w:lang w:eastAsia="en-GB"/>
        </w:rPr>
        <w:t xml:space="preserve"> Infrastrukturni objekti definiraju se sukladno članku 3, točka 8 Zakona o prostornom uređenju (NN 153/13, 65/17</w:t>
      </w:r>
      <w:r w:rsidR="002E5C69">
        <w:rPr>
          <w:rFonts w:ascii="Calibri" w:hAnsi="Calibri" w:cs="Calibri"/>
          <w:lang w:eastAsia="en-GB"/>
        </w:rPr>
        <w:t>, 114/18</w:t>
      </w:r>
      <w:r w:rsidR="009F3A7C">
        <w:rPr>
          <w:rFonts w:ascii="Calibri" w:hAnsi="Calibri" w:cs="Calibri"/>
          <w:lang w:eastAsia="en-GB"/>
        </w:rPr>
        <w:t>, 39/19</w:t>
      </w:r>
      <w:r w:rsidRPr="00B26CA6">
        <w:rPr>
          <w:rFonts w:ascii="Calibri" w:hAnsi="Calibri" w:cs="Calibri"/>
          <w:lang w:eastAsia="en-GB"/>
        </w:rPr>
        <w:t>)</w:t>
      </w:r>
    </w:p>
    <w:p w14:paraId="49F835C6" w14:textId="77777777" w:rsidR="00D638D5" w:rsidRDefault="00D638D5" w:rsidP="00D94AC4">
      <w:pPr>
        <w:rPr>
          <w:rFonts w:asciiTheme="minorHAnsi" w:eastAsia="Calibri" w:hAnsiTheme="minorHAnsi" w:cstheme="minorHAnsi"/>
          <w:lang w:eastAsia="en-GB"/>
        </w:rPr>
      </w:pPr>
      <w:r w:rsidRPr="00D638D5">
        <w:rPr>
          <w:rFonts w:asciiTheme="minorHAnsi" w:eastAsia="Calibri" w:hAnsiTheme="minorHAnsi" w:cstheme="minorHAnsi"/>
          <w:lang w:eastAsia="en-GB"/>
        </w:rPr>
        <w:t xml:space="preserve">Stručnjak specifično iskustvo prikazuje u </w:t>
      </w:r>
      <w:r>
        <w:rPr>
          <w:rFonts w:asciiTheme="minorHAnsi" w:eastAsia="Calibri" w:hAnsiTheme="minorHAnsi" w:cstheme="minorHAnsi"/>
          <w:lang w:eastAsia="en-GB"/>
        </w:rPr>
        <w:t xml:space="preserve">Životopisu. </w:t>
      </w:r>
    </w:p>
    <w:p w14:paraId="3580D557" w14:textId="3062CE4C" w:rsidR="00D638D5" w:rsidRDefault="00D638D5" w:rsidP="00D94AC4">
      <w:pPr>
        <w:rPr>
          <w:rFonts w:asciiTheme="minorHAnsi" w:eastAsia="Calibri" w:hAnsiTheme="minorHAnsi" w:cstheme="minorHAnsi"/>
          <w:lang w:eastAsia="en-GB"/>
        </w:rPr>
      </w:pPr>
      <w:r>
        <w:rPr>
          <w:rFonts w:asciiTheme="minorHAnsi" w:eastAsia="Calibri" w:hAnsiTheme="minorHAnsi" w:cstheme="minorHAnsi"/>
          <w:lang w:eastAsia="en-GB"/>
        </w:rPr>
        <w:t>U životopisu stučnjaka mora biti naveden popis, vrsta izvršenog posla kao i ostali bitni podaci temeljem kojeg se vrednuje specifično iskustvo stručnjaka. U</w:t>
      </w:r>
      <w:r w:rsidRPr="00D638D5">
        <w:rPr>
          <w:rFonts w:asciiTheme="minorHAnsi" w:eastAsia="Calibri" w:hAnsiTheme="minorHAnsi" w:cstheme="minorHAnsi"/>
          <w:lang w:eastAsia="en-GB"/>
        </w:rPr>
        <w:t xml:space="preserve"> tu svrhu ponuditelj može koristiti predložak obrasca iz ove dokumentacije o nabavi - OBRAZAC </w:t>
      </w:r>
      <w:r w:rsidR="00206CEC">
        <w:rPr>
          <w:rFonts w:asciiTheme="minorHAnsi" w:eastAsia="Calibri" w:hAnsiTheme="minorHAnsi" w:cstheme="minorHAnsi"/>
          <w:lang w:eastAsia="en-GB"/>
        </w:rPr>
        <w:t>8</w:t>
      </w:r>
      <w:r w:rsidRPr="00D638D5">
        <w:rPr>
          <w:rFonts w:asciiTheme="minorHAnsi" w:eastAsia="Calibri" w:hAnsiTheme="minorHAnsi" w:cstheme="minorHAnsi"/>
          <w:lang w:eastAsia="en-GB"/>
        </w:rPr>
        <w:t>.</w:t>
      </w:r>
    </w:p>
    <w:p w14:paraId="5F4B09A4" w14:textId="20DF91CD" w:rsidR="00D94AC4" w:rsidRPr="00D638D5" w:rsidRDefault="00D638D5" w:rsidP="00D638D5">
      <w:pPr>
        <w:rPr>
          <w:rFonts w:asciiTheme="minorHAnsi" w:eastAsia="Calibri" w:hAnsiTheme="minorHAnsi" w:cstheme="minorHAnsi"/>
          <w:lang w:eastAsia="en-GB"/>
        </w:rPr>
      </w:pPr>
      <w:r>
        <w:rPr>
          <w:rFonts w:asciiTheme="minorHAnsi" w:eastAsia="Calibri" w:hAnsiTheme="minorHAnsi" w:cstheme="minorHAnsi"/>
          <w:lang w:eastAsia="en-GB"/>
        </w:rPr>
        <w:t xml:space="preserve">Životopis </w:t>
      </w:r>
      <w:r w:rsidR="00D94AC4" w:rsidRPr="00D638D5">
        <w:rPr>
          <w:rFonts w:asciiTheme="minorHAnsi" w:eastAsia="Calibri" w:hAnsiTheme="minorHAnsi" w:cstheme="minorHAnsi"/>
          <w:lang w:eastAsia="en-GB"/>
        </w:rPr>
        <w:t>treba biti vlastoručno potpisan od strane stručnjaka</w:t>
      </w:r>
      <w:r>
        <w:rPr>
          <w:rFonts w:asciiTheme="minorHAnsi" w:eastAsia="Calibri" w:hAnsiTheme="minorHAnsi" w:cstheme="minorHAnsi"/>
          <w:lang w:eastAsia="en-GB"/>
        </w:rPr>
        <w:t xml:space="preserve">, te treba </w:t>
      </w:r>
      <w:r w:rsidR="00D94AC4" w:rsidRPr="00D638D5">
        <w:rPr>
          <w:rFonts w:asciiTheme="minorHAnsi" w:eastAsia="Calibri" w:hAnsiTheme="minorHAnsi" w:cstheme="minorHAnsi"/>
          <w:lang w:eastAsia="en-GB"/>
        </w:rPr>
        <w:t xml:space="preserve"> sadržavati podatke na temelju kojih se može obaviti provjera </w:t>
      </w:r>
      <w:r>
        <w:rPr>
          <w:rFonts w:asciiTheme="minorHAnsi" w:eastAsia="Calibri" w:hAnsiTheme="minorHAnsi" w:cstheme="minorHAnsi"/>
          <w:lang w:eastAsia="en-GB"/>
        </w:rPr>
        <w:t xml:space="preserve">istinitosti </w:t>
      </w:r>
      <w:r w:rsidR="00D94AC4" w:rsidRPr="00D638D5">
        <w:rPr>
          <w:rFonts w:asciiTheme="minorHAnsi" w:eastAsia="Calibri" w:hAnsiTheme="minorHAnsi" w:cstheme="minorHAnsi"/>
          <w:lang w:eastAsia="en-GB"/>
        </w:rPr>
        <w:t>dostavlj</w:t>
      </w:r>
      <w:r>
        <w:rPr>
          <w:rFonts w:asciiTheme="minorHAnsi" w:eastAsia="Calibri" w:hAnsiTheme="minorHAnsi" w:cstheme="minorHAnsi"/>
          <w:lang w:eastAsia="en-GB"/>
        </w:rPr>
        <w:t>e</w:t>
      </w:r>
      <w:r w:rsidR="00D94AC4" w:rsidRPr="00D638D5">
        <w:rPr>
          <w:rFonts w:asciiTheme="minorHAnsi" w:eastAsia="Calibri" w:hAnsiTheme="minorHAnsi" w:cstheme="minorHAnsi"/>
          <w:lang w:eastAsia="en-GB"/>
        </w:rPr>
        <w:t>nih</w:t>
      </w:r>
      <w:r>
        <w:rPr>
          <w:rFonts w:asciiTheme="minorHAnsi" w:eastAsia="Calibri" w:hAnsiTheme="minorHAnsi" w:cstheme="minorHAnsi"/>
          <w:lang w:eastAsia="en-GB"/>
        </w:rPr>
        <w:t xml:space="preserve"> navoda i</w:t>
      </w:r>
      <w:r w:rsidR="00D94AC4" w:rsidRPr="00D638D5">
        <w:rPr>
          <w:rFonts w:asciiTheme="minorHAnsi" w:eastAsia="Calibri" w:hAnsiTheme="minorHAnsi" w:cstheme="minorHAnsi"/>
          <w:lang w:eastAsia="en-GB"/>
        </w:rPr>
        <w:t xml:space="preserve"> informacija (telefon, mail,…)</w:t>
      </w:r>
      <w:r>
        <w:rPr>
          <w:rFonts w:asciiTheme="minorHAnsi" w:eastAsia="Calibri" w:hAnsiTheme="minorHAnsi" w:cstheme="minorHAnsi"/>
          <w:lang w:eastAsia="en-GB"/>
        </w:rPr>
        <w:t>.</w:t>
      </w:r>
    </w:p>
    <w:p w14:paraId="647AA61E" w14:textId="79F8C23A" w:rsidR="00C11CF6" w:rsidRPr="009D4A44" w:rsidRDefault="00D638D5" w:rsidP="00D94AC4">
      <w:pPr>
        <w:rPr>
          <w:rFonts w:asciiTheme="minorHAnsi" w:eastAsia="Calibri" w:hAnsiTheme="minorHAnsi" w:cstheme="minorHAnsi"/>
          <w:lang w:eastAsia="en-GB"/>
        </w:rPr>
      </w:pPr>
      <w:r>
        <w:rPr>
          <w:rFonts w:asciiTheme="minorHAnsi" w:eastAsia="Calibri" w:hAnsiTheme="minorHAnsi" w:cstheme="minorHAnsi"/>
          <w:lang w:eastAsia="en-GB"/>
        </w:rPr>
        <w:t xml:space="preserve">Životopisi se </w:t>
      </w:r>
      <w:r w:rsidR="00D94AC4" w:rsidRPr="00D638D5">
        <w:rPr>
          <w:rFonts w:asciiTheme="minorHAnsi" w:eastAsia="Calibri" w:hAnsiTheme="minorHAnsi" w:cstheme="minorHAnsi"/>
          <w:lang w:eastAsia="en-GB"/>
        </w:rPr>
        <w:t xml:space="preserve"> dostavljaju u sklopu e ponude.</w:t>
      </w:r>
    </w:p>
    <w:p w14:paraId="25FCAD58" w14:textId="1A19F554" w:rsidR="00233473" w:rsidRPr="00B26CA6" w:rsidRDefault="00233473" w:rsidP="00233473">
      <w:pPr>
        <w:spacing w:line="276" w:lineRule="auto"/>
        <w:rPr>
          <w:rFonts w:asciiTheme="minorHAnsi" w:hAnsiTheme="minorHAnsi" w:cstheme="minorHAnsi"/>
          <w:i/>
          <w:color w:val="FF0000"/>
          <w:szCs w:val="20"/>
        </w:rPr>
      </w:pPr>
      <w:bookmarkStart w:id="230" w:name="_Toc488069998"/>
      <w:bookmarkStart w:id="231" w:name="_Toc488131679"/>
      <w:bookmarkStart w:id="232" w:name="_Toc488131977"/>
      <w:bookmarkStart w:id="233" w:name="_Toc488155851"/>
      <w:bookmarkStart w:id="234" w:name="_Toc488226890"/>
    </w:p>
    <w:bookmarkEnd w:id="230"/>
    <w:bookmarkEnd w:id="231"/>
    <w:bookmarkEnd w:id="232"/>
    <w:bookmarkEnd w:id="233"/>
    <w:bookmarkEnd w:id="234"/>
    <w:p w14:paraId="59333C13" w14:textId="574035B0" w:rsidR="00470F10" w:rsidRPr="00B26CA6" w:rsidRDefault="00D362C5" w:rsidP="00D35ED2">
      <w:pPr>
        <w:pStyle w:val="Naslov3"/>
        <w:ind w:left="851" w:hanging="567"/>
        <w:rPr>
          <w:rFonts w:asciiTheme="minorHAnsi" w:hAnsiTheme="minorHAnsi" w:cstheme="minorHAnsi"/>
          <w:lang w:val="hr-HR"/>
        </w:rPr>
      </w:pPr>
      <w:r>
        <w:rPr>
          <w:rFonts w:asciiTheme="minorHAnsi" w:hAnsiTheme="minorHAnsi" w:cstheme="minorHAnsi"/>
          <w:lang w:val="hr-HR"/>
        </w:rPr>
        <w:t>Ekonomski n</w:t>
      </w:r>
      <w:r w:rsidR="00470F10" w:rsidRPr="00B26CA6">
        <w:rPr>
          <w:rFonts w:asciiTheme="minorHAnsi" w:hAnsiTheme="minorHAnsi" w:cstheme="minorHAnsi"/>
          <w:lang w:val="hr-HR"/>
        </w:rPr>
        <w:t>ajpovoljnija ponuda</w:t>
      </w:r>
    </w:p>
    <w:p w14:paraId="1D94905A" w14:textId="77777777" w:rsidR="00470F10" w:rsidRPr="00B26CA6" w:rsidRDefault="00470F10" w:rsidP="00470F10">
      <w:pPr>
        <w:autoSpaceDE w:val="0"/>
        <w:autoSpaceDN w:val="0"/>
        <w:adjustRightInd w:val="0"/>
        <w:spacing w:before="0" w:after="0" w:line="276" w:lineRule="auto"/>
        <w:rPr>
          <w:rFonts w:asciiTheme="minorHAnsi" w:eastAsia="Calibri" w:hAnsiTheme="minorHAnsi" w:cstheme="minorHAnsi"/>
          <w:b/>
          <w:bCs/>
          <w:szCs w:val="20"/>
        </w:rPr>
      </w:pPr>
      <w:bookmarkStart w:id="235" w:name="_Hlk528153098"/>
      <w:r w:rsidRPr="00B26CA6">
        <w:rPr>
          <w:rFonts w:asciiTheme="minorHAnsi" w:eastAsia="Calibri" w:hAnsiTheme="minorHAnsi" w:cstheme="minorHAnsi"/>
          <w:szCs w:val="20"/>
        </w:rPr>
        <w:lastRenderedPageBreak/>
        <w:t>Najpovoljnija je valjana ponuda s najvećom Ukupnom ocjenom (UO) prema formuli:</w:t>
      </w:r>
    </w:p>
    <w:p w14:paraId="6772924D" w14:textId="6577A04C" w:rsidR="00470F10" w:rsidRDefault="00470F10" w:rsidP="0071326F">
      <w:pPr>
        <w:autoSpaceDE w:val="0"/>
        <w:autoSpaceDN w:val="0"/>
        <w:adjustRightInd w:val="0"/>
        <w:spacing w:line="276" w:lineRule="auto"/>
        <w:ind w:firstLine="1"/>
        <w:jc w:val="center"/>
        <w:rPr>
          <w:rFonts w:asciiTheme="minorHAnsi" w:eastAsia="Calibri" w:hAnsiTheme="minorHAnsi" w:cstheme="minorHAnsi"/>
          <w:b/>
          <w:bCs/>
          <w:sz w:val="22"/>
          <w:szCs w:val="22"/>
          <w:lang w:eastAsia="hr-HR"/>
        </w:rPr>
      </w:pPr>
      <w:r w:rsidRPr="00B26CA6">
        <w:rPr>
          <w:rFonts w:asciiTheme="minorHAnsi" w:eastAsia="Calibri" w:hAnsiTheme="minorHAnsi" w:cstheme="minorHAnsi"/>
          <w:b/>
          <w:bCs/>
          <w:sz w:val="22"/>
          <w:szCs w:val="22"/>
          <w:lang w:eastAsia="hr-HR"/>
        </w:rPr>
        <w:t xml:space="preserve">Ukupna ocjena (UO) = CP + </w:t>
      </w:r>
      <w:r w:rsidR="00D62BA6">
        <w:rPr>
          <w:rFonts w:asciiTheme="minorHAnsi" w:eastAsia="Calibri" w:hAnsiTheme="minorHAnsi" w:cstheme="minorHAnsi"/>
          <w:b/>
          <w:bCs/>
          <w:sz w:val="22"/>
          <w:szCs w:val="22"/>
          <w:lang w:eastAsia="hr-HR"/>
        </w:rPr>
        <w:t>S1 + S2+ S3</w:t>
      </w:r>
    </w:p>
    <w:p w14:paraId="32F2ECE9" w14:textId="5E993DAD" w:rsidR="00D3038C" w:rsidRDefault="00D3038C" w:rsidP="00D3038C">
      <w:pPr>
        <w:autoSpaceDE w:val="0"/>
        <w:autoSpaceDN w:val="0"/>
        <w:adjustRightInd w:val="0"/>
        <w:spacing w:line="276" w:lineRule="auto"/>
        <w:ind w:firstLine="1"/>
        <w:rPr>
          <w:rFonts w:asciiTheme="minorHAnsi" w:eastAsia="Calibri" w:hAnsiTheme="minorHAnsi" w:cstheme="minorHAnsi"/>
          <w:b/>
          <w:bCs/>
          <w:sz w:val="22"/>
          <w:szCs w:val="22"/>
          <w:lang w:eastAsia="hr-HR"/>
        </w:rPr>
      </w:pPr>
      <w:r>
        <w:rPr>
          <w:rFonts w:asciiTheme="minorHAnsi" w:eastAsia="Calibri" w:hAnsiTheme="minorHAnsi" w:cstheme="minorHAnsi"/>
          <w:b/>
          <w:bCs/>
          <w:sz w:val="22"/>
          <w:szCs w:val="22"/>
          <w:lang w:eastAsia="hr-HR"/>
        </w:rPr>
        <w:t>Pri čemu je</w:t>
      </w:r>
      <w:r w:rsidR="00487CE0">
        <w:rPr>
          <w:rFonts w:asciiTheme="minorHAnsi" w:eastAsia="Calibri" w:hAnsiTheme="minorHAnsi" w:cstheme="minorHAnsi"/>
          <w:b/>
          <w:bCs/>
          <w:sz w:val="22"/>
          <w:szCs w:val="22"/>
          <w:lang w:eastAsia="hr-HR"/>
        </w:rPr>
        <w:t>:</w:t>
      </w:r>
    </w:p>
    <w:p w14:paraId="5E03C711" w14:textId="3A94309C" w:rsidR="00487CE0" w:rsidRDefault="00487CE0" w:rsidP="00487CE0">
      <w:pPr>
        <w:autoSpaceDE w:val="0"/>
        <w:autoSpaceDN w:val="0"/>
        <w:adjustRightInd w:val="0"/>
        <w:ind w:right="-11"/>
        <w:rPr>
          <w:rFonts w:ascii="Calibri" w:hAnsi="Calibri" w:cs="ArialMT"/>
          <w:color w:val="000000"/>
        </w:rPr>
      </w:pPr>
      <w:r>
        <w:rPr>
          <w:rFonts w:ascii="Calibri" w:hAnsi="Calibri" w:cs="ArialMT"/>
          <w:color w:val="000000"/>
        </w:rPr>
        <w:t>CP – ukupan broj bodova ostvaren prema kriteriju cijene ponude</w:t>
      </w:r>
    </w:p>
    <w:p w14:paraId="59FECE7A" w14:textId="0D7E473D" w:rsidR="00487CE0" w:rsidRDefault="00487CE0" w:rsidP="00487CE0">
      <w:pPr>
        <w:autoSpaceDE w:val="0"/>
        <w:autoSpaceDN w:val="0"/>
        <w:adjustRightInd w:val="0"/>
        <w:ind w:right="-11"/>
        <w:rPr>
          <w:rFonts w:ascii="Calibri" w:hAnsi="Calibri" w:cs="ArialMT"/>
          <w:color w:val="000000"/>
        </w:rPr>
      </w:pPr>
      <w:r>
        <w:rPr>
          <w:rFonts w:ascii="Calibri" w:hAnsi="Calibri" w:cs="ArialMT"/>
          <w:color w:val="000000"/>
        </w:rPr>
        <w:t>S1 – ukupan broj bodova ost</w:t>
      </w:r>
      <w:r w:rsidR="00E901EC">
        <w:rPr>
          <w:rFonts w:ascii="Calibri" w:hAnsi="Calibri" w:cs="ArialMT"/>
          <w:color w:val="000000"/>
        </w:rPr>
        <w:t>va</w:t>
      </w:r>
      <w:r>
        <w:rPr>
          <w:rFonts w:ascii="Calibri" w:hAnsi="Calibri" w:cs="ArialMT"/>
          <w:color w:val="000000"/>
        </w:rPr>
        <w:t>ren prema kriteriju S1 kod stručnih kvalifikacija Stručnjaka 1</w:t>
      </w:r>
    </w:p>
    <w:p w14:paraId="1F43FD08" w14:textId="407F9D9E" w:rsidR="00487CE0" w:rsidRDefault="00487CE0" w:rsidP="00487CE0">
      <w:pPr>
        <w:autoSpaceDE w:val="0"/>
        <w:autoSpaceDN w:val="0"/>
        <w:adjustRightInd w:val="0"/>
        <w:ind w:right="-11"/>
        <w:rPr>
          <w:rFonts w:ascii="Calibri" w:hAnsi="Calibri" w:cs="ArialMT"/>
          <w:color w:val="000000"/>
        </w:rPr>
      </w:pPr>
      <w:r>
        <w:rPr>
          <w:rFonts w:ascii="Calibri" w:hAnsi="Calibri" w:cs="ArialMT"/>
          <w:color w:val="000000"/>
        </w:rPr>
        <w:t>S2– ukupan broj bodova ost</w:t>
      </w:r>
      <w:r w:rsidR="00E901EC">
        <w:rPr>
          <w:rFonts w:ascii="Calibri" w:hAnsi="Calibri" w:cs="ArialMT"/>
          <w:color w:val="000000"/>
        </w:rPr>
        <w:t>va</w:t>
      </w:r>
      <w:r>
        <w:rPr>
          <w:rFonts w:ascii="Calibri" w:hAnsi="Calibri" w:cs="ArialMT"/>
          <w:color w:val="000000"/>
        </w:rPr>
        <w:t>ren prema kriterijima S2.1 i S2.2 kod stručnih kvalifikacija Stručnjaka 2 (S2=S2.1 + S2.2)</w:t>
      </w:r>
    </w:p>
    <w:p w14:paraId="0E4EE62A" w14:textId="7ACE818C" w:rsidR="00487CE0" w:rsidRDefault="00487CE0" w:rsidP="00487CE0">
      <w:pPr>
        <w:autoSpaceDE w:val="0"/>
        <w:autoSpaceDN w:val="0"/>
        <w:adjustRightInd w:val="0"/>
        <w:ind w:right="-11"/>
        <w:rPr>
          <w:rFonts w:ascii="Calibri" w:hAnsi="Calibri" w:cs="ArialMT"/>
          <w:color w:val="000000"/>
        </w:rPr>
      </w:pPr>
      <w:r>
        <w:rPr>
          <w:rFonts w:ascii="Calibri" w:hAnsi="Calibri" w:cs="ArialMT"/>
          <w:color w:val="000000"/>
        </w:rPr>
        <w:t>S3 – ukupan broj bodova ost</w:t>
      </w:r>
      <w:r w:rsidR="00E901EC">
        <w:rPr>
          <w:rFonts w:ascii="Calibri" w:hAnsi="Calibri" w:cs="ArialMT"/>
          <w:color w:val="000000"/>
        </w:rPr>
        <w:t>va</w:t>
      </w:r>
      <w:r>
        <w:rPr>
          <w:rFonts w:ascii="Calibri" w:hAnsi="Calibri" w:cs="ArialMT"/>
          <w:color w:val="000000"/>
        </w:rPr>
        <w:t>ren prema kriteriju S3 kod stručnih kvalifikacija Stručnjaka 3</w:t>
      </w:r>
    </w:p>
    <w:p w14:paraId="37E0057E" w14:textId="77777777" w:rsidR="00487CE0" w:rsidRPr="00B26CA6" w:rsidRDefault="00487CE0" w:rsidP="0071326F">
      <w:pPr>
        <w:autoSpaceDE w:val="0"/>
        <w:autoSpaceDN w:val="0"/>
        <w:adjustRightInd w:val="0"/>
        <w:spacing w:line="276" w:lineRule="auto"/>
        <w:ind w:firstLine="1"/>
        <w:rPr>
          <w:rFonts w:asciiTheme="minorHAnsi" w:eastAsia="Calibri" w:hAnsiTheme="minorHAnsi" w:cstheme="minorHAnsi"/>
          <w:b/>
          <w:bCs/>
          <w:sz w:val="22"/>
          <w:szCs w:val="22"/>
          <w:lang w:eastAsia="hr-HR"/>
        </w:rPr>
      </w:pPr>
    </w:p>
    <w:p w14:paraId="31638A5C" w14:textId="0F54AC01" w:rsidR="00470F10" w:rsidRPr="00B26CA6" w:rsidRDefault="00470F10" w:rsidP="00470F10">
      <w:pPr>
        <w:spacing w:line="276" w:lineRule="auto"/>
        <w:rPr>
          <w:rFonts w:asciiTheme="minorHAnsi" w:eastAsia="Calibri" w:hAnsiTheme="minorHAnsi" w:cstheme="minorHAnsi"/>
          <w:szCs w:val="20"/>
          <w:lang w:eastAsia="hr-HR"/>
        </w:rPr>
      </w:pPr>
      <w:r w:rsidRPr="00B26CA6">
        <w:rPr>
          <w:rFonts w:asciiTheme="minorHAnsi" w:eastAsia="Calibri" w:hAnsiTheme="minorHAnsi" w:cstheme="minorHAnsi"/>
          <w:szCs w:val="20"/>
          <w:lang w:eastAsia="hr-HR"/>
        </w:rPr>
        <w:t xml:space="preserve">U slučaju </w:t>
      </w:r>
      <w:r w:rsidR="00956FD8" w:rsidRPr="00B26CA6">
        <w:rPr>
          <w:rFonts w:asciiTheme="minorHAnsi" w:eastAsia="Calibri" w:hAnsiTheme="minorHAnsi" w:cstheme="minorHAnsi"/>
          <w:szCs w:val="20"/>
          <w:lang w:eastAsia="hr-HR"/>
        </w:rPr>
        <w:t xml:space="preserve">da su </w:t>
      </w:r>
      <w:r w:rsidRPr="00B26CA6">
        <w:rPr>
          <w:rFonts w:asciiTheme="minorHAnsi" w:eastAsia="Calibri" w:hAnsiTheme="minorHAnsi" w:cstheme="minorHAnsi"/>
          <w:szCs w:val="20"/>
          <w:lang w:eastAsia="hr-HR"/>
        </w:rPr>
        <w:t>dvije ili više valjanih ponuda</w:t>
      </w:r>
      <w:r w:rsidR="00956FD8" w:rsidRPr="00B26CA6">
        <w:rPr>
          <w:rFonts w:asciiTheme="minorHAnsi" w:eastAsia="Calibri" w:hAnsiTheme="minorHAnsi" w:cstheme="minorHAnsi"/>
          <w:szCs w:val="20"/>
          <w:lang w:eastAsia="hr-HR"/>
        </w:rPr>
        <w:t xml:space="preserve"> jednako rangirane prema kriteriju za odabir ponude, tj.</w:t>
      </w:r>
      <w:r w:rsidRPr="00B26CA6">
        <w:rPr>
          <w:rFonts w:asciiTheme="minorHAnsi" w:eastAsia="Calibri" w:hAnsiTheme="minorHAnsi" w:cstheme="minorHAnsi"/>
          <w:szCs w:val="20"/>
          <w:lang w:eastAsia="hr-HR"/>
        </w:rPr>
        <w:t xml:space="preserve"> imaju identičnu ukupnu ocjenu, </w:t>
      </w:r>
      <w:r w:rsidR="00956FD8" w:rsidRPr="00B26CA6">
        <w:rPr>
          <w:rFonts w:asciiTheme="minorHAnsi" w:eastAsia="Calibri" w:hAnsiTheme="minorHAnsi" w:cstheme="minorHAnsi"/>
          <w:szCs w:val="20"/>
          <w:lang w:eastAsia="hr-HR"/>
        </w:rPr>
        <w:t>naručitelj će odabrati ponudu</w:t>
      </w:r>
      <w:r w:rsidRPr="00B26CA6">
        <w:rPr>
          <w:rFonts w:asciiTheme="minorHAnsi" w:eastAsia="Calibri" w:hAnsiTheme="minorHAnsi" w:cstheme="minorHAnsi"/>
          <w:szCs w:val="20"/>
          <w:lang w:eastAsia="hr-HR"/>
        </w:rPr>
        <w:t xml:space="preserve"> koja je zaprimljena</w:t>
      </w:r>
      <w:r w:rsidR="00956FD8" w:rsidRPr="00B26CA6">
        <w:rPr>
          <w:rFonts w:asciiTheme="minorHAnsi" w:eastAsia="Calibri" w:hAnsiTheme="minorHAnsi" w:cstheme="minorHAnsi"/>
          <w:szCs w:val="20"/>
          <w:lang w:eastAsia="hr-HR"/>
        </w:rPr>
        <w:t xml:space="preserve"> ranije</w:t>
      </w:r>
      <w:r w:rsidRPr="00B26CA6">
        <w:rPr>
          <w:rFonts w:asciiTheme="minorHAnsi" w:eastAsia="Calibri" w:hAnsiTheme="minorHAnsi" w:cstheme="minorHAnsi"/>
          <w:szCs w:val="20"/>
          <w:lang w:eastAsia="hr-HR"/>
        </w:rPr>
        <w:t xml:space="preserve">, sukladno članku 302. stavku 3. </w:t>
      </w:r>
      <w:bookmarkEnd w:id="228"/>
      <w:r w:rsidR="0024457D" w:rsidRPr="00B26CA6">
        <w:rPr>
          <w:rFonts w:asciiTheme="minorHAnsi" w:eastAsia="Calibri" w:hAnsiTheme="minorHAnsi" w:cstheme="minorHAnsi"/>
          <w:szCs w:val="20"/>
          <w:lang w:eastAsia="hr-HR"/>
        </w:rPr>
        <w:t>ZJN 2016.</w:t>
      </w:r>
    </w:p>
    <w:bookmarkEnd w:id="235"/>
    <w:p w14:paraId="79C744A2" w14:textId="4656E18C" w:rsidR="003C689D" w:rsidRPr="00B26CA6" w:rsidRDefault="001A1EB4" w:rsidP="001A1EB4">
      <w:pPr>
        <w:spacing w:before="0" w:after="0" w:line="240" w:lineRule="auto"/>
        <w:rPr>
          <w:rFonts w:asciiTheme="minorHAnsi" w:hAnsiTheme="minorHAnsi" w:cstheme="minorHAnsi"/>
          <w:szCs w:val="20"/>
          <w:lang w:eastAsia="hr-HR"/>
        </w:rPr>
      </w:pPr>
      <w:r w:rsidRPr="00B26CA6">
        <w:rPr>
          <w:rFonts w:asciiTheme="minorHAnsi" w:hAnsiTheme="minorHAnsi" w:cstheme="minorHAnsi"/>
          <w:szCs w:val="20"/>
          <w:lang w:eastAsia="hr-HR"/>
        </w:rPr>
        <w:br w:type="page"/>
      </w:r>
    </w:p>
    <w:p w14:paraId="37AA2C5C" w14:textId="641497CB" w:rsidR="00B37E4D" w:rsidRPr="00B26CA6" w:rsidRDefault="00B37E4D" w:rsidP="00855AC8">
      <w:pPr>
        <w:pStyle w:val="Naslov1"/>
      </w:pPr>
      <w:bookmarkStart w:id="236" w:name="_Toc435198546"/>
      <w:bookmarkStart w:id="237" w:name="_Toc18581041"/>
      <w:r w:rsidRPr="00B26CA6">
        <w:lastRenderedPageBreak/>
        <w:t>OSTALE ODREDBE</w:t>
      </w:r>
      <w:bookmarkEnd w:id="236"/>
      <w:bookmarkEnd w:id="237"/>
    </w:p>
    <w:p w14:paraId="47123006" w14:textId="77777777" w:rsidR="001910DD" w:rsidRPr="00B26CA6" w:rsidRDefault="001910DD" w:rsidP="008A75EA">
      <w:pPr>
        <w:pStyle w:val="Naslov2"/>
      </w:pPr>
      <w:bookmarkStart w:id="238" w:name="_Toc18581042"/>
      <w:bookmarkStart w:id="239" w:name="_Toc435198547"/>
      <w:r w:rsidRPr="00B26CA6">
        <w:t>podaci o terminu obilaska lokacije ili neposrednog pregleda dokumenata koji potkrepljuju dokumentaciju o nabavi</w:t>
      </w:r>
      <w:bookmarkEnd w:id="238"/>
    </w:p>
    <w:p w14:paraId="350D4D93" w14:textId="3F6E09A7" w:rsidR="004548DD" w:rsidRDefault="004548DD" w:rsidP="00A56B0E">
      <w:pPr>
        <w:spacing w:line="276" w:lineRule="auto"/>
        <w:rPr>
          <w:rFonts w:ascii="Calibri" w:hAnsi="Calibri" w:cs="ArialMT"/>
          <w:color w:val="000000"/>
        </w:rPr>
      </w:pPr>
      <w:r>
        <w:rPr>
          <w:rFonts w:ascii="Calibri" w:hAnsi="Calibri" w:cs="ArialMT"/>
          <w:color w:val="000000"/>
        </w:rPr>
        <w:t>Sva relevantna dokumentacija vezana uz predmet nabave objavljena je u sklopu ovog postupka javne nabave na stranicama EOJN.</w:t>
      </w:r>
    </w:p>
    <w:p w14:paraId="1898BB8E" w14:textId="0AB6A83D" w:rsidR="0045317B" w:rsidRPr="00B26CA6" w:rsidRDefault="00A56B0E" w:rsidP="00A56B0E">
      <w:pPr>
        <w:spacing w:line="276" w:lineRule="auto"/>
        <w:rPr>
          <w:rFonts w:ascii="Calibri" w:hAnsi="Calibri" w:cs="ArialMT"/>
          <w:color w:val="000000"/>
        </w:rPr>
      </w:pPr>
      <w:r w:rsidRPr="00B26CA6">
        <w:rPr>
          <w:rFonts w:ascii="Calibri" w:hAnsi="Calibri" w:cs="ArialMT"/>
          <w:color w:val="000000"/>
        </w:rPr>
        <w:t xml:space="preserve">Posjet lokaciji nije obavezan, ali se preporuča. U slučaju posjeta lokaciji potrebna je prethodna pismena najava min. 48 sati ranije na adresu iz </w:t>
      </w:r>
      <w:r w:rsidRPr="00782391">
        <w:rPr>
          <w:rFonts w:ascii="Calibri" w:hAnsi="Calibri" w:cs="ArialMT"/>
        </w:rPr>
        <w:t xml:space="preserve">poglavlja </w:t>
      </w:r>
      <w:r w:rsidR="004548DD" w:rsidRPr="00782391">
        <w:rPr>
          <w:rFonts w:ascii="Calibri" w:hAnsi="Calibri" w:cs="ArialMT"/>
        </w:rPr>
        <w:fldChar w:fldCharType="begin"/>
      </w:r>
      <w:r w:rsidR="004548DD" w:rsidRPr="00782391">
        <w:rPr>
          <w:rFonts w:ascii="Calibri" w:hAnsi="Calibri" w:cs="ArialMT"/>
        </w:rPr>
        <w:instrText xml:space="preserve"> REF _Ref15999231 \r \h </w:instrText>
      </w:r>
      <w:r w:rsidR="004548DD" w:rsidRPr="00782391">
        <w:rPr>
          <w:rFonts w:ascii="Calibri" w:hAnsi="Calibri" w:cs="ArialMT"/>
        </w:rPr>
      </w:r>
      <w:r w:rsidR="004548DD" w:rsidRPr="00782391">
        <w:rPr>
          <w:rFonts w:ascii="Calibri" w:hAnsi="Calibri" w:cs="ArialMT"/>
        </w:rPr>
        <w:fldChar w:fldCharType="separate"/>
      </w:r>
      <w:r w:rsidR="004548DD" w:rsidRPr="00782391">
        <w:rPr>
          <w:rFonts w:ascii="Calibri" w:hAnsi="Calibri" w:cs="ArialMT"/>
        </w:rPr>
        <w:t>1.2</w:t>
      </w:r>
      <w:r w:rsidR="004548DD" w:rsidRPr="00782391">
        <w:rPr>
          <w:rFonts w:ascii="Calibri" w:hAnsi="Calibri" w:cs="ArialMT"/>
        </w:rPr>
        <w:fldChar w:fldCharType="end"/>
      </w:r>
      <w:r w:rsidRPr="00B26CA6">
        <w:rPr>
          <w:rFonts w:ascii="Calibri" w:hAnsi="Calibri" w:cs="ArialMT"/>
          <w:color w:val="000000"/>
        </w:rPr>
        <w:t xml:space="preserve"> ove Dokumentacije o nabavi. </w:t>
      </w:r>
      <w:r w:rsidRPr="00B26CA6">
        <w:rPr>
          <w:rFonts w:ascii="Calibri" w:hAnsi="Calibri" w:cs="Calibri"/>
          <w:color w:val="000000"/>
        </w:rPr>
        <w:t>Najava mora obvezno sadržavati podatke o gospodarskom subjektu, odnosno naziv i adresu, OIB ili nacionalni identifikacijski broj, kontakt telefon, kontakt osobu i adresu elektroničke pošte.</w:t>
      </w:r>
      <w:r w:rsidRPr="00B26CA6">
        <w:rPr>
          <w:rFonts w:ascii="Calibri" w:hAnsi="Calibri" w:cs="ArialMT"/>
          <w:color w:val="000000"/>
        </w:rPr>
        <w:t xml:space="preserve"> O obilasku lokacije neće se sastavljati zapisnik niti izdavati potvrda gospodarskim subjektima.</w:t>
      </w:r>
    </w:p>
    <w:p w14:paraId="59F2337D" w14:textId="00234EAE" w:rsidR="00A56B0E" w:rsidRPr="00B26CA6" w:rsidRDefault="00A56B0E" w:rsidP="00A56B0E">
      <w:pPr>
        <w:spacing w:line="276" w:lineRule="auto"/>
        <w:rPr>
          <w:rFonts w:asciiTheme="minorHAnsi" w:hAnsiTheme="minorHAnsi" w:cstheme="minorHAnsi"/>
          <w:color w:val="000000"/>
          <w:szCs w:val="20"/>
        </w:rPr>
      </w:pPr>
      <w:r w:rsidRPr="00B26CA6">
        <w:rPr>
          <w:rFonts w:asciiTheme="minorHAnsi" w:hAnsiTheme="minorHAnsi" w:cstheme="minorHAnsi"/>
          <w:color w:val="000000"/>
          <w:szCs w:val="20"/>
        </w:rPr>
        <w:t>Sva raspoloživa dokumentacija nalazi se u knjizi 5 ove Dokumentacije o nabavi.</w:t>
      </w:r>
    </w:p>
    <w:p w14:paraId="297E5523" w14:textId="0686774C" w:rsidR="00B27C8C" w:rsidRPr="00B26CA6" w:rsidRDefault="00B27C8C" w:rsidP="008A75EA">
      <w:pPr>
        <w:pStyle w:val="Naslov2"/>
      </w:pPr>
      <w:bookmarkStart w:id="240" w:name="_Toc18581043"/>
      <w:r w:rsidRPr="00B26CA6">
        <w:t>Naznaka o namjeri korištenja opcije odvijanja postupka u više faza koje slijede jedna za drugom, kako bi se smanjio broj ponuda ili rješenja</w:t>
      </w:r>
      <w:bookmarkEnd w:id="240"/>
    </w:p>
    <w:p w14:paraId="6E94E146" w14:textId="77777777" w:rsidR="00B27C8C" w:rsidRPr="00B26CA6" w:rsidRDefault="00B27C8C" w:rsidP="00B27C8C">
      <w:pPr>
        <w:spacing w:line="276" w:lineRule="auto"/>
        <w:rPr>
          <w:rFonts w:asciiTheme="minorHAnsi" w:hAnsiTheme="minorHAnsi" w:cstheme="minorHAnsi"/>
          <w:color w:val="000000"/>
          <w:szCs w:val="20"/>
        </w:rPr>
      </w:pPr>
      <w:r w:rsidRPr="00B26CA6">
        <w:rPr>
          <w:rFonts w:asciiTheme="minorHAnsi" w:hAnsiTheme="minorHAnsi" w:cstheme="minorHAnsi"/>
          <w:color w:val="000000"/>
          <w:szCs w:val="20"/>
        </w:rPr>
        <w:t>Ne primjenjuje se.</w:t>
      </w:r>
    </w:p>
    <w:p w14:paraId="60933828" w14:textId="20F30518" w:rsidR="00B27C8C" w:rsidRPr="00B42C69" w:rsidRDefault="00B27C8C" w:rsidP="008A75EA">
      <w:pPr>
        <w:pStyle w:val="Naslov2"/>
      </w:pPr>
      <w:bookmarkStart w:id="241" w:name="_Ref16103358"/>
      <w:bookmarkStart w:id="242" w:name="_Toc18581044"/>
      <w:r w:rsidRPr="00B42C69">
        <w:t>Norme osiguranja kvalitete ili norme upravljanja okolišem</w:t>
      </w:r>
      <w:bookmarkEnd w:id="241"/>
      <w:bookmarkEnd w:id="242"/>
    </w:p>
    <w:p w14:paraId="1748B466" w14:textId="4D105561" w:rsidR="002C5FAB" w:rsidRPr="00B42C69" w:rsidRDefault="002C5FAB" w:rsidP="002C5FAB">
      <w:pPr>
        <w:spacing w:line="276" w:lineRule="auto"/>
        <w:rPr>
          <w:rFonts w:asciiTheme="minorHAnsi" w:hAnsiTheme="minorHAnsi" w:cstheme="minorHAnsi"/>
          <w:color w:val="000000"/>
          <w:szCs w:val="20"/>
        </w:rPr>
      </w:pPr>
      <w:r w:rsidRPr="00B42C69">
        <w:rPr>
          <w:rFonts w:asciiTheme="minorHAnsi" w:hAnsiTheme="minorHAnsi" w:cstheme="minorHAnsi"/>
          <w:color w:val="000000"/>
          <w:szCs w:val="20"/>
        </w:rPr>
        <w:t>Gospodarski subjekt u postupku javne nabave mora dokazati svoju usklađenost sa normom ISO 39001:2012 Sustav upravljanja sigurnosti cestovnog prometa</w:t>
      </w:r>
      <w:r w:rsidR="008A75EA">
        <w:rPr>
          <w:rFonts w:asciiTheme="minorHAnsi" w:hAnsiTheme="minorHAnsi" w:cstheme="minorHAnsi"/>
          <w:color w:val="000000"/>
          <w:szCs w:val="20"/>
        </w:rPr>
        <w:t xml:space="preserve"> ili jednakovrijednim mjerama </w:t>
      </w:r>
      <w:r w:rsidR="002D2CE2">
        <w:rPr>
          <w:rFonts w:asciiTheme="minorHAnsi" w:hAnsiTheme="minorHAnsi" w:cstheme="minorHAnsi"/>
          <w:color w:val="000000"/>
          <w:szCs w:val="20"/>
        </w:rPr>
        <w:t>osiguranja kvalitete</w:t>
      </w:r>
      <w:r w:rsidRPr="00B42C69">
        <w:rPr>
          <w:rFonts w:asciiTheme="minorHAnsi" w:hAnsiTheme="minorHAnsi" w:cstheme="minorHAnsi"/>
          <w:color w:val="000000"/>
          <w:szCs w:val="20"/>
        </w:rPr>
        <w:t>.</w:t>
      </w:r>
    </w:p>
    <w:p w14:paraId="5B3D7582" w14:textId="77777777" w:rsidR="002C5FAB" w:rsidRPr="00B42C69" w:rsidRDefault="002C5FAB" w:rsidP="002C5FAB">
      <w:pPr>
        <w:spacing w:line="276" w:lineRule="auto"/>
        <w:rPr>
          <w:rFonts w:asciiTheme="minorHAnsi" w:hAnsiTheme="minorHAnsi" w:cstheme="minorHAnsi"/>
          <w:color w:val="000000"/>
          <w:szCs w:val="20"/>
        </w:rPr>
      </w:pPr>
      <w:r w:rsidRPr="00B42C69">
        <w:rPr>
          <w:rFonts w:asciiTheme="minorHAnsi" w:hAnsiTheme="minorHAnsi" w:cstheme="minorHAnsi"/>
          <w:color w:val="000000"/>
          <w:szCs w:val="20"/>
        </w:rPr>
        <w:t xml:space="preserve">Za potrebe utvrđivanja usklađenosti s normama za osiguranjem kvalitete i normama za upravljanje okolišem u ponudi dostavlja: </w:t>
      </w:r>
    </w:p>
    <w:p w14:paraId="5FD1EEDD" w14:textId="1C60CFAE" w:rsidR="002C5FAB" w:rsidRPr="008233E1" w:rsidRDefault="002C5FAB" w:rsidP="00456236">
      <w:pPr>
        <w:pStyle w:val="Odlomakpopisa"/>
        <w:numPr>
          <w:ilvl w:val="0"/>
          <w:numId w:val="34"/>
        </w:numPr>
        <w:rPr>
          <w:rFonts w:asciiTheme="minorHAnsi" w:hAnsiTheme="minorHAnsi" w:cstheme="minorHAnsi"/>
          <w:b/>
          <w:i/>
          <w:color w:val="000000"/>
          <w:szCs w:val="20"/>
        </w:rPr>
      </w:pPr>
      <w:r w:rsidRPr="008233E1">
        <w:rPr>
          <w:rFonts w:asciiTheme="minorHAnsi" w:hAnsiTheme="minorHAnsi" w:cstheme="minorHAnsi"/>
          <w:b/>
          <w:i/>
          <w:color w:val="000000"/>
          <w:szCs w:val="20"/>
        </w:rPr>
        <w:t>ispunjeni ESPD obrazac (Dio IV. Kriteriji za odabir, Odjeljak D: Sustavi za osiguravanje kvalitete i norme upravljanja okolišem).</w:t>
      </w:r>
    </w:p>
    <w:p w14:paraId="179C8F09" w14:textId="77777777" w:rsidR="00D94AC4" w:rsidRPr="00B42C69" w:rsidRDefault="00D94AC4" w:rsidP="00D94AC4">
      <w:pPr>
        <w:tabs>
          <w:tab w:val="num" w:pos="1492"/>
        </w:tabs>
        <w:rPr>
          <w:rFonts w:asciiTheme="minorHAnsi" w:hAnsiTheme="minorHAnsi" w:cstheme="minorHAnsi"/>
          <w:color w:val="000000"/>
          <w:szCs w:val="20"/>
        </w:rPr>
      </w:pPr>
      <w:r w:rsidRPr="00B42C69">
        <w:rPr>
          <w:rFonts w:asciiTheme="minorHAnsi" w:hAnsiTheme="minorHAnsi" w:cstheme="minorHAnsi"/>
          <w:color w:val="000000"/>
          <w:szCs w:val="20"/>
        </w:rPr>
        <w:t>Naručitelj će prije donošenja odluke o odabiru sukladno čl. 263 ZJN 2016 od ponuditelja koji je dostavio ekonomski najpovoljniju ponudu zatražiti da u primjerenom roku, ne kraćem od 5 dana, dostavi ažurirani popratni dokument kojim dokazuje ispunjenje uvjeta iz ove  točke, i to kako slijedi:</w:t>
      </w:r>
    </w:p>
    <w:p w14:paraId="6C280151" w14:textId="490BFD6F" w:rsidR="00D94AC4" w:rsidRPr="00456236" w:rsidRDefault="00D94AC4" w:rsidP="00456236">
      <w:pPr>
        <w:pStyle w:val="Odlomakpopisa"/>
        <w:numPr>
          <w:ilvl w:val="0"/>
          <w:numId w:val="34"/>
        </w:numPr>
        <w:rPr>
          <w:rFonts w:asciiTheme="minorHAnsi" w:hAnsiTheme="minorHAnsi" w:cstheme="minorHAnsi"/>
          <w:color w:val="000000"/>
          <w:szCs w:val="20"/>
        </w:rPr>
      </w:pPr>
      <w:r w:rsidRPr="00456236">
        <w:rPr>
          <w:rFonts w:asciiTheme="minorHAnsi" w:hAnsiTheme="minorHAnsi" w:cstheme="minorHAnsi"/>
          <w:color w:val="000000"/>
          <w:szCs w:val="20"/>
        </w:rPr>
        <w:t>važeći certifikat iz serije ISO 39001:2012 ili jednakovrijedan dokaz ponuditelja o sukladnosti gospodarskog subjekta s normom za sustav upravljanja sigurnosti cestovnog prometa.</w:t>
      </w:r>
    </w:p>
    <w:p w14:paraId="36643F6D" w14:textId="4F724640" w:rsidR="008A75EA" w:rsidRDefault="008A75EA" w:rsidP="00D94AC4">
      <w:pPr>
        <w:spacing w:line="276" w:lineRule="auto"/>
        <w:rPr>
          <w:rFonts w:asciiTheme="minorHAnsi" w:hAnsiTheme="minorHAnsi" w:cstheme="minorHAnsi"/>
          <w:color w:val="000000"/>
          <w:szCs w:val="20"/>
        </w:rPr>
      </w:pPr>
      <w:r>
        <w:rPr>
          <w:rFonts w:asciiTheme="minorHAnsi" w:hAnsiTheme="minorHAnsi" w:cstheme="minorHAnsi"/>
          <w:color w:val="000000"/>
          <w:szCs w:val="20"/>
        </w:rPr>
        <w:t>Naručitelj će priznati jednakovrijedne potvrde tijela osnovanih u drugim državama članicama, .</w:t>
      </w:r>
    </w:p>
    <w:p w14:paraId="159A1B0B" w14:textId="697B41D0" w:rsidR="008A75EA" w:rsidRPr="00FE49AC" w:rsidRDefault="008A75EA" w:rsidP="00D94AC4">
      <w:pPr>
        <w:spacing w:line="276" w:lineRule="auto"/>
        <w:rPr>
          <w:rFonts w:asciiTheme="minorHAnsi" w:hAnsiTheme="minorHAnsi" w:cstheme="minorHAnsi"/>
          <w:color w:val="000000"/>
          <w:szCs w:val="20"/>
        </w:rPr>
      </w:pPr>
      <w:r>
        <w:rPr>
          <w:rFonts w:asciiTheme="minorHAnsi" w:hAnsiTheme="minorHAnsi" w:cstheme="minorHAnsi"/>
          <w:color w:val="000000"/>
          <w:szCs w:val="20"/>
        </w:rPr>
        <w:t>Ako gospodarski subjekt nije mogao u odgovarajućem roku pribaviti tražene potvrde, Naručitelj će prihvatiti dokaze o jednakovrijednim mjerama osiguranja kvalitete, pod uvjetom da dokaže Naručitelju da su te mjere usklađene s traženim normama osiguranja kvalitete.</w:t>
      </w:r>
    </w:p>
    <w:p w14:paraId="6BE0A72F" w14:textId="04F5B140" w:rsidR="001910DD" w:rsidRPr="00B26CA6" w:rsidRDefault="001910DD" w:rsidP="008A75EA">
      <w:pPr>
        <w:pStyle w:val="Naslov2"/>
      </w:pPr>
      <w:bookmarkStart w:id="243" w:name="_Toc18581045"/>
      <w:bookmarkEnd w:id="239"/>
      <w:r w:rsidRPr="00B26CA6">
        <w:t>Odredbe koje se odnose na zajednicu gospodarskih subjekata</w:t>
      </w:r>
      <w:bookmarkEnd w:id="243"/>
    </w:p>
    <w:p w14:paraId="44D5EE44" w14:textId="339675CE" w:rsidR="006F6AA3" w:rsidRPr="00B26CA6" w:rsidRDefault="006F6AA3" w:rsidP="00746006">
      <w:pPr>
        <w:spacing w:line="276" w:lineRule="auto"/>
        <w:rPr>
          <w:rFonts w:asciiTheme="minorHAnsi" w:hAnsiTheme="minorHAnsi" w:cstheme="minorHAnsi"/>
          <w:szCs w:val="20"/>
        </w:rPr>
      </w:pPr>
      <w:r w:rsidRPr="00B26CA6">
        <w:rPr>
          <w:rFonts w:asciiTheme="minorHAnsi" w:hAnsiTheme="minorHAnsi" w:cstheme="minorHAnsi"/>
          <w:szCs w:val="20"/>
        </w:rPr>
        <w:t>Više gospodarskih subjekata može se udružiti i dostaviti zajedničku ponudu, neovisno o uređenju njihova međusobnog odnosa.</w:t>
      </w:r>
    </w:p>
    <w:p w14:paraId="1E74C0A8" w14:textId="77777777" w:rsidR="008E1E01" w:rsidRPr="00B26CA6" w:rsidRDefault="008E1E01" w:rsidP="008E1E01">
      <w:pPr>
        <w:spacing w:line="276" w:lineRule="auto"/>
        <w:rPr>
          <w:rFonts w:asciiTheme="minorHAnsi" w:hAnsiTheme="minorHAnsi" w:cstheme="minorHAnsi"/>
          <w:szCs w:val="20"/>
        </w:rPr>
      </w:pPr>
      <w:r w:rsidRPr="00B26CA6">
        <w:rPr>
          <w:rFonts w:asciiTheme="minorHAnsi" w:hAnsiTheme="minorHAnsi" w:cstheme="minorHAnsi"/>
          <w:szCs w:val="20"/>
        </w:rPr>
        <w:t>U slučaju Zajednice gospodarskih subjekata svaki pojedini član Zajednice pojedinačno dokazuje da:</w:t>
      </w:r>
    </w:p>
    <w:p w14:paraId="000FB318" w14:textId="404C0747" w:rsidR="008E1E01" w:rsidRPr="00B26CA6" w:rsidRDefault="008E1E01" w:rsidP="00B003DD">
      <w:pPr>
        <w:pStyle w:val="Odlomakpopisa"/>
        <w:numPr>
          <w:ilvl w:val="0"/>
          <w:numId w:val="72"/>
        </w:numPr>
        <w:rPr>
          <w:rFonts w:asciiTheme="minorHAnsi" w:hAnsiTheme="minorHAnsi" w:cstheme="minorHAnsi"/>
          <w:szCs w:val="20"/>
        </w:rPr>
      </w:pPr>
      <w:r w:rsidRPr="00B26CA6">
        <w:rPr>
          <w:rFonts w:asciiTheme="minorHAnsi" w:hAnsiTheme="minorHAnsi" w:cstheme="minorHAnsi"/>
          <w:szCs w:val="20"/>
        </w:rPr>
        <w:t>nije u jednoj od situacija zbog koje se gospodarski subjekt isključuje iz postupka javne nabave (osnove za i</w:t>
      </w:r>
      <w:r w:rsidR="005249A2" w:rsidRPr="00B26CA6">
        <w:rPr>
          <w:rFonts w:asciiTheme="minorHAnsi" w:hAnsiTheme="minorHAnsi" w:cstheme="minorHAnsi"/>
          <w:szCs w:val="20"/>
        </w:rPr>
        <w:t>sključenje iz točaka 3.1. i 3.2.</w:t>
      </w:r>
      <w:r w:rsidRPr="00B26CA6">
        <w:rPr>
          <w:rFonts w:asciiTheme="minorHAnsi" w:hAnsiTheme="minorHAnsi" w:cstheme="minorHAnsi"/>
          <w:szCs w:val="20"/>
        </w:rPr>
        <w:t>)</w:t>
      </w:r>
    </w:p>
    <w:p w14:paraId="75564CD3" w14:textId="64BC8C5F" w:rsidR="008E1E01" w:rsidRPr="00B26CA6" w:rsidRDefault="008E1E01" w:rsidP="00B003DD">
      <w:pPr>
        <w:pStyle w:val="Odlomakpopisa"/>
        <w:numPr>
          <w:ilvl w:val="0"/>
          <w:numId w:val="72"/>
        </w:numPr>
        <w:rPr>
          <w:rFonts w:asciiTheme="minorHAnsi" w:hAnsiTheme="minorHAnsi" w:cstheme="minorHAnsi"/>
          <w:szCs w:val="20"/>
        </w:rPr>
      </w:pPr>
      <w:r w:rsidRPr="00B26CA6">
        <w:rPr>
          <w:rFonts w:asciiTheme="minorHAnsi" w:hAnsiTheme="minorHAnsi" w:cstheme="minorHAnsi"/>
          <w:szCs w:val="20"/>
        </w:rPr>
        <w:t>ispunjava tražene kriterije za odabir gospodarskog subjekta iz točke 4.1.</w:t>
      </w:r>
    </w:p>
    <w:p w14:paraId="0ACE21D5" w14:textId="77777777" w:rsidR="008E1E01" w:rsidRPr="00B26CA6" w:rsidRDefault="008E1E01" w:rsidP="00632B51">
      <w:pPr>
        <w:rPr>
          <w:rFonts w:asciiTheme="minorHAnsi" w:hAnsiTheme="minorHAnsi" w:cstheme="minorHAnsi"/>
          <w:szCs w:val="20"/>
        </w:rPr>
      </w:pPr>
      <w:r w:rsidRPr="00B26CA6">
        <w:rPr>
          <w:rFonts w:asciiTheme="minorHAnsi" w:hAnsiTheme="minorHAnsi" w:cstheme="minorHAnsi"/>
          <w:szCs w:val="20"/>
        </w:rPr>
        <w:lastRenderedPageBreak/>
        <w:t>Skupno (zajednički) dokazuju da:</w:t>
      </w:r>
    </w:p>
    <w:p w14:paraId="38071B3B" w14:textId="37199A11" w:rsidR="008E1E01" w:rsidRPr="00B26CA6" w:rsidRDefault="008E1E01" w:rsidP="00B003DD">
      <w:pPr>
        <w:pStyle w:val="Odlomakpopisa"/>
        <w:numPr>
          <w:ilvl w:val="0"/>
          <w:numId w:val="72"/>
        </w:numPr>
        <w:rPr>
          <w:rFonts w:asciiTheme="minorHAnsi" w:hAnsiTheme="minorHAnsi" w:cstheme="minorHAnsi"/>
          <w:szCs w:val="20"/>
        </w:rPr>
      </w:pPr>
      <w:r w:rsidRPr="00B26CA6">
        <w:rPr>
          <w:rFonts w:asciiTheme="minorHAnsi" w:hAnsiTheme="minorHAnsi" w:cstheme="minorHAnsi"/>
          <w:szCs w:val="20"/>
        </w:rPr>
        <w:t>ispunjavaju tražene kriterije za kvalitativni odabir gospodarskog subjekta iz točaka 4.2., i 4.3. ove Dokumentacije o nabavi.</w:t>
      </w:r>
    </w:p>
    <w:p w14:paraId="77758824" w14:textId="4E1C1630" w:rsidR="008E1E01" w:rsidRPr="00B26CA6" w:rsidRDefault="008E1E01" w:rsidP="008E1E01">
      <w:pPr>
        <w:spacing w:line="276" w:lineRule="auto"/>
        <w:rPr>
          <w:rFonts w:asciiTheme="minorHAnsi" w:hAnsiTheme="minorHAnsi" w:cstheme="minorHAnsi"/>
          <w:szCs w:val="20"/>
        </w:rPr>
      </w:pPr>
      <w:r w:rsidRPr="00B26CA6">
        <w:rPr>
          <w:rFonts w:asciiTheme="minorHAnsi" w:hAnsiTheme="minorHAnsi" w:cstheme="minorHAnsi"/>
          <w:szCs w:val="20"/>
        </w:rPr>
        <w:t xml:space="preserve">Ukoliko ponudu podnosi Zajednica gospodarskih subjekata, </w:t>
      </w:r>
      <w:r w:rsidR="00FA47A8" w:rsidRPr="00B26CA6">
        <w:rPr>
          <w:rFonts w:asciiTheme="minorHAnsi" w:hAnsiTheme="minorHAnsi" w:cstheme="minorHAnsi"/>
          <w:szCs w:val="20"/>
        </w:rPr>
        <w:t xml:space="preserve">eESPD </w:t>
      </w:r>
      <w:r w:rsidRPr="00B26CA6">
        <w:rPr>
          <w:rFonts w:asciiTheme="minorHAnsi" w:hAnsiTheme="minorHAnsi" w:cstheme="minorHAnsi"/>
          <w:szCs w:val="20"/>
        </w:rPr>
        <w:t xml:space="preserve">obrazac se dostavlja za svakog pojedinog člana Zajednice. Ukoliko se Ponuditelj ili Zajednica gospodarskih subjekata oslanja na sposobnost drugog subjekta, u ponudi dostavlja </w:t>
      </w:r>
      <w:r w:rsidR="00FA47A8" w:rsidRPr="00B26CA6">
        <w:rPr>
          <w:rFonts w:asciiTheme="minorHAnsi" w:hAnsiTheme="minorHAnsi" w:cstheme="minorHAnsi"/>
          <w:szCs w:val="20"/>
        </w:rPr>
        <w:t xml:space="preserve">eESPD </w:t>
      </w:r>
      <w:r w:rsidRPr="00B26CA6">
        <w:rPr>
          <w:rFonts w:asciiTheme="minorHAnsi" w:hAnsiTheme="minorHAnsi" w:cstheme="minorHAnsi"/>
          <w:szCs w:val="20"/>
        </w:rPr>
        <w:t xml:space="preserve">pojedinačno za svakog pojedinog drugog subjekta na čiju se sposobnost oslanja. Ukoliko su Ponuditelj ili Zajednica gospodarskih subjekata angažirali podugovaratelja, u ponudi dostavlja </w:t>
      </w:r>
      <w:r w:rsidR="00FA47A8" w:rsidRPr="00B26CA6">
        <w:rPr>
          <w:rFonts w:asciiTheme="minorHAnsi" w:hAnsiTheme="minorHAnsi" w:cstheme="minorHAnsi"/>
          <w:szCs w:val="20"/>
        </w:rPr>
        <w:t xml:space="preserve">eESPD </w:t>
      </w:r>
      <w:r w:rsidRPr="00B26CA6">
        <w:rPr>
          <w:rFonts w:asciiTheme="minorHAnsi" w:hAnsiTheme="minorHAnsi" w:cstheme="minorHAnsi"/>
          <w:szCs w:val="20"/>
        </w:rPr>
        <w:t>za svakog pojedinog podugovaratelja pojedinačno.</w:t>
      </w:r>
    </w:p>
    <w:p w14:paraId="7F3E7B3E" w14:textId="13B7AAF0" w:rsidR="00DC4B9F" w:rsidRPr="00B26CA6" w:rsidRDefault="00B37E4D" w:rsidP="00746006">
      <w:pPr>
        <w:spacing w:line="276" w:lineRule="auto"/>
        <w:rPr>
          <w:rFonts w:asciiTheme="minorHAnsi" w:hAnsiTheme="minorHAnsi" w:cstheme="minorHAnsi"/>
          <w:szCs w:val="20"/>
        </w:rPr>
      </w:pPr>
      <w:r w:rsidRPr="00B26CA6">
        <w:rPr>
          <w:rFonts w:asciiTheme="minorHAnsi" w:hAnsiTheme="minorHAnsi" w:cstheme="minorHAnsi"/>
          <w:szCs w:val="20"/>
        </w:rPr>
        <w:t xml:space="preserve">Ponuda Zajednice </w:t>
      </w:r>
      <w:r w:rsidR="00002A39" w:rsidRPr="00B26CA6">
        <w:rPr>
          <w:rFonts w:asciiTheme="minorHAnsi" w:hAnsiTheme="minorHAnsi" w:cstheme="minorHAnsi"/>
          <w:szCs w:val="20"/>
        </w:rPr>
        <w:t>gospod</w:t>
      </w:r>
      <w:r w:rsidR="00CD6AAF" w:rsidRPr="00B26CA6">
        <w:rPr>
          <w:rFonts w:asciiTheme="minorHAnsi" w:hAnsiTheme="minorHAnsi" w:cstheme="minorHAnsi"/>
          <w:szCs w:val="20"/>
        </w:rPr>
        <w:t>ar</w:t>
      </w:r>
      <w:r w:rsidR="00002A39" w:rsidRPr="00B26CA6">
        <w:rPr>
          <w:rFonts w:asciiTheme="minorHAnsi" w:hAnsiTheme="minorHAnsi" w:cstheme="minorHAnsi"/>
          <w:szCs w:val="20"/>
        </w:rPr>
        <w:t>skih subjekata</w:t>
      </w:r>
      <w:r w:rsidRPr="00B26CA6">
        <w:rPr>
          <w:rFonts w:asciiTheme="minorHAnsi" w:hAnsiTheme="minorHAnsi" w:cstheme="minorHAnsi"/>
          <w:szCs w:val="20"/>
        </w:rPr>
        <w:t xml:space="preserve"> mora sadržavati podatke za svakog člana Zajednice ponuditelja (naziv i sjedište člana Zajednice ponuditelja, adresa, OIB, broj računa, navod o tome je li član Zajednice</w:t>
      </w:r>
      <w:r w:rsidR="00831A36" w:rsidRPr="00B26CA6">
        <w:rPr>
          <w:rFonts w:asciiTheme="minorHAnsi" w:hAnsiTheme="minorHAnsi" w:cstheme="minorHAnsi"/>
          <w:szCs w:val="20"/>
        </w:rPr>
        <w:t xml:space="preserve"> gospodarskih subjekata</w:t>
      </w:r>
      <w:r w:rsidRPr="00B26CA6">
        <w:rPr>
          <w:rFonts w:asciiTheme="minorHAnsi" w:hAnsiTheme="minorHAnsi" w:cstheme="minorHAnsi"/>
          <w:szCs w:val="20"/>
        </w:rPr>
        <w:t xml:space="preserve"> u sustavu PDV-a, adresa za dostavu pošte, adresa e-pošte, kontakt osoba člana Zajednice </w:t>
      </w:r>
      <w:r w:rsidR="00831A36" w:rsidRPr="00B26CA6">
        <w:rPr>
          <w:rFonts w:asciiTheme="minorHAnsi" w:hAnsiTheme="minorHAnsi" w:cstheme="minorHAnsi"/>
          <w:szCs w:val="20"/>
        </w:rPr>
        <w:t>gospodarskih subjekata</w:t>
      </w:r>
      <w:r w:rsidRPr="00B26CA6">
        <w:rPr>
          <w:rFonts w:asciiTheme="minorHAnsi" w:hAnsiTheme="minorHAnsi" w:cstheme="minorHAnsi"/>
          <w:szCs w:val="20"/>
        </w:rPr>
        <w:t xml:space="preserve">, broj telefona i faksa te puno ime i prezime odgovorne osobe člana Zajednice </w:t>
      </w:r>
      <w:r w:rsidR="00831A36" w:rsidRPr="00B26CA6">
        <w:rPr>
          <w:rFonts w:asciiTheme="minorHAnsi" w:hAnsiTheme="minorHAnsi" w:cstheme="minorHAnsi"/>
          <w:szCs w:val="20"/>
        </w:rPr>
        <w:t>gospodarskih subjekata</w:t>
      </w:r>
      <w:r w:rsidR="00B50E52" w:rsidRPr="00B26CA6">
        <w:rPr>
          <w:rFonts w:asciiTheme="minorHAnsi" w:hAnsiTheme="minorHAnsi" w:cstheme="minorHAnsi"/>
          <w:szCs w:val="20"/>
        </w:rPr>
        <w:t xml:space="preserve">), kako je određeno u Obrascu </w:t>
      </w:r>
      <w:r w:rsidR="006F6AA3" w:rsidRPr="00B26CA6">
        <w:rPr>
          <w:rFonts w:asciiTheme="minorHAnsi" w:hAnsiTheme="minorHAnsi" w:cstheme="minorHAnsi"/>
          <w:szCs w:val="20"/>
        </w:rPr>
        <w:t>Elektroničkog oglasnika javne nabave</w:t>
      </w:r>
      <w:r w:rsidRPr="00B26CA6">
        <w:rPr>
          <w:rFonts w:asciiTheme="minorHAnsi" w:hAnsiTheme="minorHAnsi" w:cstheme="minorHAnsi"/>
          <w:szCs w:val="20"/>
        </w:rPr>
        <w:t xml:space="preserve"> uz ob</w:t>
      </w:r>
      <w:r w:rsidR="00002A39" w:rsidRPr="00B26CA6">
        <w:rPr>
          <w:rFonts w:asciiTheme="minorHAnsi" w:hAnsiTheme="minorHAnsi" w:cstheme="minorHAnsi"/>
          <w:szCs w:val="20"/>
        </w:rPr>
        <w:t>aveznu naznaku člana Zajednice gospodarsk</w:t>
      </w:r>
      <w:r w:rsidR="00831A36" w:rsidRPr="00B26CA6">
        <w:rPr>
          <w:rFonts w:asciiTheme="minorHAnsi" w:hAnsiTheme="minorHAnsi" w:cstheme="minorHAnsi"/>
          <w:szCs w:val="20"/>
        </w:rPr>
        <w:t>ih</w:t>
      </w:r>
      <w:r w:rsidR="00002A39" w:rsidRPr="00B26CA6">
        <w:rPr>
          <w:rFonts w:asciiTheme="minorHAnsi" w:hAnsiTheme="minorHAnsi" w:cstheme="minorHAnsi"/>
          <w:szCs w:val="20"/>
        </w:rPr>
        <w:t xml:space="preserve"> subjek</w:t>
      </w:r>
      <w:r w:rsidR="00831A36" w:rsidRPr="00B26CA6">
        <w:rPr>
          <w:rFonts w:asciiTheme="minorHAnsi" w:hAnsiTheme="minorHAnsi" w:cstheme="minorHAnsi"/>
          <w:szCs w:val="20"/>
        </w:rPr>
        <w:t>a</w:t>
      </w:r>
      <w:r w:rsidR="00002A39" w:rsidRPr="00B26CA6">
        <w:rPr>
          <w:rFonts w:asciiTheme="minorHAnsi" w:hAnsiTheme="minorHAnsi" w:cstheme="minorHAnsi"/>
          <w:szCs w:val="20"/>
        </w:rPr>
        <w:t>ta</w:t>
      </w:r>
      <w:r w:rsidRPr="00B26CA6">
        <w:rPr>
          <w:rFonts w:asciiTheme="minorHAnsi" w:hAnsiTheme="minorHAnsi" w:cstheme="minorHAnsi"/>
          <w:szCs w:val="20"/>
        </w:rPr>
        <w:t xml:space="preserve"> koj</w:t>
      </w:r>
      <w:r w:rsidR="00DC4B9F" w:rsidRPr="00B26CA6">
        <w:rPr>
          <w:rFonts w:asciiTheme="minorHAnsi" w:hAnsiTheme="minorHAnsi" w:cstheme="minorHAnsi"/>
          <w:szCs w:val="20"/>
        </w:rPr>
        <w:t xml:space="preserve">i je ovlašten za komunikaciju s </w:t>
      </w:r>
      <w:r w:rsidRPr="00B26CA6">
        <w:rPr>
          <w:rFonts w:asciiTheme="minorHAnsi" w:hAnsiTheme="minorHAnsi" w:cstheme="minorHAnsi"/>
          <w:szCs w:val="20"/>
        </w:rPr>
        <w:t>Naručiteljem.</w:t>
      </w:r>
    </w:p>
    <w:p w14:paraId="1B0AEFEA" w14:textId="05C0C742" w:rsidR="00251D85" w:rsidRPr="00B26CA6" w:rsidRDefault="00B37E4D" w:rsidP="00746006">
      <w:pPr>
        <w:spacing w:line="276" w:lineRule="auto"/>
        <w:rPr>
          <w:rFonts w:asciiTheme="minorHAnsi" w:hAnsiTheme="minorHAnsi" w:cstheme="minorHAnsi"/>
          <w:szCs w:val="20"/>
        </w:rPr>
      </w:pPr>
      <w:r w:rsidRPr="00B26CA6">
        <w:rPr>
          <w:rFonts w:asciiTheme="minorHAnsi" w:hAnsiTheme="minorHAnsi" w:cstheme="minorHAnsi"/>
          <w:szCs w:val="20"/>
        </w:rPr>
        <w:t xml:space="preserve">U zajedničkoj ponudi mora biti navedeno koji će dio ugovora izvršavati pojedini član Zajednice </w:t>
      </w:r>
      <w:r w:rsidR="00002A39" w:rsidRPr="00B26CA6">
        <w:rPr>
          <w:rFonts w:asciiTheme="minorHAnsi" w:hAnsiTheme="minorHAnsi" w:cstheme="minorHAnsi"/>
          <w:szCs w:val="20"/>
        </w:rPr>
        <w:t>gospodarskih subjekata</w:t>
      </w:r>
      <w:r w:rsidRPr="00B26CA6">
        <w:rPr>
          <w:rFonts w:asciiTheme="minorHAnsi" w:hAnsiTheme="minorHAnsi" w:cstheme="minorHAnsi"/>
          <w:szCs w:val="20"/>
        </w:rPr>
        <w:t xml:space="preserve"> (predmet, količina, vrijednost i postotni dio). Naručitelj će neposredno plaćati svakom članu Zajednice</w:t>
      </w:r>
      <w:r w:rsidR="00F32DDB" w:rsidRPr="00B26CA6">
        <w:rPr>
          <w:rFonts w:asciiTheme="minorHAnsi" w:hAnsiTheme="minorHAnsi" w:cstheme="minorHAnsi"/>
          <w:szCs w:val="20"/>
        </w:rPr>
        <w:t xml:space="preserve"> </w:t>
      </w:r>
      <w:r w:rsidR="00002A39" w:rsidRPr="00B26CA6">
        <w:rPr>
          <w:rFonts w:asciiTheme="minorHAnsi" w:hAnsiTheme="minorHAnsi" w:cstheme="minorHAnsi"/>
          <w:szCs w:val="20"/>
        </w:rPr>
        <w:t>gospodarskih subjekata</w:t>
      </w:r>
      <w:r w:rsidRPr="00B26CA6">
        <w:rPr>
          <w:rFonts w:asciiTheme="minorHAnsi" w:hAnsiTheme="minorHAnsi" w:cstheme="minorHAnsi"/>
          <w:szCs w:val="20"/>
        </w:rPr>
        <w:t xml:space="preserve"> za onaj dio ugovora koji će on izvršavati, ako Zajednica </w:t>
      </w:r>
      <w:r w:rsidR="00831A36" w:rsidRPr="00B26CA6">
        <w:rPr>
          <w:rFonts w:asciiTheme="minorHAnsi" w:hAnsiTheme="minorHAnsi" w:cstheme="minorHAnsi"/>
          <w:szCs w:val="20"/>
        </w:rPr>
        <w:t>gospodar</w:t>
      </w:r>
      <w:r w:rsidR="00002A39" w:rsidRPr="00B26CA6">
        <w:rPr>
          <w:rFonts w:asciiTheme="minorHAnsi" w:hAnsiTheme="minorHAnsi" w:cstheme="minorHAnsi"/>
          <w:szCs w:val="20"/>
        </w:rPr>
        <w:t xml:space="preserve">skih subjekata </w:t>
      </w:r>
      <w:r w:rsidRPr="00B26CA6">
        <w:rPr>
          <w:rFonts w:asciiTheme="minorHAnsi" w:hAnsiTheme="minorHAnsi" w:cstheme="minorHAnsi"/>
          <w:szCs w:val="20"/>
        </w:rPr>
        <w:t>ne odredi drugačije.</w:t>
      </w:r>
    </w:p>
    <w:p w14:paraId="0DA29730" w14:textId="4A313BB1" w:rsidR="004F3903" w:rsidRPr="00B26CA6" w:rsidRDefault="004F3903" w:rsidP="00746006">
      <w:pPr>
        <w:spacing w:line="276" w:lineRule="auto"/>
        <w:rPr>
          <w:rFonts w:asciiTheme="minorHAnsi" w:hAnsiTheme="minorHAnsi" w:cstheme="minorHAnsi"/>
          <w:szCs w:val="20"/>
        </w:rPr>
      </w:pPr>
      <w:r w:rsidRPr="00B26CA6">
        <w:rPr>
          <w:rFonts w:asciiTheme="minorHAnsi" w:hAnsiTheme="minorHAnsi" w:cstheme="minorHAnsi"/>
          <w:szCs w:val="20"/>
        </w:rPr>
        <w:t>Ako u postupku nabave bude odabrana ponuda Zajednice gospodarskih subjekata, dužna je nakon sklapanja Ugovora o javnoj nabavi u roku određen</w:t>
      </w:r>
      <w:r w:rsidR="006F6AA3" w:rsidRPr="00B26CA6">
        <w:rPr>
          <w:rFonts w:asciiTheme="minorHAnsi" w:hAnsiTheme="minorHAnsi" w:cstheme="minorHAnsi"/>
          <w:szCs w:val="20"/>
        </w:rPr>
        <w:t>om</w:t>
      </w:r>
      <w:r w:rsidR="00282FEF" w:rsidRPr="00B26CA6">
        <w:rPr>
          <w:rFonts w:asciiTheme="minorHAnsi" w:hAnsiTheme="minorHAnsi" w:cstheme="minorHAnsi"/>
          <w:szCs w:val="20"/>
        </w:rPr>
        <w:t xml:space="preserve"> u Knjizi 2</w:t>
      </w:r>
      <w:r w:rsidR="006F6AA3" w:rsidRPr="00B26CA6">
        <w:rPr>
          <w:rFonts w:asciiTheme="minorHAnsi" w:hAnsiTheme="minorHAnsi" w:cstheme="minorHAnsi"/>
          <w:szCs w:val="20"/>
        </w:rPr>
        <w:t xml:space="preserve"> u Posebnim uvjetima ugovora </w:t>
      </w:r>
      <w:r w:rsidRPr="00B26CA6">
        <w:rPr>
          <w:rFonts w:asciiTheme="minorHAnsi" w:hAnsiTheme="minorHAnsi" w:cstheme="minorHAnsi"/>
          <w:szCs w:val="20"/>
        </w:rPr>
        <w:t>u točki 4.1 Opće obveze Izvođača dostaviti određeni pravni oblik u mjeri u kojoj je to potrebno za zadovoljavajuće izvršenje Ugovora (npr. međusobni sporazum, ugovor o poslovnoj suradnji ili slično) iz kojeg mora biti vidljivo koji će dio iz ponude izvoditi (izvršavati) svaki od članova Zajednice gospodarskih subjekata. Navedeni akt mora biti potpisan i ovjeren od svih članova Zajednice gospodarskih subjekata.</w:t>
      </w:r>
    </w:p>
    <w:p w14:paraId="318EC23D" w14:textId="1CE0911A" w:rsidR="00B37E4D" w:rsidRDefault="00B37E4D" w:rsidP="00746006">
      <w:pPr>
        <w:spacing w:line="276" w:lineRule="auto"/>
        <w:rPr>
          <w:rFonts w:asciiTheme="minorHAnsi" w:hAnsiTheme="minorHAnsi" w:cstheme="minorHAnsi"/>
          <w:szCs w:val="20"/>
        </w:rPr>
      </w:pPr>
      <w:r w:rsidRPr="00B26CA6">
        <w:rPr>
          <w:rFonts w:asciiTheme="minorHAnsi" w:hAnsiTheme="minorHAnsi" w:cstheme="minorHAnsi"/>
          <w:szCs w:val="20"/>
        </w:rPr>
        <w:t>Odgovornost</w:t>
      </w:r>
      <w:r w:rsidR="00B003DD">
        <w:rPr>
          <w:rFonts w:asciiTheme="minorHAnsi" w:hAnsiTheme="minorHAnsi" w:cstheme="minorHAnsi"/>
          <w:szCs w:val="20"/>
        </w:rPr>
        <w:t xml:space="preserve"> za izvršenje ugovora</w:t>
      </w:r>
      <w:r w:rsidRPr="00B26CA6">
        <w:rPr>
          <w:rFonts w:asciiTheme="minorHAnsi" w:hAnsiTheme="minorHAnsi" w:cstheme="minorHAnsi"/>
          <w:szCs w:val="20"/>
        </w:rPr>
        <w:t xml:space="preserve"> Ponuditelja iz zajedničke ponude je solidarna.</w:t>
      </w:r>
    </w:p>
    <w:p w14:paraId="4CBE61AC" w14:textId="78A82BC8" w:rsidR="00B37E4D" w:rsidRPr="00B26CA6" w:rsidRDefault="006F6AA3" w:rsidP="008A75EA">
      <w:pPr>
        <w:pStyle w:val="Naslov2"/>
      </w:pPr>
      <w:bookmarkStart w:id="244" w:name="_Toc16163536"/>
      <w:bookmarkStart w:id="245" w:name="_Toc16163668"/>
      <w:bookmarkStart w:id="246" w:name="_Toc18581046"/>
      <w:bookmarkEnd w:id="244"/>
      <w:bookmarkEnd w:id="245"/>
      <w:r w:rsidRPr="00B26CA6">
        <w:t>Odredbe koje se odnose na podugovaratelje</w:t>
      </w:r>
      <w:bookmarkEnd w:id="246"/>
    </w:p>
    <w:p w14:paraId="0FB19517" w14:textId="77777777" w:rsidR="006F6AA3" w:rsidRPr="00B26CA6" w:rsidRDefault="006F6AA3" w:rsidP="006F6AA3">
      <w:pPr>
        <w:spacing w:line="276" w:lineRule="auto"/>
        <w:rPr>
          <w:rFonts w:asciiTheme="minorHAnsi" w:hAnsiTheme="minorHAnsi" w:cstheme="minorHAnsi"/>
          <w:szCs w:val="20"/>
        </w:rPr>
      </w:pPr>
      <w:r w:rsidRPr="00B26CA6">
        <w:rPr>
          <w:rFonts w:asciiTheme="minorHAnsi" w:hAnsiTheme="minorHAnsi" w:cstheme="minorHAnsi"/>
          <w:szCs w:val="20"/>
        </w:rPr>
        <w:t>Javni naručitelj ne smije zahtijevati od gospodarskih subjekata da dio ugovora o javnoj nabavi daju u podugovor ili da angažiraju određene podugovaratelje niti ih u tome ograničavati, osim ako posebnim propisom ili međunarodnim sporazumom nije drukčije određeno.</w:t>
      </w:r>
    </w:p>
    <w:p w14:paraId="454A8618" w14:textId="77777777" w:rsidR="008E1E01" w:rsidRPr="00051CFA" w:rsidRDefault="008E1E01" w:rsidP="008E1E01">
      <w:pPr>
        <w:autoSpaceDE w:val="0"/>
        <w:autoSpaceDN w:val="0"/>
        <w:adjustRightInd w:val="0"/>
        <w:spacing w:line="276" w:lineRule="auto"/>
        <w:ind w:right="140"/>
        <w:rPr>
          <w:rFonts w:asciiTheme="minorHAnsi" w:hAnsiTheme="minorHAnsi" w:cstheme="minorHAnsi"/>
          <w:szCs w:val="20"/>
        </w:rPr>
      </w:pPr>
      <w:r w:rsidRPr="00B26CA6">
        <w:rPr>
          <w:rFonts w:asciiTheme="minorHAnsi" w:hAnsiTheme="minorHAnsi" w:cstheme="minorHAnsi"/>
          <w:szCs w:val="20"/>
        </w:rPr>
        <w:t>U</w:t>
      </w:r>
      <w:r w:rsidRPr="00B26CA6">
        <w:rPr>
          <w:rFonts w:asciiTheme="minorHAnsi" w:hAnsiTheme="minorHAnsi" w:cstheme="minorHAnsi"/>
          <w:spacing w:val="-1"/>
          <w:szCs w:val="20"/>
        </w:rPr>
        <w:t>k</w:t>
      </w:r>
      <w:r w:rsidRPr="00B26CA6">
        <w:rPr>
          <w:rFonts w:asciiTheme="minorHAnsi" w:hAnsiTheme="minorHAnsi" w:cstheme="minorHAnsi"/>
          <w:spacing w:val="1"/>
          <w:szCs w:val="20"/>
        </w:rPr>
        <w:t>oli</w:t>
      </w:r>
      <w:r w:rsidRPr="00B26CA6">
        <w:rPr>
          <w:rFonts w:asciiTheme="minorHAnsi" w:hAnsiTheme="minorHAnsi" w:cstheme="minorHAnsi"/>
          <w:spacing w:val="-1"/>
          <w:szCs w:val="20"/>
        </w:rPr>
        <w:t>k</w:t>
      </w:r>
      <w:r w:rsidRPr="00B26CA6">
        <w:rPr>
          <w:rFonts w:asciiTheme="minorHAnsi" w:hAnsiTheme="minorHAnsi" w:cstheme="minorHAnsi"/>
          <w:szCs w:val="20"/>
        </w:rPr>
        <w:t>o P</w:t>
      </w:r>
      <w:r w:rsidRPr="00B26CA6">
        <w:rPr>
          <w:rFonts w:asciiTheme="minorHAnsi" w:hAnsiTheme="minorHAnsi" w:cstheme="minorHAnsi"/>
          <w:spacing w:val="1"/>
          <w:szCs w:val="20"/>
        </w:rPr>
        <w:t>o</w:t>
      </w:r>
      <w:r w:rsidRPr="00B26CA6">
        <w:rPr>
          <w:rFonts w:asciiTheme="minorHAnsi" w:hAnsiTheme="minorHAnsi" w:cstheme="minorHAnsi"/>
          <w:spacing w:val="-1"/>
          <w:szCs w:val="20"/>
        </w:rPr>
        <w:t>nu</w:t>
      </w:r>
      <w:r w:rsidRPr="00B26CA6">
        <w:rPr>
          <w:rFonts w:asciiTheme="minorHAnsi" w:hAnsiTheme="minorHAnsi" w:cstheme="minorHAnsi"/>
          <w:spacing w:val="1"/>
          <w:szCs w:val="20"/>
        </w:rPr>
        <w:t>dit</w:t>
      </w:r>
      <w:r w:rsidRPr="00B26CA6">
        <w:rPr>
          <w:rFonts w:asciiTheme="minorHAnsi" w:hAnsiTheme="minorHAnsi" w:cstheme="minorHAnsi"/>
          <w:spacing w:val="-2"/>
          <w:szCs w:val="20"/>
        </w:rPr>
        <w:t>e</w:t>
      </w:r>
      <w:r w:rsidRPr="00B26CA6">
        <w:rPr>
          <w:rFonts w:asciiTheme="minorHAnsi" w:hAnsiTheme="minorHAnsi" w:cstheme="minorHAnsi"/>
          <w:spacing w:val="1"/>
          <w:szCs w:val="20"/>
        </w:rPr>
        <w:t>l</w:t>
      </w:r>
      <w:r w:rsidRPr="00B26CA6">
        <w:rPr>
          <w:rFonts w:asciiTheme="minorHAnsi" w:hAnsiTheme="minorHAnsi" w:cstheme="minorHAnsi"/>
          <w:szCs w:val="20"/>
        </w:rPr>
        <w:t xml:space="preserve">j </w:t>
      </w:r>
      <w:r w:rsidRPr="00B26CA6">
        <w:rPr>
          <w:rFonts w:asciiTheme="minorHAnsi" w:hAnsiTheme="minorHAnsi" w:cstheme="minorHAnsi"/>
          <w:spacing w:val="-1"/>
          <w:szCs w:val="20"/>
        </w:rPr>
        <w:t>n</w:t>
      </w:r>
      <w:r w:rsidRPr="00B26CA6">
        <w:rPr>
          <w:rFonts w:asciiTheme="minorHAnsi" w:hAnsiTheme="minorHAnsi" w:cstheme="minorHAnsi"/>
          <w:szCs w:val="20"/>
        </w:rPr>
        <w:t>am</w:t>
      </w:r>
      <w:r w:rsidRPr="00B26CA6">
        <w:rPr>
          <w:rFonts w:asciiTheme="minorHAnsi" w:hAnsiTheme="minorHAnsi" w:cstheme="minorHAnsi"/>
          <w:spacing w:val="1"/>
          <w:szCs w:val="20"/>
        </w:rPr>
        <w:t>j</w:t>
      </w:r>
      <w:r w:rsidRPr="00B26CA6">
        <w:rPr>
          <w:rFonts w:asciiTheme="minorHAnsi" w:hAnsiTheme="minorHAnsi" w:cstheme="minorHAnsi"/>
          <w:spacing w:val="-2"/>
          <w:szCs w:val="20"/>
        </w:rPr>
        <w:t>e</w:t>
      </w:r>
      <w:r w:rsidRPr="00B26CA6">
        <w:rPr>
          <w:rFonts w:asciiTheme="minorHAnsi" w:hAnsiTheme="minorHAnsi" w:cstheme="minorHAnsi"/>
          <w:szCs w:val="20"/>
        </w:rPr>
        <w:t>ra</w:t>
      </w:r>
      <w:r w:rsidRPr="00B26CA6">
        <w:rPr>
          <w:rFonts w:asciiTheme="minorHAnsi" w:hAnsiTheme="minorHAnsi" w:cstheme="minorHAnsi"/>
          <w:spacing w:val="-1"/>
          <w:szCs w:val="20"/>
        </w:rPr>
        <w:t>v</w:t>
      </w:r>
      <w:r w:rsidRPr="00B26CA6">
        <w:rPr>
          <w:rFonts w:asciiTheme="minorHAnsi" w:hAnsiTheme="minorHAnsi" w:cstheme="minorHAnsi"/>
          <w:szCs w:val="20"/>
        </w:rPr>
        <w:t xml:space="preserve">a </w:t>
      </w:r>
      <w:r w:rsidRPr="00B26CA6">
        <w:rPr>
          <w:rFonts w:asciiTheme="minorHAnsi" w:hAnsiTheme="minorHAnsi" w:cstheme="minorHAnsi"/>
          <w:spacing w:val="1"/>
          <w:szCs w:val="20"/>
        </w:rPr>
        <w:t>d</w:t>
      </w:r>
      <w:r w:rsidRPr="00B26CA6">
        <w:rPr>
          <w:rFonts w:asciiTheme="minorHAnsi" w:hAnsiTheme="minorHAnsi" w:cstheme="minorHAnsi"/>
          <w:szCs w:val="20"/>
        </w:rPr>
        <w:t>a</w:t>
      </w:r>
      <w:r w:rsidRPr="00B26CA6">
        <w:rPr>
          <w:rFonts w:asciiTheme="minorHAnsi" w:hAnsiTheme="minorHAnsi" w:cstheme="minorHAnsi"/>
          <w:spacing w:val="1"/>
          <w:szCs w:val="20"/>
        </w:rPr>
        <w:t>t</w:t>
      </w:r>
      <w:r w:rsidRPr="00B26CA6">
        <w:rPr>
          <w:rFonts w:asciiTheme="minorHAnsi" w:hAnsiTheme="minorHAnsi" w:cstheme="minorHAnsi"/>
          <w:szCs w:val="20"/>
        </w:rPr>
        <w:t xml:space="preserve">i </w:t>
      </w:r>
      <w:r w:rsidRPr="00B26CA6">
        <w:rPr>
          <w:rFonts w:asciiTheme="minorHAnsi" w:hAnsiTheme="minorHAnsi" w:cstheme="minorHAnsi"/>
          <w:spacing w:val="1"/>
          <w:szCs w:val="20"/>
        </w:rPr>
        <w:t>di</w:t>
      </w:r>
      <w:r w:rsidRPr="00B26CA6">
        <w:rPr>
          <w:rFonts w:asciiTheme="minorHAnsi" w:hAnsiTheme="minorHAnsi" w:cstheme="minorHAnsi"/>
          <w:szCs w:val="20"/>
        </w:rPr>
        <w:t xml:space="preserve">o </w:t>
      </w:r>
      <w:r w:rsidRPr="00B26CA6">
        <w:rPr>
          <w:rFonts w:asciiTheme="minorHAnsi" w:hAnsiTheme="minorHAnsi" w:cstheme="minorHAnsi"/>
          <w:spacing w:val="-1"/>
          <w:szCs w:val="20"/>
        </w:rPr>
        <w:t>u</w:t>
      </w:r>
      <w:r w:rsidRPr="00B26CA6">
        <w:rPr>
          <w:rFonts w:asciiTheme="minorHAnsi" w:hAnsiTheme="minorHAnsi" w:cstheme="minorHAnsi"/>
          <w:spacing w:val="1"/>
          <w:szCs w:val="20"/>
        </w:rPr>
        <w:t>go</w:t>
      </w:r>
      <w:r w:rsidRPr="00B26CA6">
        <w:rPr>
          <w:rFonts w:asciiTheme="minorHAnsi" w:hAnsiTheme="minorHAnsi" w:cstheme="minorHAnsi"/>
          <w:spacing w:val="-1"/>
          <w:szCs w:val="20"/>
        </w:rPr>
        <w:t>v</w:t>
      </w:r>
      <w:r w:rsidRPr="00B26CA6">
        <w:rPr>
          <w:rFonts w:asciiTheme="minorHAnsi" w:hAnsiTheme="minorHAnsi" w:cstheme="minorHAnsi"/>
          <w:spacing w:val="1"/>
          <w:szCs w:val="20"/>
        </w:rPr>
        <w:t>o</w:t>
      </w:r>
      <w:r w:rsidRPr="00B26CA6">
        <w:rPr>
          <w:rFonts w:asciiTheme="minorHAnsi" w:hAnsiTheme="minorHAnsi" w:cstheme="minorHAnsi"/>
          <w:szCs w:val="20"/>
        </w:rPr>
        <w:t xml:space="preserve">ra o </w:t>
      </w:r>
      <w:r w:rsidRPr="00B26CA6">
        <w:rPr>
          <w:rFonts w:asciiTheme="minorHAnsi" w:hAnsiTheme="minorHAnsi" w:cstheme="minorHAnsi"/>
          <w:spacing w:val="1"/>
          <w:szCs w:val="20"/>
        </w:rPr>
        <w:t>j</w:t>
      </w:r>
      <w:r w:rsidRPr="00B26CA6">
        <w:rPr>
          <w:rFonts w:asciiTheme="minorHAnsi" w:hAnsiTheme="minorHAnsi" w:cstheme="minorHAnsi"/>
          <w:szCs w:val="20"/>
        </w:rPr>
        <w:t>a</w:t>
      </w:r>
      <w:r w:rsidRPr="00B26CA6">
        <w:rPr>
          <w:rFonts w:asciiTheme="minorHAnsi" w:hAnsiTheme="minorHAnsi" w:cstheme="minorHAnsi"/>
          <w:spacing w:val="-1"/>
          <w:szCs w:val="20"/>
        </w:rPr>
        <w:t>vn</w:t>
      </w:r>
      <w:r w:rsidRPr="00B26CA6">
        <w:rPr>
          <w:rFonts w:asciiTheme="minorHAnsi" w:hAnsiTheme="minorHAnsi" w:cstheme="minorHAnsi"/>
          <w:spacing w:val="1"/>
          <w:szCs w:val="20"/>
        </w:rPr>
        <w:t>o</w:t>
      </w:r>
      <w:r w:rsidRPr="00B26CA6">
        <w:rPr>
          <w:rFonts w:asciiTheme="minorHAnsi" w:hAnsiTheme="minorHAnsi" w:cstheme="minorHAnsi"/>
          <w:szCs w:val="20"/>
        </w:rPr>
        <w:t xml:space="preserve">j </w:t>
      </w:r>
      <w:r w:rsidRPr="00B26CA6">
        <w:rPr>
          <w:rFonts w:asciiTheme="minorHAnsi" w:hAnsiTheme="minorHAnsi" w:cstheme="minorHAnsi"/>
          <w:spacing w:val="-1"/>
          <w:szCs w:val="20"/>
        </w:rPr>
        <w:t>n</w:t>
      </w:r>
      <w:r w:rsidRPr="00B26CA6">
        <w:rPr>
          <w:rFonts w:asciiTheme="minorHAnsi" w:hAnsiTheme="minorHAnsi" w:cstheme="minorHAnsi"/>
          <w:szCs w:val="20"/>
        </w:rPr>
        <w:t>a</w:t>
      </w:r>
      <w:r w:rsidRPr="00B26CA6">
        <w:rPr>
          <w:rFonts w:asciiTheme="minorHAnsi" w:hAnsiTheme="minorHAnsi" w:cstheme="minorHAnsi"/>
          <w:spacing w:val="1"/>
          <w:szCs w:val="20"/>
        </w:rPr>
        <w:t>b</w:t>
      </w:r>
      <w:r w:rsidRPr="00B26CA6">
        <w:rPr>
          <w:rFonts w:asciiTheme="minorHAnsi" w:hAnsiTheme="minorHAnsi" w:cstheme="minorHAnsi"/>
          <w:szCs w:val="20"/>
        </w:rPr>
        <w:t>a</w:t>
      </w:r>
      <w:r w:rsidRPr="00B26CA6">
        <w:rPr>
          <w:rFonts w:asciiTheme="minorHAnsi" w:hAnsiTheme="minorHAnsi" w:cstheme="minorHAnsi"/>
          <w:spacing w:val="-1"/>
          <w:szCs w:val="20"/>
        </w:rPr>
        <w:t>v</w:t>
      </w:r>
      <w:r w:rsidRPr="00B26CA6">
        <w:rPr>
          <w:rFonts w:asciiTheme="minorHAnsi" w:hAnsiTheme="minorHAnsi" w:cstheme="minorHAnsi"/>
          <w:szCs w:val="20"/>
        </w:rPr>
        <w:t xml:space="preserve">i u </w:t>
      </w:r>
      <w:r w:rsidRPr="00B26CA6">
        <w:rPr>
          <w:rFonts w:asciiTheme="minorHAnsi" w:hAnsiTheme="minorHAnsi" w:cstheme="minorHAnsi"/>
          <w:spacing w:val="1"/>
          <w:szCs w:val="20"/>
        </w:rPr>
        <w:t>pod</w:t>
      </w:r>
      <w:r w:rsidRPr="00B26CA6">
        <w:rPr>
          <w:rFonts w:asciiTheme="minorHAnsi" w:hAnsiTheme="minorHAnsi" w:cstheme="minorHAnsi"/>
          <w:spacing w:val="-1"/>
          <w:szCs w:val="20"/>
        </w:rPr>
        <w:t>u</w:t>
      </w:r>
      <w:r w:rsidRPr="00B26CA6">
        <w:rPr>
          <w:rFonts w:asciiTheme="minorHAnsi" w:hAnsiTheme="minorHAnsi" w:cstheme="minorHAnsi"/>
          <w:spacing w:val="1"/>
          <w:szCs w:val="20"/>
        </w:rPr>
        <w:t>g</w:t>
      </w:r>
      <w:r w:rsidRPr="00B26CA6">
        <w:rPr>
          <w:rFonts w:asciiTheme="minorHAnsi" w:hAnsiTheme="minorHAnsi" w:cstheme="minorHAnsi"/>
          <w:spacing w:val="-1"/>
          <w:szCs w:val="20"/>
        </w:rPr>
        <w:t>ov</w:t>
      </w:r>
      <w:r w:rsidRPr="00B26CA6">
        <w:rPr>
          <w:rFonts w:asciiTheme="minorHAnsi" w:hAnsiTheme="minorHAnsi" w:cstheme="minorHAnsi"/>
          <w:spacing w:val="1"/>
          <w:szCs w:val="20"/>
        </w:rPr>
        <w:t>o</w:t>
      </w:r>
      <w:r w:rsidRPr="00B26CA6">
        <w:rPr>
          <w:rFonts w:asciiTheme="minorHAnsi" w:hAnsiTheme="minorHAnsi" w:cstheme="minorHAnsi"/>
          <w:szCs w:val="20"/>
        </w:rPr>
        <w:t xml:space="preserve">r </w:t>
      </w:r>
      <w:r w:rsidRPr="00B26CA6">
        <w:rPr>
          <w:rFonts w:asciiTheme="minorHAnsi" w:hAnsiTheme="minorHAnsi" w:cstheme="minorHAnsi"/>
          <w:spacing w:val="1"/>
          <w:szCs w:val="20"/>
        </w:rPr>
        <w:t>jed</w:t>
      </w:r>
      <w:r w:rsidRPr="00B26CA6">
        <w:rPr>
          <w:rFonts w:asciiTheme="minorHAnsi" w:hAnsiTheme="minorHAnsi" w:cstheme="minorHAnsi"/>
          <w:spacing w:val="-1"/>
          <w:szCs w:val="20"/>
        </w:rPr>
        <w:t>n</w:t>
      </w:r>
      <w:r w:rsidRPr="00B26CA6">
        <w:rPr>
          <w:rFonts w:asciiTheme="minorHAnsi" w:hAnsiTheme="minorHAnsi" w:cstheme="minorHAnsi"/>
          <w:spacing w:val="1"/>
          <w:szCs w:val="20"/>
        </w:rPr>
        <w:t>o</w:t>
      </w:r>
      <w:r w:rsidRPr="00B26CA6">
        <w:rPr>
          <w:rFonts w:asciiTheme="minorHAnsi" w:hAnsiTheme="minorHAnsi" w:cstheme="minorHAnsi"/>
          <w:szCs w:val="20"/>
        </w:rPr>
        <w:t xml:space="preserve">m </w:t>
      </w:r>
      <w:r w:rsidRPr="00B26CA6">
        <w:rPr>
          <w:rFonts w:asciiTheme="minorHAnsi" w:hAnsiTheme="minorHAnsi" w:cstheme="minorHAnsi"/>
          <w:spacing w:val="1"/>
          <w:szCs w:val="20"/>
        </w:rPr>
        <w:t>il</w:t>
      </w:r>
      <w:r w:rsidRPr="00B26CA6">
        <w:rPr>
          <w:rFonts w:asciiTheme="minorHAnsi" w:hAnsiTheme="minorHAnsi" w:cstheme="minorHAnsi"/>
          <w:szCs w:val="20"/>
        </w:rPr>
        <w:t xml:space="preserve">i </w:t>
      </w:r>
      <w:r w:rsidRPr="00B26CA6">
        <w:rPr>
          <w:rFonts w:asciiTheme="minorHAnsi" w:hAnsiTheme="minorHAnsi" w:cstheme="minorHAnsi"/>
          <w:spacing w:val="-1"/>
          <w:szCs w:val="20"/>
        </w:rPr>
        <w:t>v</w:t>
      </w:r>
      <w:r w:rsidRPr="00B26CA6">
        <w:rPr>
          <w:rFonts w:asciiTheme="minorHAnsi" w:hAnsiTheme="minorHAnsi" w:cstheme="minorHAnsi"/>
          <w:spacing w:val="1"/>
          <w:szCs w:val="20"/>
        </w:rPr>
        <w:t>i</w:t>
      </w:r>
      <w:r w:rsidRPr="00B26CA6">
        <w:rPr>
          <w:rFonts w:asciiTheme="minorHAnsi" w:hAnsiTheme="minorHAnsi" w:cstheme="minorHAnsi"/>
          <w:szCs w:val="20"/>
        </w:rPr>
        <w:t xml:space="preserve">še </w:t>
      </w:r>
      <w:r w:rsidRPr="00B26CA6">
        <w:rPr>
          <w:rFonts w:asciiTheme="minorHAnsi" w:hAnsiTheme="minorHAnsi" w:cstheme="minorHAnsi"/>
          <w:spacing w:val="1"/>
          <w:szCs w:val="20"/>
        </w:rPr>
        <w:t>pod</w:t>
      </w:r>
      <w:r w:rsidRPr="00B26CA6">
        <w:rPr>
          <w:rFonts w:asciiTheme="minorHAnsi" w:hAnsiTheme="minorHAnsi" w:cstheme="minorHAnsi"/>
          <w:spacing w:val="-1"/>
          <w:szCs w:val="20"/>
        </w:rPr>
        <w:t>u</w:t>
      </w:r>
      <w:r w:rsidRPr="00B26CA6">
        <w:rPr>
          <w:rFonts w:asciiTheme="minorHAnsi" w:hAnsiTheme="minorHAnsi" w:cstheme="minorHAnsi"/>
          <w:spacing w:val="1"/>
          <w:szCs w:val="20"/>
        </w:rPr>
        <w:t>go</w:t>
      </w:r>
      <w:r w:rsidRPr="00B26CA6">
        <w:rPr>
          <w:rFonts w:asciiTheme="minorHAnsi" w:hAnsiTheme="minorHAnsi" w:cstheme="minorHAnsi"/>
          <w:spacing w:val="-1"/>
          <w:szCs w:val="20"/>
        </w:rPr>
        <w:t>v</w:t>
      </w:r>
      <w:r w:rsidRPr="00B26CA6">
        <w:rPr>
          <w:rFonts w:asciiTheme="minorHAnsi" w:hAnsiTheme="minorHAnsi" w:cstheme="minorHAnsi"/>
          <w:szCs w:val="20"/>
        </w:rPr>
        <w:t>ara</w:t>
      </w:r>
      <w:r w:rsidRPr="00B26CA6">
        <w:rPr>
          <w:rFonts w:asciiTheme="minorHAnsi" w:hAnsiTheme="minorHAnsi" w:cstheme="minorHAnsi"/>
          <w:spacing w:val="-1"/>
          <w:szCs w:val="20"/>
        </w:rPr>
        <w:t>t</w:t>
      </w:r>
      <w:r w:rsidRPr="00B26CA6">
        <w:rPr>
          <w:rFonts w:asciiTheme="minorHAnsi" w:hAnsiTheme="minorHAnsi" w:cstheme="minorHAnsi"/>
          <w:spacing w:val="1"/>
          <w:szCs w:val="20"/>
        </w:rPr>
        <w:t>elj</w:t>
      </w:r>
      <w:r w:rsidRPr="00B26CA6">
        <w:rPr>
          <w:rFonts w:asciiTheme="minorHAnsi" w:hAnsiTheme="minorHAnsi" w:cstheme="minorHAnsi"/>
          <w:szCs w:val="20"/>
        </w:rPr>
        <w:t xml:space="preserve">a, </w:t>
      </w:r>
      <w:r w:rsidRPr="00B26CA6">
        <w:rPr>
          <w:rFonts w:asciiTheme="minorHAnsi" w:hAnsiTheme="minorHAnsi" w:cstheme="minorHAnsi"/>
          <w:spacing w:val="1"/>
          <w:szCs w:val="20"/>
        </w:rPr>
        <w:t>z</w:t>
      </w:r>
      <w:r w:rsidRPr="00B26CA6">
        <w:rPr>
          <w:rFonts w:asciiTheme="minorHAnsi" w:hAnsiTheme="minorHAnsi" w:cstheme="minorHAnsi"/>
          <w:szCs w:val="20"/>
        </w:rPr>
        <w:t xml:space="preserve">a </w:t>
      </w:r>
      <w:r w:rsidRPr="0071326F">
        <w:rPr>
          <w:rFonts w:asciiTheme="minorHAnsi" w:hAnsiTheme="minorHAnsi" w:cstheme="minorHAnsi"/>
          <w:spacing w:val="-1"/>
          <w:szCs w:val="20"/>
        </w:rPr>
        <w:t>s</w:t>
      </w:r>
      <w:r w:rsidRPr="0071326F">
        <w:rPr>
          <w:rFonts w:asciiTheme="minorHAnsi" w:hAnsiTheme="minorHAnsi" w:cstheme="minorHAnsi"/>
          <w:spacing w:val="1"/>
          <w:szCs w:val="20"/>
        </w:rPr>
        <w:t>v</w:t>
      </w:r>
      <w:r w:rsidRPr="0071326F">
        <w:rPr>
          <w:rFonts w:asciiTheme="minorHAnsi" w:hAnsiTheme="minorHAnsi" w:cstheme="minorHAnsi"/>
          <w:szCs w:val="20"/>
        </w:rPr>
        <w:t>a</w:t>
      </w:r>
      <w:r w:rsidRPr="0071326F">
        <w:rPr>
          <w:rFonts w:asciiTheme="minorHAnsi" w:hAnsiTheme="minorHAnsi" w:cstheme="minorHAnsi"/>
          <w:spacing w:val="-1"/>
          <w:szCs w:val="20"/>
        </w:rPr>
        <w:t>ko</w:t>
      </w:r>
      <w:r w:rsidRPr="0071326F">
        <w:rPr>
          <w:rFonts w:asciiTheme="minorHAnsi" w:hAnsiTheme="minorHAnsi" w:cstheme="minorHAnsi"/>
          <w:szCs w:val="20"/>
        </w:rPr>
        <w:t xml:space="preserve">g </w:t>
      </w:r>
      <w:r w:rsidRPr="0071326F">
        <w:rPr>
          <w:rFonts w:asciiTheme="minorHAnsi" w:hAnsiTheme="minorHAnsi" w:cstheme="minorHAnsi"/>
          <w:spacing w:val="1"/>
          <w:szCs w:val="20"/>
        </w:rPr>
        <w:t>p</w:t>
      </w:r>
      <w:r w:rsidRPr="0071326F">
        <w:rPr>
          <w:rFonts w:asciiTheme="minorHAnsi" w:hAnsiTheme="minorHAnsi" w:cstheme="minorHAnsi"/>
          <w:spacing w:val="-1"/>
          <w:szCs w:val="20"/>
        </w:rPr>
        <w:t>od</w:t>
      </w:r>
      <w:r w:rsidRPr="0071326F">
        <w:rPr>
          <w:rFonts w:asciiTheme="minorHAnsi" w:hAnsiTheme="minorHAnsi" w:cstheme="minorHAnsi"/>
          <w:spacing w:val="1"/>
          <w:szCs w:val="20"/>
        </w:rPr>
        <w:t>u</w:t>
      </w:r>
      <w:r w:rsidRPr="0071326F">
        <w:rPr>
          <w:rFonts w:asciiTheme="minorHAnsi" w:hAnsiTheme="minorHAnsi" w:cstheme="minorHAnsi"/>
          <w:spacing w:val="-1"/>
          <w:szCs w:val="20"/>
        </w:rPr>
        <w:t>go</w:t>
      </w:r>
      <w:r w:rsidRPr="0071326F">
        <w:rPr>
          <w:rFonts w:asciiTheme="minorHAnsi" w:hAnsiTheme="minorHAnsi" w:cstheme="minorHAnsi"/>
          <w:spacing w:val="1"/>
          <w:szCs w:val="20"/>
        </w:rPr>
        <w:t>v</w:t>
      </w:r>
      <w:r w:rsidRPr="0071326F">
        <w:rPr>
          <w:rFonts w:asciiTheme="minorHAnsi" w:hAnsiTheme="minorHAnsi" w:cstheme="minorHAnsi"/>
          <w:szCs w:val="20"/>
        </w:rPr>
        <w:t>a</w:t>
      </w:r>
      <w:r w:rsidRPr="0071326F">
        <w:rPr>
          <w:rFonts w:asciiTheme="minorHAnsi" w:hAnsiTheme="minorHAnsi" w:cstheme="minorHAnsi"/>
          <w:spacing w:val="2"/>
          <w:szCs w:val="20"/>
        </w:rPr>
        <w:t>r</w:t>
      </w:r>
      <w:r w:rsidRPr="0071326F">
        <w:rPr>
          <w:rFonts w:asciiTheme="minorHAnsi" w:hAnsiTheme="minorHAnsi" w:cstheme="minorHAnsi"/>
          <w:szCs w:val="20"/>
        </w:rPr>
        <w:t>at</w:t>
      </w:r>
      <w:r w:rsidRPr="0071326F">
        <w:rPr>
          <w:rFonts w:asciiTheme="minorHAnsi" w:hAnsiTheme="minorHAnsi" w:cstheme="minorHAnsi"/>
          <w:spacing w:val="1"/>
          <w:szCs w:val="20"/>
        </w:rPr>
        <w:t>el</w:t>
      </w:r>
      <w:r w:rsidRPr="0071326F">
        <w:rPr>
          <w:rFonts w:asciiTheme="minorHAnsi" w:hAnsiTheme="minorHAnsi" w:cstheme="minorHAnsi"/>
          <w:szCs w:val="20"/>
        </w:rPr>
        <w:t xml:space="preserve">ja </w:t>
      </w:r>
      <w:r w:rsidRPr="00051CFA">
        <w:rPr>
          <w:rFonts w:asciiTheme="minorHAnsi" w:hAnsiTheme="minorHAnsi" w:cstheme="minorHAnsi"/>
          <w:spacing w:val="1"/>
          <w:szCs w:val="20"/>
        </w:rPr>
        <w:t>s</w:t>
      </w:r>
      <w:r w:rsidRPr="00051CFA">
        <w:rPr>
          <w:rFonts w:asciiTheme="minorHAnsi" w:hAnsiTheme="minorHAnsi" w:cstheme="minorHAnsi"/>
          <w:szCs w:val="20"/>
        </w:rPr>
        <w:t xml:space="preserve">e </w:t>
      </w:r>
      <w:r w:rsidRPr="0071326F">
        <w:rPr>
          <w:rFonts w:asciiTheme="minorHAnsi" w:hAnsiTheme="minorHAnsi" w:cstheme="minorHAnsi"/>
          <w:spacing w:val="-1"/>
          <w:szCs w:val="20"/>
        </w:rPr>
        <w:t>po</w:t>
      </w:r>
      <w:r w:rsidRPr="0071326F">
        <w:rPr>
          <w:rFonts w:asciiTheme="minorHAnsi" w:hAnsiTheme="minorHAnsi" w:cstheme="minorHAnsi"/>
          <w:szCs w:val="20"/>
        </w:rPr>
        <w:t>j</w:t>
      </w:r>
      <w:r w:rsidRPr="0071326F">
        <w:rPr>
          <w:rFonts w:asciiTheme="minorHAnsi" w:hAnsiTheme="minorHAnsi" w:cstheme="minorHAnsi"/>
          <w:spacing w:val="1"/>
          <w:szCs w:val="20"/>
        </w:rPr>
        <w:t>e</w:t>
      </w:r>
      <w:r w:rsidRPr="0071326F">
        <w:rPr>
          <w:rFonts w:asciiTheme="minorHAnsi" w:hAnsiTheme="minorHAnsi" w:cstheme="minorHAnsi"/>
          <w:spacing w:val="-1"/>
          <w:szCs w:val="20"/>
        </w:rPr>
        <w:t>d</w:t>
      </w:r>
      <w:r w:rsidRPr="0071326F">
        <w:rPr>
          <w:rFonts w:asciiTheme="minorHAnsi" w:hAnsiTheme="minorHAnsi" w:cstheme="minorHAnsi"/>
          <w:spacing w:val="1"/>
          <w:szCs w:val="20"/>
        </w:rPr>
        <w:t>i</w:t>
      </w:r>
      <w:r w:rsidRPr="0071326F">
        <w:rPr>
          <w:rFonts w:asciiTheme="minorHAnsi" w:hAnsiTheme="minorHAnsi" w:cstheme="minorHAnsi"/>
          <w:spacing w:val="-1"/>
          <w:szCs w:val="20"/>
        </w:rPr>
        <w:t>n</w:t>
      </w:r>
      <w:r w:rsidRPr="0071326F">
        <w:rPr>
          <w:rFonts w:asciiTheme="minorHAnsi" w:hAnsiTheme="minorHAnsi" w:cstheme="minorHAnsi"/>
          <w:szCs w:val="20"/>
        </w:rPr>
        <w:t>a</w:t>
      </w:r>
      <w:r w:rsidRPr="0071326F">
        <w:rPr>
          <w:rFonts w:asciiTheme="minorHAnsi" w:hAnsiTheme="minorHAnsi" w:cstheme="minorHAnsi"/>
          <w:spacing w:val="2"/>
          <w:szCs w:val="20"/>
        </w:rPr>
        <w:t>č</w:t>
      </w:r>
      <w:r w:rsidRPr="0071326F">
        <w:rPr>
          <w:rFonts w:asciiTheme="minorHAnsi" w:hAnsiTheme="minorHAnsi" w:cstheme="minorHAnsi"/>
          <w:spacing w:val="-1"/>
          <w:szCs w:val="20"/>
        </w:rPr>
        <w:t>n</w:t>
      </w:r>
      <w:r w:rsidRPr="0071326F">
        <w:rPr>
          <w:rFonts w:asciiTheme="minorHAnsi" w:hAnsiTheme="minorHAnsi" w:cstheme="minorHAnsi"/>
          <w:szCs w:val="20"/>
        </w:rPr>
        <w:t xml:space="preserve">o </w:t>
      </w:r>
      <w:r w:rsidRPr="0071326F">
        <w:rPr>
          <w:rFonts w:asciiTheme="minorHAnsi" w:hAnsiTheme="minorHAnsi" w:cstheme="minorHAnsi"/>
          <w:spacing w:val="1"/>
          <w:szCs w:val="20"/>
        </w:rPr>
        <w:t>d</w:t>
      </w:r>
      <w:r w:rsidRPr="0071326F">
        <w:rPr>
          <w:rFonts w:asciiTheme="minorHAnsi" w:hAnsiTheme="minorHAnsi" w:cstheme="minorHAnsi"/>
          <w:spacing w:val="-1"/>
          <w:szCs w:val="20"/>
        </w:rPr>
        <w:t>ok</w:t>
      </w:r>
      <w:r w:rsidRPr="0071326F">
        <w:rPr>
          <w:rFonts w:asciiTheme="minorHAnsi" w:hAnsiTheme="minorHAnsi" w:cstheme="minorHAnsi"/>
          <w:szCs w:val="20"/>
        </w:rPr>
        <w:t>a</w:t>
      </w:r>
      <w:r w:rsidRPr="0071326F">
        <w:rPr>
          <w:rFonts w:asciiTheme="minorHAnsi" w:hAnsiTheme="minorHAnsi" w:cstheme="minorHAnsi"/>
          <w:spacing w:val="1"/>
          <w:szCs w:val="20"/>
        </w:rPr>
        <w:t>zu</w:t>
      </w:r>
      <w:r w:rsidRPr="0071326F">
        <w:rPr>
          <w:rFonts w:asciiTheme="minorHAnsi" w:hAnsiTheme="minorHAnsi" w:cstheme="minorHAnsi"/>
          <w:szCs w:val="20"/>
        </w:rPr>
        <w:t xml:space="preserve">je </w:t>
      </w:r>
      <w:r w:rsidRPr="0071326F">
        <w:rPr>
          <w:rFonts w:asciiTheme="minorHAnsi" w:hAnsiTheme="minorHAnsi" w:cstheme="minorHAnsi"/>
          <w:spacing w:val="-1"/>
          <w:szCs w:val="20"/>
        </w:rPr>
        <w:t>d</w:t>
      </w:r>
      <w:r w:rsidRPr="0071326F">
        <w:rPr>
          <w:rFonts w:asciiTheme="minorHAnsi" w:hAnsiTheme="minorHAnsi" w:cstheme="minorHAnsi"/>
          <w:spacing w:val="2"/>
          <w:szCs w:val="20"/>
        </w:rPr>
        <w:t>a</w:t>
      </w:r>
      <w:r w:rsidRPr="0071326F">
        <w:rPr>
          <w:rFonts w:asciiTheme="minorHAnsi" w:hAnsiTheme="minorHAnsi" w:cstheme="minorHAnsi"/>
          <w:szCs w:val="20"/>
        </w:rPr>
        <w:t>:</w:t>
      </w:r>
    </w:p>
    <w:p w14:paraId="5FF468EE" w14:textId="0F319FAF" w:rsidR="008E1E01" w:rsidRPr="00B26CA6" w:rsidRDefault="008E1E01" w:rsidP="0084060F">
      <w:pPr>
        <w:pStyle w:val="Odlomakpopisa"/>
        <w:numPr>
          <w:ilvl w:val="0"/>
          <w:numId w:val="39"/>
        </w:numPr>
        <w:jc w:val="left"/>
        <w:rPr>
          <w:rFonts w:asciiTheme="minorHAnsi" w:hAnsiTheme="minorHAnsi" w:cstheme="minorHAnsi"/>
        </w:rPr>
      </w:pPr>
      <w:r w:rsidRPr="00B26CA6">
        <w:rPr>
          <w:rFonts w:asciiTheme="minorHAnsi" w:hAnsiTheme="minorHAnsi" w:cstheme="minorHAnsi"/>
          <w:spacing w:val="-1"/>
        </w:rPr>
        <w:t>n</w:t>
      </w:r>
      <w:r w:rsidRPr="00B26CA6">
        <w:rPr>
          <w:rFonts w:asciiTheme="minorHAnsi" w:hAnsiTheme="minorHAnsi" w:cstheme="minorHAnsi"/>
          <w:spacing w:val="1"/>
        </w:rPr>
        <w:t>ij</w:t>
      </w:r>
      <w:r w:rsidRPr="00B26CA6">
        <w:rPr>
          <w:rFonts w:asciiTheme="minorHAnsi" w:hAnsiTheme="minorHAnsi" w:cstheme="minorHAnsi"/>
        </w:rPr>
        <w:t xml:space="preserve">e u </w:t>
      </w:r>
      <w:r w:rsidRPr="00B26CA6">
        <w:rPr>
          <w:rFonts w:asciiTheme="minorHAnsi" w:hAnsiTheme="minorHAnsi" w:cstheme="minorHAnsi"/>
          <w:spacing w:val="1"/>
        </w:rPr>
        <w:t>jed</w:t>
      </w:r>
      <w:r w:rsidRPr="00B26CA6">
        <w:rPr>
          <w:rFonts w:asciiTheme="minorHAnsi" w:hAnsiTheme="minorHAnsi" w:cstheme="minorHAnsi"/>
          <w:spacing w:val="-1"/>
        </w:rPr>
        <w:t>n</w:t>
      </w:r>
      <w:r w:rsidRPr="00B26CA6">
        <w:rPr>
          <w:rFonts w:asciiTheme="minorHAnsi" w:hAnsiTheme="minorHAnsi" w:cstheme="minorHAnsi"/>
          <w:spacing w:val="1"/>
        </w:rPr>
        <w:t>o</w:t>
      </w:r>
      <w:r w:rsidRPr="00B26CA6">
        <w:rPr>
          <w:rFonts w:asciiTheme="minorHAnsi" w:hAnsiTheme="minorHAnsi" w:cstheme="minorHAnsi"/>
        </w:rPr>
        <w:t xml:space="preserve">j </w:t>
      </w:r>
      <w:r w:rsidRPr="00B26CA6">
        <w:rPr>
          <w:rFonts w:asciiTheme="minorHAnsi" w:hAnsiTheme="minorHAnsi" w:cstheme="minorHAnsi"/>
          <w:spacing w:val="1"/>
        </w:rPr>
        <w:t>o</w:t>
      </w:r>
      <w:r w:rsidRPr="00B26CA6">
        <w:rPr>
          <w:rFonts w:asciiTheme="minorHAnsi" w:hAnsiTheme="minorHAnsi" w:cstheme="minorHAnsi"/>
        </w:rPr>
        <w:t xml:space="preserve">d </w:t>
      </w:r>
      <w:r w:rsidRPr="00B26CA6">
        <w:rPr>
          <w:rFonts w:asciiTheme="minorHAnsi" w:hAnsiTheme="minorHAnsi" w:cstheme="minorHAnsi"/>
          <w:spacing w:val="-3"/>
        </w:rPr>
        <w:t>s</w:t>
      </w:r>
      <w:r w:rsidRPr="00B26CA6">
        <w:rPr>
          <w:rFonts w:asciiTheme="minorHAnsi" w:hAnsiTheme="minorHAnsi" w:cstheme="minorHAnsi"/>
          <w:spacing w:val="1"/>
        </w:rPr>
        <w:t>it</w:t>
      </w:r>
      <w:r w:rsidRPr="00B26CA6">
        <w:rPr>
          <w:rFonts w:asciiTheme="minorHAnsi" w:hAnsiTheme="minorHAnsi" w:cstheme="minorHAnsi"/>
          <w:spacing w:val="-1"/>
        </w:rPr>
        <w:t>u</w:t>
      </w:r>
      <w:r w:rsidRPr="00B26CA6">
        <w:rPr>
          <w:rFonts w:asciiTheme="minorHAnsi" w:hAnsiTheme="minorHAnsi" w:cstheme="minorHAnsi"/>
        </w:rPr>
        <w:t>ac</w:t>
      </w:r>
      <w:r w:rsidRPr="00B26CA6">
        <w:rPr>
          <w:rFonts w:asciiTheme="minorHAnsi" w:hAnsiTheme="minorHAnsi" w:cstheme="minorHAnsi"/>
          <w:spacing w:val="1"/>
        </w:rPr>
        <w:t>ij</w:t>
      </w:r>
      <w:r w:rsidRPr="00B26CA6">
        <w:rPr>
          <w:rFonts w:asciiTheme="minorHAnsi" w:hAnsiTheme="minorHAnsi" w:cstheme="minorHAnsi"/>
        </w:rPr>
        <w:t xml:space="preserve">a </w:t>
      </w:r>
      <w:r w:rsidRPr="00B26CA6">
        <w:rPr>
          <w:rFonts w:asciiTheme="minorHAnsi" w:hAnsiTheme="minorHAnsi" w:cstheme="minorHAnsi"/>
          <w:spacing w:val="-1"/>
        </w:rPr>
        <w:t>z</w:t>
      </w:r>
      <w:r w:rsidRPr="00B26CA6">
        <w:rPr>
          <w:rFonts w:asciiTheme="minorHAnsi" w:hAnsiTheme="minorHAnsi" w:cstheme="minorHAnsi"/>
          <w:spacing w:val="1"/>
        </w:rPr>
        <w:t>bo</w:t>
      </w:r>
      <w:r w:rsidRPr="00B26CA6">
        <w:rPr>
          <w:rFonts w:asciiTheme="minorHAnsi" w:hAnsiTheme="minorHAnsi" w:cstheme="minorHAnsi"/>
        </w:rPr>
        <w:t xml:space="preserve">g </w:t>
      </w:r>
      <w:r w:rsidRPr="00B26CA6">
        <w:rPr>
          <w:rFonts w:asciiTheme="minorHAnsi" w:hAnsiTheme="minorHAnsi" w:cstheme="minorHAnsi"/>
          <w:spacing w:val="-1"/>
        </w:rPr>
        <w:t>k</w:t>
      </w:r>
      <w:r w:rsidRPr="00B26CA6">
        <w:rPr>
          <w:rFonts w:asciiTheme="minorHAnsi" w:hAnsiTheme="minorHAnsi" w:cstheme="minorHAnsi"/>
          <w:spacing w:val="1"/>
        </w:rPr>
        <w:t>oj</w:t>
      </w:r>
      <w:r w:rsidRPr="00B26CA6">
        <w:rPr>
          <w:rFonts w:asciiTheme="minorHAnsi" w:hAnsiTheme="minorHAnsi" w:cstheme="minorHAnsi"/>
        </w:rPr>
        <w:t xml:space="preserve">e se </w:t>
      </w:r>
      <w:r w:rsidRPr="00B26CA6">
        <w:rPr>
          <w:rFonts w:asciiTheme="minorHAnsi" w:hAnsiTheme="minorHAnsi" w:cstheme="minorHAnsi"/>
          <w:spacing w:val="-2"/>
        </w:rPr>
        <w:t>g</w:t>
      </w:r>
      <w:r w:rsidRPr="00B26CA6">
        <w:rPr>
          <w:rFonts w:asciiTheme="minorHAnsi" w:hAnsiTheme="minorHAnsi" w:cstheme="minorHAnsi"/>
          <w:spacing w:val="1"/>
        </w:rPr>
        <w:t>o</w:t>
      </w:r>
      <w:r w:rsidRPr="00B26CA6">
        <w:rPr>
          <w:rFonts w:asciiTheme="minorHAnsi" w:hAnsiTheme="minorHAnsi" w:cstheme="minorHAnsi"/>
        </w:rPr>
        <w:t>s</w:t>
      </w:r>
      <w:r w:rsidRPr="00B26CA6">
        <w:rPr>
          <w:rFonts w:asciiTheme="minorHAnsi" w:hAnsiTheme="minorHAnsi" w:cstheme="minorHAnsi"/>
          <w:spacing w:val="-2"/>
        </w:rPr>
        <w:t>p</w:t>
      </w:r>
      <w:r w:rsidRPr="00B26CA6">
        <w:rPr>
          <w:rFonts w:asciiTheme="minorHAnsi" w:hAnsiTheme="minorHAnsi" w:cstheme="minorHAnsi"/>
          <w:spacing w:val="1"/>
        </w:rPr>
        <w:t>od</w:t>
      </w:r>
      <w:r w:rsidRPr="00B26CA6">
        <w:rPr>
          <w:rFonts w:asciiTheme="minorHAnsi" w:hAnsiTheme="minorHAnsi" w:cstheme="minorHAnsi"/>
        </w:rPr>
        <w:t>ars</w:t>
      </w:r>
      <w:r w:rsidRPr="00B26CA6">
        <w:rPr>
          <w:rFonts w:asciiTheme="minorHAnsi" w:hAnsiTheme="minorHAnsi" w:cstheme="minorHAnsi"/>
          <w:spacing w:val="-1"/>
        </w:rPr>
        <w:t>k</w:t>
      </w:r>
      <w:r w:rsidRPr="00B26CA6">
        <w:rPr>
          <w:rFonts w:asciiTheme="minorHAnsi" w:hAnsiTheme="minorHAnsi" w:cstheme="minorHAnsi"/>
        </w:rPr>
        <w:t>i s</w:t>
      </w:r>
      <w:r w:rsidRPr="00B26CA6">
        <w:rPr>
          <w:rFonts w:asciiTheme="minorHAnsi" w:hAnsiTheme="minorHAnsi" w:cstheme="minorHAnsi"/>
          <w:spacing w:val="-1"/>
        </w:rPr>
        <w:t>u</w:t>
      </w:r>
      <w:r w:rsidRPr="00B26CA6">
        <w:rPr>
          <w:rFonts w:asciiTheme="minorHAnsi" w:hAnsiTheme="minorHAnsi" w:cstheme="minorHAnsi"/>
          <w:spacing w:val="1"/>
        </w:rPr>
        <w:t>bje</w:t>
      </w:r>
      <w:r w:rsidRPr="00B26CA6">
        <w:rPr>
          <w:rFonts w:asciiTheme="minorHAnsi" w:hAnsiTheme="minorHAnsi" w:cstheme="minorHAnsi"/>
          <w:spacing w:val="-1"/>
        </w:rPr>
        <w:t>k</w:t>
      </w:r>
      <w:r w:rsidRPr="00B26CA6">
        <w:rPr>
          <w:rFonts w:asciiTheme="minorHAnsi" w:hAnsiTheme="minorHAnsi" w:cstheme="minorHAnsi"/>
        </w:rPr>
        <w:t>t</w:t>
      </w:r>
      <w:r w:rsidRPr="00B26CA6">
        <w:rPr>
          <w:rFonts w:asciiTheme="minorHAnsi" w:hAnsiTheme="minorHAnsi" w:cstheme="minorHAnsi"/>
          <w:spacing w:val="1"/>
        </w:rPr>
        <w:t xml:space="preserve"> i</w:t>
      </w:r>
      <w:r w:rsidRPr="00B26CA6">
        <w:rPr>
          <w:rFonts w:asciiTheme="minorHAnsi" w:hAnsiTheme="minorHAnsi" w:cstheme="minorHAnsi"/>
        </w:rPr>
        <w:t>s</w:t>
      </w:r>
      <w:r w:rsidRPr="00B26CA6">
        <w:rPr>
          <w:rFonts w:asciiTheme="minorHAnsi" w:hAnsiTheme="minorHAnsi" w:cstheme="minorHAnsi"/>
          <w:spacing w:val="-1"/>
        </w:rPr>
        <w:t>k</w:t>
      </w:r>
      <w:r w:rsidRPr="00B26CA6">
        <w:rPr>
          <w:rFonts w:asciiTheme="minorHAnsi" w:hAnsiTheme="minorHAnsi" w:cstheme="minorHAnsi"/>
          <w:spacing w:val="1"/>
        </w:rPr>
        <w:t>lj</w:t>
      </w:r>
      <w:r w:rsidRPr="00B26CA6">
        <w:rPr>
          <w:rFonts w:asciiTheme="minorHAnsi" w:hAnsiTheme="minorHAnsi" w:cstheme="minorHAnsi"/>
          <w:spacing w:val="-1"/>
        </w:rPr>
        <w:t>u</w:t>
      </w:r>
      <w:r w:rsidRPr="00B26CA6">
        <w:rPr>
          <w:rFonts w:asciiTheme="minorHAnsi" w:hAnsiTheme="minorHAnsi" w:cstheme="minorHAnsi"/>
        </w:rPr>
        <w:t>č</w:t>
      </w:r>
      <w:r w:rsidRPr="00B26CA6">
        <w:rPr>
          <w:rFonts w:asciiTheme="minorHAnsi" w:hAnsiTheme="minorHAnsi" w:cstheme="minorHAnsi"/>
          <w:spacing w:val="-1"/>
        </w:rPr>
        <w:t>u</w:t>
      </w:r>
      <w:r w:rsidRPr="00B26CA6">
        <w:rPr>
          <w:rFonts w:asciiTheme="minorHAnsi" w:hAnsiTheme="minorHAnsi" w:cstheme="minorHAnsi"/>
          <w:spacing w:val="1"/>
        </w:rPr>
        <w:t>j</w:t>
      </w:r>
      <w:r w:rsidRPr="00B26CA6">
        <w:rPr>
          <w:rFonts w:asciiTheme="minorHAnsi" w:hAnsiTheme="minorHAnsi" w:cstheme="minorHAnsi"/>
        </w:rPr>
        <w:t xml:space="preserve">e </w:t>
      </w:r>
      <w:r w:rsidRPr="00B26CA6">
        <w:rPr>
          <w:rFonts w:asciiTheme="minorHAnsi" w:hAnsiTheme="minorHAnsi" w:cstheme="minorHAnsi"/>
          <w:spacing w:val="1"/>
        </w:rPr>
        <w:t>i</w:t>
      </w:r>
      <w:r w:rsidRPr="00B26CA6">
        <w:rPr>
          <w:rFonts w:asciiTheme="minorHAnsi" w:hAnsiTheme="minorHAnsi" w:cstheme="minorHAnsi"/>
        </w:rPr>
        <w:t xml:space="preserve">z </w:t>
      </w:r>
      <w:r w:rsidRPr="00B26CA6">
        <w:rPr>
          <w:rFonts w:asciiTheme="minorHAnsi" w:hAnsiTheme="minorHAnsi" w:cstheme="minorHAnsi"/>
          <w:spacing w:val="1"/>
        </w:rPr>
        <w:t>po</w:t>
      </w:r>
      <w:r w:rsidRPr="00B26CA6">
        <w:rPr>
          <w:rFonts w:asciiTheme="minorHAnsi" w:hAnsiTheme="minorHAnsi" w:cstheme="minorHAnsi"/>
        </w:rPr>
        <w:t>s</w:t>
      </w:r>
      <w:r w:rsidRPr="00B26CA6">
        <w:rPr>
          <w:rFonts w:asciiTheme="minorHAnsi" w:hAnsiTheme="minorHAnsi" w:cstheme="minorHAnsi"/>
          <w:spacing w:val="1"/>
        </w:rPr>
        <w:t>t</w:t>
      </w:r>
      <w:r w:rsidRPr="00B26CA6">
        <w:rPr>
          <w:rFonts w:asciiTheme="minorHAnsi" w:hAnsiTheme="minorHAnsi" w:cstheme="minorHAnsi"/>
          <w:spacing w:val="-1"/>
        </w:rPr>
        <w:t>u</w:t>
      </w:r>
      <w:r w:rsidRPr="00B26CA6">
        <w:rPr>
          <w:rFonts w:asciiTheme="minorHAnsi" w:hAnsiTheme="minorHAnsi" w:cstheme="minorHAnsi"/>
          <w:spacing w:val="1"/>
        </w:rPr>
        <w:t>p</w:t>
      </w:r>
      <w:r w:rsidRPr="00B26CA6">
        <w:rPr>
          <w:rFonts w:asciiTheme="minorHAnsi" w:hAnsiTheme="minorHAnsi" w:cstheme="minorHAnsi"/>
          <w:spacing w:val="-1"/>
        </w:rPr>
        <w:t>k</w:t>
      </w:r>
      <w:r w:rsidRPr="00B26CA6">
        <w:rPr>
          <w:rFonts w:asciiTheme="minorHAnsi" w:hAnsiTheme="minorHAnsi" w:cstheme="minorHAnsi"/>
        </w:rPr>
        <w:t xml:space="preserve">a </w:t>
      </w:r>
      <w:r w:rsidRPr="00B26CA6">
        <w:rPr>
          <w:rFonts w:asciiTheme="minorHAnsi" w:hAnsiTheme="minorHAnsi" w:cstheme="minorHAnsi"/>
          <w:spacing w:val="1"/>
        </w:rPr>
        <w:t>j</w:t>
      </w:r>
      <w:r w:rsidRPr="00B26CA6">
        <w:rPr>
          <w:rFonts w:asciiTheme="minorHAnsi" w:hAnsiTheme="minorHAnsi" w:cstheme="minorHAnsi"/>
        </w:rPr>
        <w:t>a</w:t>
      </w:r>
      <w:r w:rsidRPr="00B26CA6">
        <w:rPr>
          <w:rFonts w:asciiTheme="minorHAnsi" w:hAnsiTheme="minorHAnsi" w:cstheme="minorHAnsi"/>
          <w:spacing w:val="-1"/>
        </w:rPr>
        <w:t>vn</w:t>
      </w:r>
      <w:r w:rsidRPr="00B26CA6">
        <w:rPr>
          <w:rFonts w:asciiTheme="minorHAnsi" w:hAnsiTheme="minorHAnsi" w:cstheme="minorHAnsi"/>
        </w:rPr>
        <w:t xml:space="preserve">e </w:t>
      </w:r>
      <w:r w:rsidRPr="00B26CA6">
        <w:rPr>
          <w:rFonts w:asciiTheme="minorHAnsi" w:hAnsiTheme="minorHAnsi" w:cstheme="minorHAnsi"/>
          <w:spacing w:val="-1"/>
        </w:rPr>
        <w:t>n</w:t>
      </w:r>
      <w:r w:rsidRPr="00B26CA6">
        <w:rPr>
          <w:rFonts w:asciiTheme="minorHAnsi" w:hAnsiTheme="minorHAnsi" w:cstheme="minorHAnsi"/>
        </w:rPr>
        <w:t>a</w:t>
      </w:r>
      <w:r w:rsidRPr="00B26CA6">
        <w:rPr>
          <w:rFonts w:asciiTheme="minorHAnsi" w:hAnsiTheme="minorHAnsi" w:cstheme="minorHAnsi"/>
          <w:spacing w:val="1"/>
        </w:rPr>
        <w:t>b</w:t>
      </w:r>
      <w:r w:rsidRPr="00B26CA6">
        <w:rPr>
          <w:rFonts w:asciiTheme="minorHAnsi" w:hAnsiTheme="minorHAnsi" w:cstheme="minorHAnsi"/>
        </w:rPr>
        <w:t>a</w:t>
      </w:r>
      <w:r w:rsidRPr="00B26CA6">
        <w:rPr>
          <w:rFonts w:asciiTheme="minorHAnsi" w:hAnsiTheme="minorHAnsi" w:cstheme="minorHAnsi"/>
          <w:spacing w:val="-1"/>
        </w:rPr>
        <w:t>v</w:t>
      </w:r>
      <w:r w:rsidRPr="00B26CA6">
        <w:rPr>
          <w:rFonts w:asciiTheme="minorHAnsi" w:hAnsiTheme="minorHAnsi" w:cstheme="minorHAnsi"/>
        </w:rPr>
        <w:t xml:space="preserve">e </w:t>
      </w:r>
      <w:r w:rsidRPr="00B26CA6">
        <w:rPr>
          <w:rFonts w:asciiTheme="minorHAnsi" w:hAnsiTheme="minorHAnsi" w:cstheme="minorHAnsi"/>
          <w:szCs w:val="20"/>
        </w:rPr>
        <w:t>(</w:t>
      </w:r>
      <w:r w:rsidRPr="00B26CA6">
        <w:rPr>
          <w:rFonts w:asciiTheme="minorHAnsi" w:hAnsiTheme="minorHAnsi" w:cstheme="minorHAnsi"/>
          <w:spacing w:val="1"/>
          <w:szCs w:val="20"/>
        </w:rPr>
        <w:t>o</w:t>
      </w:r>
      <w:r w:rsidRPr="00B26CA6">
        <w:rPr>
          <w:rFonts w:asciiTheme="minorHAnsi" w:hAnsiTheme="minorHAnsi" w:cstheme="minorHAnsi"/>
          <w:szCs w:val="20"/>
        </w:rPr>
        <w:t>s</w:t>
      </w:r>
      <w:r w:rsidRPr="00B26CA6">
        <w:rPr>
          <w:rFonts w:asciiTheme="minorHAnsi" w:hAnsiTheme="minorHAnsi" w:cstheme="minorHAnsi"/>
          <w:spacing w:val="-1"/>
          <w:szCs w:val="20"/>
        </w:rPr>
        <w:t>n</w:t>
      </w:r>
      <w:r w:rsidRPr="00B26CA6">
        <w:rPr>
          <w:rFonts w:asciiTheme="minorHAnsi" w:hAnsiTheme="minorHAnsi" w:cstheme="minorHAnsi"/>
          <w:spacing w:val="1"/>
          <w:szCs w:val="20"/>
        </w:rPr>
        <w:t>o</w:t>
      </w:r>
      <w:r w:rsidRPr="00B26CA6">
        <w:rPr>
          <w:rFonts w:asciiTheme="minorHAnsi" w:hAnsiTheme="minorHAnsi" w:cstheme="minorHAnsi"/>
          <w:spacing w:val="-1"/>
          <w:szCs w:val="20"/>
        </w:rPr>
        <w:t>v</w:t>
      </w:r>
      <w:r w:rsidRPr="00B26CA6">
        <w:rPr>
          <w:rFonts w:asciiTheme="minorHAnsi" w:hAnsiTheme="minorHAnsi" w:cstheme="minorHAnsi"/>
          <w:szCs w:val="20"/>
        </w:rPr>
        <w:t xml:space="preserve">e </w:t>
      </w:r>
      <w:r w:rsidRPr="00B26CA6">
        <w:rPr>
          <w:rFonts w:asciiTheme="minorHAnsi" w:hAnsiTheme="minorHAnsi" w:cstheme="minorHAnsi"/>
          <w:spacing w:val="-1"/>
          <w:szCs w:val="20"/>
        </w:rPr>
        <w:t>z</w:t>
      </w:r>
      <w:r w:rsidRPr="00B26CA6">
        <w:rPr>
          <w:rFonts w:asciiTheme="minorHAnsi" w:hAnsiTheme="minorHAnsi" w:cstheme="minorHAnsi"/>
          <w:szCs w:val="20"/>
        </w:rPr>
        <w:t xml:space="preserve">a </w:t>
      </w:r>
      <w:r w:rsidRPr="00B26CA6">
        <w:rPr>
          <w:rFonts w:asciiTheme="minorHAnsi" w:hAnsiTheme="minorHAnsi" w:cstheme="minorHAnsi"/>
          <w:spacing w:val="1"/>
          <w:szCs w:val="20"/>
        </w:rPr>
        <w:t>i</w:t>
      </w:r>
      <w:r w:rsidRPr="00B26CA6">
        <w:rPr>
          <w:rFonts w:asciiTheme="minorHAnsi" w:hAnsiTheme="minorHAnsi" w:cstheme="minorHAnsi"/>
          <w:szCs w:val="20"/>
        </w:rPr>
        <w:t>s</w:t>
      </w:r>
      <w:r w:rsidRPr="00B26CA6">
        <w:rPr>
          <w:rFonts w:asciiTheme="minorHAnsi" w:hAnsiTheme="minorHAnsi" w:cstheme="minorHAnsi"/>
          <w:spacing w:val="-1"/>
          <w:szCs w:val="20"/>
        </w:rPr>
        <w:t>k</w:t>
      </w:r>
      <w:r w:rsidRPr="00B26CA6">
        <w:rPr>
          <w:rFonts w:asciiTheme="minorHAnsi" w:hAnsiTheme="minorHAnsi" w:cstheme="minorHAnsi"/>
          <w:spacing w:val="1"/>
          <w:szCs w:val="20"/>
        </w:rPr>
        <w:t>lj</w:t>
      </w:r>
      <w:r w:rsidRPr="00B26CA6">
        <w:rPr>
          <w:rFonts w:asciiTheme="minorHAnsi" w:hAnsiTheme="minorHAnsi" w:cstheme="minorHAnsi"/>
          <w:spacing w:val="-1"/>
          <w:szCs w:val="20"/>
        </w:rPr>
        <w:t>u</w:t>
      </w:r>
      <w:r w:rsidRPr="00B26CA6">
        <w:rPr>
          <w:rFonts w:asciiTheme="minorHAnsi" w:hAnsiTheme="minorHAnsi" w:cstheme="minorHAnsi"/>
          <w:szCs w:val="20"/>
        </w:rPr>
        <w:t>č</w:t>
      </w:r>
      <w:r w:rsidRPr="00B26CA6">
        <w:rPr>
          <w:rFonts w:asciiTheme="minorHAnsi" w:hAnsiTheme="minorHAnsi" w:cstheme="minorHAnsi"/>
          <w:spacing w:val="1"/>
          <w:szCs w:val="20"/>
        </w:rPr>
        <w:t>e</w:t>
      </w:r>
      <w:r w:rsidRPr="00B26CA6">
        <w:rPr>
          <w:rFonts w:asciiTheme="minorHAnsi" w:hAnsiTheme="minorHAnsi" w:cstheme="minorHAnsi"/>
          <w:spacing w:val="-1"/>
          <w:szCs w:val="20"/>
        </w:rPr>
        <w:t>n</w:t>
      </w:r>
      <w:r w:rsidRPr="00B26CA6">
        <w:rPr>
          <w:rFonts w:asciiTheme="minorHAnsi" w:hAnsiTheme="minorHAnsi" w:cstheme="minorHAnsi"/>
          <w:spacing w:val="1"/>
          <w:szCs w:val="20"/>
        </w:rPr>
        <w:t>je</w:t>
      </w:r>
      <w:r w:rsidRPr="00B26CA6">
        <w:rPr>
          <w:rFonts w:asciiTheme="minorHAnsi" w:hAnsiTheme="minorHAnsi" w:cstheme="minorHAnsi"/>
          <w:szCs w:val="20"/>
        </w:rPr>
        <w:t xml:space="preserve"> iz točke 3.1. i 3.2.)</w:t>
      </w:r>
    </w:p>
    <w:p w14:paraId="4B26A810" w14:textId="6C8A1B79" w:rsidR="006F6AA3" w:rsidRPr="00B26CA6" w:rsidRDefault="006F6AA3" w:rsidP="006F6AA3">
      <w:pPr>
        <w:spacing w:line="276" w:lineRule="auto"/>
        <w:rPr>
          <w:rFonts w:asciiTheme="minorHAnsi" w:hAnsiTheme="minorHAnsi" w:cstheme="minorHAnsi"/>
          <w:szCs w:val="20"/>
        </w:rPr>
      </w:pPr>
      <w:r w:rsidRPr="00B26CA6">
        <w:rPr>
          <w:rFonts w:asciiTheme="minorHAnsi" w:hAnsiTheme="minorHAnsi" w:cstheme="minorHAnsi"/>
          <w:szCs w:val="20"/>
        </w:rPr>
        <w:t>Ako naručitelj utvrdi da postoji osnova za isključenje podugovaratelja iz točke 3.1. i 3.2. dokumentacije o nabavi, obvezan je od gospodarskog subjekta zatražiti zamjenu tog podugovaratelja u primjerenom roku, ne kraćem od pet dana.</w:t>
      </w:r>
    </w:p>
    <w:p w14:paraId="711145AC" w14:textId="77777777" w:rsidR="00EA2B88" w:rsidRPr="00B26CA6" w:rsidRDefault="00EA2B88" w:rsidP="00EA2B88">
      <w:pPr>
        <w:spacing w:line="276" w:lineRule="auto"/>
        <w:rPr>
          <w:rFonts w:asciiTheme="minorHAnsi" w:hAnsiTheme="minorHAnsi" w:cstheme="minorHAnsi"/>
          <w:szCs w:val="20"/>
        </w:rPr>
      </w:pPr>
      <w:r w:rsidRPr="00B26CA6">
        <w:rPr>
          <w:rFonts w:asciiTheme="minorHAnsi" w:hAnsiTheme="minorHAnsi" w:cstheme="minorHAnsi"/>
          <w:szCs w:val="20"/>
        </w:rPr>
        <w:t>Ponuditelj koji namjerava dati dio ugovora o javnoj nabavi u podugovor obvezan je u ponudi:</w:t>
      </w:r>
    </w:p>
    <w:p w14:paraId="3EAADB22" w14:textId="77777777" w:rsidR="00EA2B88" w:rsidRPr="00B26CA6" w:rsidRDefault="00EA2B88" w:rsidP="00EA2B88">
      <w:pPr>
        <w:pStyle w:val="Body-Bullet"/>
        <w:rPr>
          <w:rFonts w:asciiTheme="minorHAnsi" w:eastAsia="Calibri" w:hAnsiTheme="minorHAnsi" w:cstheme="minorHAnsi"/>
        </w:rPr>
      </w:pPr>
      <w:r w:rsidRPr="00B26CA6">
        <w:rPr>
          <w:rFonts w:asciiTheme="minorHAnsi" w:eastAsia="Calibri" w:hAnsiTheme="minorHAnsi" w:cstheme="minorHAnsi"/>
        </w:rPr>
        <w:t>navesti koji dio ugovora namjerava dati u podugovor (predmet ili količina, vrijednost ili postotni udio),</w:t>
      </w:r>
    </w:p>
    <w:p w14:paraId="3BA586BC" w14:textId="77777777" w:rsidR="00EA2B88" w:rsidRPr="00B26CA6" w:rsidRDefault="00EA2B88" w:rsidP="00EA2B88">
      <w:pPr>
        <w:pStyle w:val="Body-Bullet"/>
        <w:rPr>
          <w:rFonts w:asciiTheme="minorHAnsi" w:eastAsia="Calibri" w:hAnsiTheme="minorHAnsi" w:cstheme="minorHAnsi"/>
        </w:rPr>
      </w:pPr>
      <w:r w:rsidRPr="00B26CA6">
        <w:rPr>
          <w:rFonts w:asciiTheme="minorHAnsi" w:eastAsia="Calibri" w:hAnsiTheme="minorHAnsi" w:cstheme="minorHAnsi"/>
        </w:rPr>
        <w:t>navesti podatke o podugovarateljima (naziv ili tvrtka, sjedište, OIB ili nacionalni identifikacijski broj, broj računa, zakonski zastupnici podugovaratelja),</w:t>
      </w:r>
    </w:p>
    <w:p w14:paraId="7B993946" w14:textId="63D70B46" w:rsidR="00EA2B88" w:rsidRPr="00B26CA6" w:rsidRDefault="00EA2B88" w:rsidP="00EA2B88">
      <w:pPr>
        <w:pStyle w:val="Body-Bullet"/>
        <w:rPr>
          <w:rFonts w:asciiTheme="minorHAnsi" w:hAnsiTheme="minorHAnsi" w:cstheme="minorHAnsi"/>
        </w:rPr>
      </w:pPr>
      <w:r w:rsidRPr="00B26CA6">
        <w:rPr>
          <w:rFonts w:asciiTheme="minorHAnsi" w:eastAsia="Calibri" w:hAnsiTheme="minorHAnsi" w:cstheme="minorHAnsi"/>
        </w:rPr>
        <w:t xml:space="preserve">dostaviti </w:t>
      </w:r>
      <w:r w:rsidR="00FA47A8" w:rsidRPr="00B26CA6">
        <w:rPr>
          <w:rFonts w:asciiTheme="minorHAnsi" w:eastAsia="Calibri" w:hAnsiTheme="minorHAnsi" w:cstheme="minorHAnsi"/>
        </w:rPr>
        <w:t xml:space="preserve">eESPD </w:t>
      </w:r>
      <w:r w:rsidRPr="00B26CA6">
        <w:rPr>
          <w:rFonts w:asciiTheme="minorHAnsi" w:eastAsia="Calibri" w:hAnsiTheme="minorHAnsi" w:cstheme="minorHAnsi"/>
        </w:rPr>
        <w:t>- europsku jedinstvenu dokumentaciju o nabavi za svakog podugovaratelja.</w:t>
      </w:r>
    </w:p>
    <w:p w14:paraId="60018174" w14:textId="77777777" w:rsidR="00C453F9" w:rsidRPr="00B26CA6" w:rsidRDefault="00C453F9" w:rsidP="00746006">
      <w:pPr>
        <w:spacing w:line="276" w:lineRule="auto"/>
        <w:rPr>
          <w:rFonts w:asciiTheme="minorHAnsi" w:hAnsiTheme="minorHAnsi" w:cstheme="minorHAnsi"/>
          <w:szCs w:val="20"/>
        </w:rPr>
      </w:pPr>
      <w:r w:rsidRPr="00B26CA6">
        <w:rPr>
          <w:rFonts w:asciiTheme="minorHAnsi" w:hAnsiTheme="minorHAnsi" w:cstheme="minorHAnsi"/>
          <w:szCs w:val="20"/>
        </w:rPr>
        <w:lastRenderedPageBreak/>
        <w:t>Podaci o imenovanim podugovarateljima (naziv ili tvrtka, sjedište, OIB ili nacionalni identifikacijski broj, broj računa, zakonski zastupnici podugovaratelja) i dijelovi ugovora koje će oni izvršavati (predmet ili količina, vrijednost ili postotni udio) su obvezni sastojci ugovora o javnoj nabavi.</w:t>
      </w:r>
    </w:p>
    <w:p w14:paraId="34D0372D" w14:textId="094CE300" w:rsidR="00B37E4D" w:rsidRPr="00B26CA6" w:rsidRDefault="00B37E4D" w:rsidP="00746006">
      <w:pPr>
        <w:spacing w:line="276" w:lineRule="auto"/>
        <w:rPr>
          <w:rFonts w:asciiTheme="minorHAnsi" w:hAnsiTheme="minorHAnsi" w:cstheme="minorHAnsi"/>
          <w:szCs w:val="20"/>
        </w:rPr>
      </w:pPr>
      <w:r w:rsidRPr="00B26CA6">
        <w:rPr>
          <w:rFonts w:asciiTheme="minorHAnsi" w:hAnsiTheme="minorHAnsi" w:cstheme="minorHAnsi"/>
          <w:szCs w:val="20"/>
        </w:rPr>
        <w:t>Sudjelovanje</w:t>
      </w:r>
      <w:r w:rsidR="006F6AA3" w:rsidRPr="00B26CA6">
        <w:rPr>
          <w:rFonts w:asciiTheme="minorHAnsi" w:hAnsiTheme="minorHAnsi" w:cstheme="minorHAnsi"/>
          <w:szCs w:val="20"/>
        </w:rPr>
        <w:t xml:space="preserve"> </w:t>
      </w:r>
      <w:r w:rsidRPr="00B26CA6">
        <w:rPr>
          <w:rFonts w:asciiTheme="minorHAnsi" w:hAnsiTheme="minorHAnsi" w:cstheme="minorHAnsi"/>
          <w:szCs w:val="20"/>
        </w:rPr>
        <w:t>Pod</w:t>
      </w:r>
      <w:r w:rsidR="008D792A" w:rsidRPr="00B26CA6">
        <w:rPr>
          <w:rFonts w:asciiTheme="minorHAnsi" w:hAnsiTheme="minorHAnsi" w:cstheme="minorHAnsi"/>
          <w:szCs w:val="20"/>
        </w:rPr>
        <w:t>ugovaratelja</w:t>
      </w:r>
      <w:r w:rsidRPr="00B26CA6">
        <w:rPr>
          <w:rFonts w:asciiTheme="minorHAnsi" w:hAnsiTheme="minorHAnsi" w:cstheme="minorHAnsi"/>
          <w:szCs w:val="20"/>
        </w:rPr>
        <w:t xml:space="preserve"> ne utječe na odgovornost Ponuditelja za iz</w:t>
      </w:r>
      <w:r w:rsidR="00A00D70" w:rsidRPr="00B26CA6">
        <w:rPr>
          <w:rFonts w:asciiTheme="minorHAnsi" w:hAnsiTheme="minorHAnsi" w:cstheme="minorHAnsi"/>
          <w:szCs w:val="20"/>
        </w:rPr>
        <w:t>vršenje ugovora o javnoj nabavi.</w:t>
      </w:r>
    </w:p>
    <w:p w14:paraId="671A7A08" w14:textId="3F8BE3B7" w:rsidR="00956DAA" w:rsidRPr="00B26CA6" w:rsidRDefault="00B37E4D" w:rsidP="00746006">
      <w:pPr>
        <w:spacing w:line="276" w:lineRule="auto"/>
        <w:rPr>
          <w:rFonts w:asciiTheme="minorHAnsi" w:hAnsiTheme="minorHAnsi" w:cstheme="minorHAnsi"/>
          <w:szCs w:val="20"/>
        </w:rPr>
      </w:pPr>
      <w:r w:rsidRPr="00B26CA6">
        <w:rPr>
          <w:rFonts w:asciiTheme="minorHAnsi" w:hAnsiTheme="minorHAnsi" w:cstheme="minorHAnsi"/>
          <w:szCs w:val="20"/>
        </w:rPr>
        <w:t>Radov</w:t>
      </w:r>
      <w:r w:rsidR="00DC3A63" w:rsidRPr="00B26CA6">
        <w:rPr>
          <w:rFonts w:asciiTheme="minorHAnsi" w:hAnsiTheme="minorHAnsi" w:cstheme="minorHAnsi"/>
          <w:szCs w:val="20"/>
        </w:rPr>
        <w:t>i k</w:t>
      </w:r>
      <w:r w:rsidRPr="00B26CA6">
        <w:rPr>
          <w:rFonts w:asciiTheme="minorHAnsi" w:hAnsiTheme="minorHAnsi" w:cstheme="minorHAnsi"/>
          <w:szCs w:val="20"/>
        </w:rPr>
        <w:t>oje će izvesti</w:t>
      </w:r>
      <w:r w:rsidR="006F6AA3" w:rsidRPr="00B26CA6">
        <w:rPr>
          <w:rFonts w:asciiTheme="minorHAnsi" w:hAnsiTheme="minorHAnsi" w:cstheme="minorHAnsi"/>
          <w:szCs w:val="20"/>
        </w:rPr>
        <w:t xml:space="preserve"> </w:t>
      </w:r>
      <w:r w:rsidR="00DC3A63" w:rsidRPr="00B26CA6">
        <w:rPr>
          <w:rFonts w:asciiTheme="minorHAnsi" w:hAnsiTheme="minorHAnsi" w:cstheme="minorHAnsi"/>
          <w:szCs w:val="20"/>
        </w:rPr>
        <w:t>Pod</w:t>
      </w:r>
      <w:r w:rsidR="008D792A" w:rsidRPr="00B26CA6">
        <w:rPr>
          <w:rFonts w:asciiTheme="minorHAnsi" w:hAnsiTheme="minorHAnsi" w:cstheme="minorHAnsi"/>
          <w:szCs w:val="20"/>
        </w:rPr>
        <w:t>ugovaratelj</w:t>
      </w:r>
      <w:r w:rsidR="00DC3A63" w:rsidRPr="00B26CA6">
        <w:rPr>
          <w:rFonts w:asciiTheme="minorHAnsi" w:hAnsiTheme="minorHAnsi" w:cstheme="minorHAnsi"/>
          <w:szCs w:val="20"/>
        </w:rPr>
        <w:t>, kao i usluge i isporučena oprema od strane Pod</w:t>
      </w:r>
      <w:r w:rsidR="008D792A" w:rsidRPr="00B26CA6">
        <w:rPr>
          <w:rFonts w:asciiTheme="minorHAnsi" w:hAnsiTheme="minorHAnsi" w:cstheme="minorHAnsi"/>
          <w:szCs w:val="20"/>
        </w:rPr>
        <w:t>ugovaratelja</w:t>
      </w:r>
      <w:r w:rsidR="00EA2B88" w:rsidRPr="00B26CA6">
        <w:rPr>
          <w:rFonts w:asciiTheme="minorHAnsi" w:hAnsiTheme="minorHAnsi" w:cstheme="minorHAnsi"/>
          <w:szCs w:val="20"/>
        </w:rPr>
        <w:t xml:space="preserve"> </w:t>
      </w:r>
      <w:r w:rsidR="00DC3A63" w:rsidRPr="00B26CA6">
        <w:rPr>
          <w:rFonts w:asciiTheme="minorHAnsi" w:hAnsiTheme="minorHAnsi" w:cstheme="minorHAnsi"/>
          <w:szCs w:val="20"/>
        </w:rPr>
        <w:t>platit</w:t>
      </w:r>
      <w:r w:rsidR="00EA2B88" w:rsidRPr="00B26CA6">
        <w:rPr>
          <w:rFonts w:asciiTheme="minorHAnsi" w:hAnsiTheme="minorHAnsi" w:cstheme="minorHAnsi"/>
          <w:szCs w:val="20"/>
        </w:rPr>
        <w:t xml:space="preserve"> </w:t>
      </w:r>
      <w:r w:rsidR="00B50E52" w:rsidRPr="00B26CA6">
        <w:rPr>
          <w:rFonts w:asciiTheme="minorHAnsi" w:hAnsiTheme="minorHAnsi" w:cstheme="minorHAnsi"/>
          <w:szCs w:val="20"/>
        </w:rPr>
        <w:t xml:space="preserve">će se </w:t>
      </w:r>
      <w:r w:rsidRPr="00B26CA6">
        <w:rPr>
          <w:rFonts w:asciiTheme="minorHAnsi" w:hAnsiTheme="minorHAnsi" w:cstheme="minorHAnsi"/>
          <w:szCs w:val="20"/>
        </w:rPr>
        <w:t>neposredno Pod</w:t>
      </w:r>
      <w:r w:rsidR="00CB348D" w:rsidRPr="00B26CA6">
        <w:rPr>
          <w:rFonts w:asciiTheme="minorHAnsi" w:hAnsiTheme="minorHAnsi" w:cstheme="minorHAnsi"/>
          <w:szCs w:val="20"/>
        </w:rPr>
        <w:t>ugovaratelju</w:t>
      </w:r>
      <w:r w:rsidRPr="00B26CA6">
        <w:rPr>
          <w:rFonts w:asciiTheme="minorHAnsi" w:hAnsiTheme="minorHAnsi" w:cstheme="minorHAnsi"/>
          <w:szCs w:val="20"/>
        </w:rPr>
        <w:t>.</w:t>
      </w:r>
      <w:r w:rsidR="006F6AA3" w:rsidRPr="00B26CA6">
        <w:rPr>
          <w:rFonts w:asciiTheme="minorHAnsi" w:hAnsiTheme="minorHAnsi" w:cstheme="minorHAnsi"/>
          <w:szCs w:val="20"/>
        </w:rPr>
        <w:t xml:space="preserve"> </w:t>
      </w:r>
      <w:r w:rsidRPr="00B26CA6">
        <w:rPr>
          <w:rFonts w:asciiTheme="minorHAnsi" w:hAnsiTheme="minorHAnsi" w:cstheme="minorHAnsi"/>
          <w:szCs w:val="20"/>
        </w:rPr>
        <w:t>S tim u vezi, odabrani Ponuditelj će morati svom računu obvezno priložiti račune, odnosno</w:t>
      </w:r>
      <w:r w:rsidR="00CB348D" w:rsidRPr="00B26CA6">
        <w:rPr>
          <w:rFonts w:asciiTheme="minorHAnsi" w:hAnsiTheme="minorHAnsi" w:cstheme="minorHAnsi"/>
          <w:szCs w:val="20"/>
        </w:rPr>
        <w:t xml:space="preserve"> situacije svojih Podugovaratelja</w:t>
      </w:r>
      <w:r w:rsidRPr="00B26CA6">
        <w:rPr>
          <w:rFonts w:asciiTheme="minorHAnsi" w:hAnsiTheme="minorHAnsi" w:cstheme="minorHAnsi"/>
          <w:szCs w:val="20"/>
        </w:rPr>
        <w:t xml:space="preserve"> koje je prethodno potvrdio.</w:t>
      </w:r>
    </w:p>
    <w:p w14:paraId="7DC51237" w14:textId="77777777" w:rsidR="00B37E4D" w:rsidRPr="00B26CA6" w:rsidRDefault="00B37E4D" w:rsidP="00746006">
      <w:pPr>
        <w:spacing w:line="276" w:lineRule="auto"/>
        <w:rPr>
          <w:rFonts w:asciiTheme="minorHAnsi" w:hAnsiTheme="minorHAnsi" w:cstheme="minorHAnsi"/>
          <w:szCs w:val="20"/>
        </w:rPr>
      </w:pPr>
      <w:r w:rsidRPr="00B26CA6">
        <w:rPr>
          <w:rFonts w:asciiTheme="minorHAnsi" w:hAnsiTheme="minorHAnsi" w:cstheme="minorHAnsi"/>
          <w:szCs w:val="20"/>
        </w:rPr>
        <w:t>Odabrani Ponuditelj može tijekom izvršenja Ugovora</w:t>
      </w:r>
      <w:r w:rsidR="003D1773" w:rsidRPr="00B26CA6">
        <w:rPr>
          <w:rFonts w:asciiTheme="minorHAnsi" w:hAnsiTheme="minorHAnsi" w:cstheme="minorHAnsi"/>
          <w:szCs w:val="20"/>
        </w:rPr>
        <w:t>, uz odobrenje Naručitelja za bilo koji od razloga</w:t>
      </w:r>
      <w:r w:rsidRPr="00B26CA6">
        <w:rPr>
          <w:rFonts w:asciiTheme="minorHAnsi" w:hAnsiTheme="minorHAnsi" w:cstheme="minorHAnsi"/>
          <w:szCs w:val="20"/>
        </w:rPr>
        <w:t>:</w:t>
      </w:r>
    </w:p>
    <w:p w14:paraId="0C58BA53" w14:textId="77777777" w:rsidR="00B37E4D" w:rsidRPr="00B26CA6" w:rsidRDefault="00B37E4D" w:rsidP="00EA2B88">
      <w:pPr>
        <w:pStyle w:val="Body-Bullet"/>
        <w:rPr>
          <w:rFonts w:asciiTheme="minorHAnsi" w:hAnsiTheme="minorHAnsi" w:cstheme="minorHAnsi"/>
        </w:rPr>
      </w:pPr>
      <w:r w:rsidRPr="00B26CA6">
        <w:rPr>
          <w:rFonts w:asciiTheme="minorHAnsi" w:hAnsiTheme="minorHAnsi" w:cstheme="minorHAnsi"/>
        </w:rPr>
        <w:t>prom</w:t>
      </w:r>
      <w:r w:rsidR="00CD6AAF" w:rsidRPr="00B26CA6">
        <w:rPr>
          <w:rFonts w:asciiTheme="minorHAnsi" w:hAnsiTheme="minorHAnsi" w:cstheme="minorHAnsi"/>
        </w:rPr>
        <w:t>i</w:t>
      </w:r>
      <w:r w:rsidRPr="00B26CA6">
        <w:rPr>
          <w:rFonts w:asciiTheme="minorHAnsi" w:hAnsiTheme="minorHAnsi" w:cstheme="minorHAnsi"/>
        </w:rPr>
        <w:t>jeniti Pod</w:t>
      </w:r>
      <w:r w:rsidR="00EA6C04" w:rsidRPr="00B26CA6">
        <w:rPr>
          <w:rFonts w:asciiTheme="minorHAnsi" w:hAnsiTheme="minorHAnsi" w:cstheme="minorHAnsi"/>
        </w:rPr>
        <w:t>ugovaratelj</w:t>
      </w:r>
      <w:r w:rsidR="00CB348D" w:rsidRPr="00B26CA6">
        <w:rPr>
          <w:rFonts w:asciiTheme="minorHAnsi" w:hAnsiTheme="minorHAnsi" w:cstheme="minorHAnsi"/>
        </w:rPr>
        <w:t>a</w:t>
      </w:r>
      <w:r w:rsidRPr="00B26CA6">
        <w:rPr>
          <w:rFonts w:asciiTheme="minorHAnsi" w:hAnsiTheme="minorHAnsi" w:cstheme="minorHAnsi"/>
        </w:rPr>
        <w:t xml:space="preserve"> za onaj dio ugovora o javnoj nabavi koji je prethodno dao u podugovor,</w:t>
      </w:r>
    </w:p>
    <w:p w14:paraId="42F0BCD2" w14:textId="77777777" w:rsidR="00B37E4D" w:rsidRPr="00B26CA6" w:rsidRDefault="00B37E4D" w:rsidP="00EA2B88">
      <w:pPr>
        <w:pStyle w:val="Body-Bullet"/>
        <w:rPr>
          <w:rFonts w:asciiTheme="minorHAnsi" w:hAnsiTheme="minorHAnsi" w:cstheme="minorHAnsi"/>
        </w:rPr>
      </w:pPr>
      <w:r w:rsidRPr="00B26CA6">
        <w:rPr>
          <w:rFonts w:asciiTheme="minorHAnsi" w:hAnsiTheme="minorHAnsi" w:cstheme="minorHAnsi"/>
        </w:rPr>
        <w:t>preuzeti izvršenje dijela ugovora o javnoj nabavi koji je prethodno dao u podugovor,</w:t>
      </w:r>
    </w:p>
    <w:p w14:paraId="2888A6BF" w14:textId="77777777" w:rsidR="00F810F1" w:rsidRPr="00B26CA6" w:rsidRDefault="00B37E4D" w:rsidP="00EA2B88">
      <w:pPr>
        <w:pStyle w:val="Body-Bullet"/>
        <w:rPr>
          <w:rFonts w:asciiTheme="minorHAnsi" w:hAnsiTheme="minorHAnsi" w:cstheme="minorHAnsi"/>
        </w:rPr>
      </w:pPr>
      <w:r w:rsidRPr="00B26CA6">
        <w:rPr>
          <w:rFonts w:asciiTheme="minorHAnsi" w:hAnsiTheme="minorHAnsi" w:cstheme="minorHAnsi"/>
        </w:rPr>
        <w:t>u</w:t>
      </w:r>
      <w:r w:rsidR="00EA6C04" w:rsidRPr="00B26CA6">
        <w:rPr>
          <w:rFonts w:asciiTheme="minorHAnsi" w:hAnsiTheme="minorHAnsi" w:cstheme="minorHAnsi"/>
        </w:rPr>
        <w:t>vesti jedno</w:t>
      </w:r>
      <w:r w:rsidR="00CB348D" w:rsidRPr="00B26CA6">
        <w:rPr>
          <w:rFonts w:asciiTheme="minorHAnsi" w:hAnsiTheme="minorHAnsi" w:cstheme="minorHAnsi"/>
        </w:rPr>
        <w:t>g ili više novih Podugovaratelja</w:t>
      </w:r>
      <w:r w:rsidRPr="00B26CA6">
        <w:rPr>
          <w:rFonts w:asciiTheme="minorHAnsi" w:hAnsiTheme="minorHAnsi" w:cstheme="minorHAnsi"/>
        </w:rPr>
        <w:t xml:space="preserve"> čiji ukupni udio ne smije prijeći 30% vrijednosti ugovora o javnoj nabavi neovisno o tome je li prethodno dao dio ugovora o j</w:t>
      </w:r>
      <w:r w:rsidR="00F810F1" w:rsidRPr="00B26CA6">
        <w:rPr>
          <w:rFonts w:asciiTheme="minorHAnsi" w:hAnsiTheme="minorHAnsi" w:cstheme="minorHAnsi"/>
        </w:rPr>
        <w:t>avnoj nabavi u podugovor ili ne.</w:t>
      </w:r>
    </w:p>
    <w:p w14:paraId="1D71BACA" w14:textId="6E57CA8F" w:rsidR="00B37E4D" w:rsidRPr="00B26CA6" w:rsidRDefault="00B37E4D" w:rsidP="00746006">
      <w:pPr>
        <w:spacing w:line="276" w:lineRule="auto"/>
        <w:rPr>
          <w:rFonts w:asciiTheme="minorHAnsi" w:hAnsiTheme="minorHAnsi" w:cstheme="minorHAnsi"/>
          <w:szCs w:val="20"/>
        </w:rPr>
      </w:pPr>
      <w:r w:rsidRPr="00B26CA6">
        <w:rPr>
          <w:rFonts w:asciiTheme="minorHAnsi" w:hAnsiTheme="minorHAnsi" w:cstheme="minorHAnsi"/>
          <w:szCs w:val="20"/>
        </w:rPr>
        <w:t>Ako se nakon sklapanja u</w:t>
      </w:r>
      <w:r w:rsidR="00282FEF" w:rsidRPr="00B26CA6">
        <w:rPr>
          <w:rFonts w:asciiTheme="minorHAnsi" w:hAnsiTheme="minorHAnsi" w:cstheme="minorHAnsi"/>
          <w:szCs w:val="20"/>
        </w:rPr>
        <w:t>govora o javnoj nabavi mijenja p</w:t>
      </w:r>
      <w:r w:rsidRPr="00B26CA6">
        <w:rPr>
          <w:rFonts w:asciiTheme="minorHAnsi" w:hAnsiTheme="minorHAnsi" w:cstheme="minorHAnsi"/>
          <w:szCs w:val="20"/>
        </w:rPr>
        <w:t>od</w:t>
      </w:r>
      <w:r w:rsidR="007A7D35" w:rsidRPr="00B26CA6">
        <w:rPr>
          <w:rFonts w:asciiTheme="minorHAnsi" w:hAnsiTheme="minorHAnsi" w:cstheme="minorHAnsi"/>
          <w:szCs w:val="20"/>
        </w:rPr>
        <w:t>ugovaratelj</w:t>
      </w:r>
      <w:r w:rsidRPr="00B26CA6">
        <w:rPr>
          <w:rFonts w:asciiTheme="minorHAnsi" w:hAnsiTheme="minorHAnsi" w:cstheme="minorHAnsi"/>
          <w:szCs w:val="20"/>
        </w:rPr>
        <w:t xml:space="preserve"> ili se uvode jedan ili više novih</w:t>
      </w:r>
      <w:r w:rsidR="00EA2B88" w:rsidRPr="00B26CA6">
        <w:rPr>
          <w:rFonts w:asciiTheme="minorHAnsi" w:hAnsiTheme="minorHAnsi" w:cstheme="minorHAnsi"/>
          <w:szCs w:val="20"/>
        </w:rPr>
        <w:t xml:space="preserve"> </w:t>
      </w:r>
      <w:r w:rsidR="00282FEF" w:rsidRPr="00B26CA6">
        <w:rPr>
          <w:rFonts w:asciiTheme="minorHAnsi" w:hAnsiTheme="minorHAnsi" w:cstheme="minorHAnsi"/>
          <w:szCs w:val="20"/>
        </w:rPr>
        <w:t>p</w:t>
      </w:r>
      <w:r w:rsidRPr="00B26CA6">
        <w:rPr>
          <w:rFonts w:asciiTheme="minorHAnsi" w:hAnsiTheme="minorHAnsi" w:cstheme="minorHAnsi"/>
          <w:szCs w:val="20"/>
        </w:rPr>
        <w:t>od</w:t>
      </w:r>
      <w:r w:rsidR="007A7D35" w:rsidRPr="00B26CA6">
        <w:rPr>
          <w:rFonts w:asciiTheme="minorHAnsi" w:hAnsiTheme="minorHAnsi" w:cstheme="minorHAnsi"/>
          <w:szCs w:val="20"/>
        </w:rPr>
        <w:t>ugovaratelja</w:t>
      </w:r>
      <w:r w:rsidRPr="00B26CA6">
        <w:rPr>
          <w:rFonts w:asciiTheme="minorHAnsi" w:hAnsiTheme="minorHAnsi" w:cstheme="minorHAnsi"/>
          <w:szCs w:val="20"/>
        </w:rPr>
        <w:t>, pod uvjetom da je Naru</w:t>
      </w:r>
      <w:r w:rsidR="00282FEF" w:rsidRPr="00B26CA6">
        <w:rPr>
          <w:rFonts w:asciiTheme="minorHAnsi" w:hAnsiTheme="minorHAnsi" w:cstheme="minorHAnsi"/>
          <w:szCs w:val="20"/>
        </w:rPr>
        <w:t>čitelj pristao na to, odabrani p</w:t>
      </w:r>
      <w:r w:rsidRPr="00B26CA6">
        <w:rPr>
          <w:rFonts w:asciiTheme="minorHAnsi" w:hAnsiTheme="minorHAnsi" w:cstheme="minorHAnsi"/>
          <w:szCs w:val="20"/>
        </w:rPr>
        <w:t>o</w:t>
      </w:r>
      <w:r w:rsidR="007A7D35" w:rsidRPr="00B26CA6">
        <w:rPr>
          <w:rFonts w:asciiTheme="minorHAnsi" w:hAnsiTheme="minorHAnsi" w:cstheme="minorHAnsi"/>
          <w:szCs w:val="20"/>
        </w:rPr>
        <w:t>dugovaratelj</w:t>
      </w:r>
      <w:r w:rsidR="00EA2B88" w:rsidRPr="00B26CA6">
        <w:rPr>
          <w:rFonts w:asciiTheme="minorHAnsi" w:hAnsiTheme="minorHAnsi" w:cstheme="minorHAnsi"/>
          <w:szCs w:val="20"/>
        </w:rPr>
        <w:t xml:space="preserve"> </w:t>
      </w:r>
      <w:r w:rsidR="00BB33BF" w:rsidRPr="00B26CA6">
        <w:rPr>
          <w:rFonts w:asciiTheme="minorHAnsi" w:hAnsiTheme="minorHAnsi" w:cstheme="minorHAnsi"/>
          <w:szCs w:val="20"/>
        </w:rPr>
        <w:t>uz Zahtjev za</w:t>
      </w:r>
      <w:r w:rsidR="00282FEF" w:rsidRPr="00B26CA6">
        <w:rPr>
          <w:rFonts w:asciiTheme="minorHAnsi" w:hAnsiTheme="minorHAnsi" w:cstheme="minorHAnsi"/>
          <w:szCs w:val="20"/>
        </w:rPr>
        <w:t xml:space="preserve"> promjenom ili uvođenjem novih p</w:t>
      </w:r>
      <w:r w:rsidR="00BB33BF" w:rsidRPr="00B26CA6">
        <w:rPr>
          <w:rFonts w:asciiTheme="minorHAnsi" w:hAnsiTheme="minorHAnsi" w:cstheme="minorHAnsi"/>
          <w:szCs w:val="20"/>
        </w:rPr>
        <w:t xml:space="preserve">odugovaratelja, </w:t>
      </w:r>
      <w:r w:rsidRPr="00B26CA6">
        <w:rPr>
          <w:rFonts w:asciiTheme="minorHAnsi" w:hAnsiTheme="minorHAnsi" w:cstheme="minorHAnsi"/>
          <w:szCs w:val="20"/>
        </w:rPr>
        <w:t>mora dostaviti sljedeće</w:t>
      </w:r>
      <w:r w:rsidR="00F32DDB" w:rsidRPr="00B26CA6">
        <w:rPr>
          <w:rFonts w:asciiTheme="minorHAnsi" w:hAnsiTheme="minorHAnsi" w:cstheme="minorHAnsi"/>
          <w:szCs w:val="20"/>
        </w:rPr>
        <w:t xml:space="preserve"> </w:t>
      </w:r>
      <w:r w:rsidR="00282FEF" w:rsidRPr="00B26CA6">
        <w:rPr>
          <w:rFonts w:asciiTheme="minorHAnsi" w:hAnsiTheme="minorHAnsi" w:cstheme="minorHAnsi"/>
          <w:szCs w:val="20"/>
        </w:rPr>
        <w:t>podatke za novoga p</w:t>
      </w:r>
      <w:r w:rsidRPr="00B26CA6">
        <w:rPr>
          <w:rFonts w:asciiTheme="minorHAnsi" w:hAnsiTheme="minorHAnsi" w:cstheme="minorHAnsi"/>
          <w:szCs w:val="20"/>
        </w:rPr>
        <w:t>od</w:t>
      </w:r>
      <w:r w:rsidR="007A7D35" w:rsidRPr="00B26CA6">
        <w:rPr>
          <w:rFonts w:asciiTheme="minorHAnsi" w:hAnsiTheme="minorHAnsi" w:cstheme="minorHAnsi"/>
          <w:szCs w:val="20"/>
        </w:rPr>
        <w:t>ugovaratelja:</w:t>
      </w:r>
      <w:r w:rsidR="00EA2B88" w:rsidRPr="00B26CA6">
        <w:rPr>
          <w:rFonts w:asciiTheme="minorHAnsi" w:hAnsiTheme="minorHAnsi" w:cstheme="minorHAnsi"/>
          <w:szCs w:val="20"/>
        </w:rPr>
        <w:t xml:space="preserve"> </w:t>
      </w:r>
      <w:r w:rsidRPr="00B26CA6">
        <w:rPr>
          <w:rFonts w:asciiTheme="minorHAnsi" w:hAnsiTheme="minorHAnsi" w:cstheme="minorHAnsi"/>
          <w:szCs w:val="20"/>
        </w:rPr>
        <w:t>podatke o predmetu, količini, vrijednosti podugovora i postotni dio</w:t>
      </w:r>
      <w:r w:rsidR="00F32DDB" w:rsidRPr="00B26CA6">
        <w:rPr>
          <w:rFonts w:asciiTheme="minorHAnsi" w:hAnsiTheme="minorHAnsi" w:cstheme="minorHAnsi"/>
          <w:szCs w:val="20"/>
        </w:rPr>
        <w:t xml:space="preserve"> </w:t>
      </w:r>
      <w:r w:rsidRPr="00B26CA6">
        <w:rPr>
          <w:rFonts w:asciiTheme="minorHAnsi" w:hAnsiTheme="minorHAnsi" w:cstheme="minorHAnsi"/>
          <w:szCs w:val="20"/>
        </w:rPr>
        <w:t>ugovora koji se daje u podug</w:t>
      </w:r>
      <w:r w:rsidR="00282FEF" w:rsidRPr="00B26CA6">
        <w:rPr>
          <w:rFonts w:asciiTheme="minorHAnsi" w:hAnsiTheme="minorHAnsi" w:cstheme="minorHAnsi"/>
          <w:szCs w:val="20"/>
        </w:rPr>
        <w:t>ovor, te podatke o predloženom p</w:t>
      </w:r>
      <w:r w:rsidRPr="00B26CA6">
        <w:rPr>
          <w:rFonts w:asciiTheme="minorHAnsi" w:hAnsiTheme="minorHAnsi" w:cstheme="minorHAnsi"/>
          <w:szCs w:val="20"/>
        </w:rPr>
        <w:t>od</w:t>
      </w:r>
      <w:r w:rsidR="007A7D35" w:rsidRPr="00B26CA6">
        <w:rPr>
          <w:rFonts w:asciiTheme="minorHAnsi" w:hAnsiTheme="minorHAnsi" w:cstheme="minorHAnsi"/>
          <w:szCs w:val="20"/>
        </w:rPr>
        <w:t>ugovaratelju</w:t>
      </w:r>
      <w:r w:rsidRPr="00B26CA6">
        <w:rPr>
          <w:rFonts w:asciiTheme="minorHAnsi" w:hAnsiTheme="minorHAnsi" w:cstheme="minorHAnsi"/>
          <w:szCs w:val="20"/>
        </w:rPr>
        <w:t xml:space="preserve"> (naziv ili tvrtka, sjedište,</w:t>
      </w:r>
      <w:r w:rsidR="00282FEF" w:rsidRPr="00B26CA6">
        <w:rPr>
          <w:rFonts w:asciiTheme="minorHAnsi" w:hAnsiTheme="minorHAnsi" w:cstheme="minorHAnsi"/>
          <w:szCs w:val="20"/>
        </w:rPr>
        <w:t xml:space="preserve"> </w:t>
      </w:r>
      <w:r w:rsidRPr="00B26CA6">
        <w:rPr>
          <w:rFonts w:asciiTheme="minorHAnsi" w:hAnsiTheme="minorHAnsi" w:cstheme="minorHAnsi"/>
          <w:szCs w:val="20"/>
        </w:rPr>
        <w:t>OIB ili nacionalni identifikacijski broj p</w:t>
      </w:r>
      <w:r w:rsidR="00282FEF" w:rsidRPr="00B26CA6">
        <w:rPr>
          <w:rFonts w:asciiTheme="minorHAnsi" w:hAnsiTheme="minorHAnsi" w:cstheme="minorHAnsi"/>
          <w:szCs w:val="20"/>
        </w:rPr>
        <w:t>rema zemlji sjedišta p</w:t>
      </w:r>
      <w:r w:rsidRPr="00B26CA6">
        <w:rPr>
          <w:rFonts w:asciiTheme="minorHAnsi" w:hAnsiTheme="minorHAnsi" w:cstheme="minorHAnsi"/>
          <w:szCs w:val="20"/>
        </w:rPr>
        <w:t>od</w:t>
      </w:r>
      <w:r w:rsidR="007A7D35" w:rsidRPr="00B26CA6">
        <w:rPr>
          <w:rFonts w:asciiTheme="minorHAnsi" w:hAnsiTheme="minorHAnsi" w:cstheme="minorHAnsi"/>
          <w:szCs w:val="20"/>
        </w:rPr>
        <w:t>ugovaratelja</w:t>
      </w:r>
      <w:r w:rsidRPr="00B26CA6">
        <w:rPr>
          <w:rFonts w:asciiTheme="minorHAnsi" w:hAnsiTheme="minorHAnsi" w:cstheme="minorHAnsi"/>
          <w:szCs w:val="20"/>
        </w:rPr>
        <w:t>, broj računa</w:t>
      </w:r>
      <w:r w:rsidR="00BB33BF" w:rsidRPr="00B26CA6">
        <w:rPr>
          <w:rFonts w:asciiTheme="minorHAnsi" w:hAnsiTheme="minorHAnsi" w:cstheme="minorHAnsi"/>
          <w:szCs w:val="20"/>
        </w:rPr>
        <w:t>,</w:t>
      </w:r>
      <w:r w:rsidR="00BB33BF" w:rsidRPr="00B26CA6">
        <w:rPr>
          <w:rFonts w:asciiTheme="minorHAnsi" w:hAnsiTheme="minorHAnsi" w:cstheme="minorHAnsi"/>
          <w:bCs/>
          <w:szCs w:val="20"/>
        </w:rPr>
        <w:t xml:space="preserve"> zakonski zastupnici podugovaratelja</w:t>
      </w:r>
      <w:r w:rsidRPr="00B26CA6">
        <w:rPr>
          <w:rFonts w:asciiTheme="minorHAnsi" w:hAnsiTheme="minorHAnsi" w:cstheme="minorHAnsi"/>
          <w:szCs w:val="20"/>
        </w:rPr>
        <w:t>)</w:t>
      </w:r>
      <w:r w:rsidR="00BB33BF" w:rsidRPr="00B26CA6">
        <w:rPr>
          <w:rFonts w:asciiTheme="minorHAnsi" w:hAnsiTheme="minorHAnsi" w:cstheme="minorHAnsi"/>
          <w:szCs w:val="20"/>
        </w:rPr>
        <w:t xml:space="preserve">, te </w:t>
      </w:r>
      <w:r w:rsidR="00FA47A8" w:rsidRPr="00B26CA6">
        <w:rPr>
          <w:rFonts w:asciiTheme="minorHAnsi" w:hAnsiTheme="minorHAnsi" w:cstheme="minorHAnsi"/>
          <w:szCs w:val="20"/>
        </w:rPr>
        <w:t xml:space="preserve">eESPD </w:t>
      </w:r>
      <w:r w:rsidR="00BB33BF" w:rsidRPr="00B26CA6">
        <w:rPr>
          <w:rFonts w:asciiTheme="minorHAnsi" w:hAnsiTheme="minorHAnsi" w:cstheme="minorHAnsi"/>
          <w:szCs w:val="20"/>
        </w:rPr>
        <w:t>obrazac.</w:t>
      </w:r>
    </w:p>
    <w:p w14:paraId="2F17A336" w14:textId="77777777" w:rsidR="00BB33BF" w:rsidRPr="00B26CA6" w:rsidRDefault="00BB33BF" w:rsidP="00746006">
      <w:pPr>
        <w:spacing w:line="276" w:lineRule="auto"/>
        <w:rPr>
          <w:rFonts w:asciiTheme="minorHAnsi" w:hAnsiTheme="minorHAnsi" w:cstheme="minorHAnsi"/>
          <w:szCs w:val="20"/>
        </w:rPr>
      </w:pPr>
      <w:r w:rsidRPr="00B26CA6">
        <w:rPr>
          <w:rFonts w:asciiTheme="minorHAnsi" w:hAnsiTheme="minorHAnsi" w:cstheme="minorHAnsi"/>
          <w:szCs w:val="20"/>
        </w:rPr>
        <w:t>Javni naručitelj ne smije odobriti zahtjev odabranog ponuditelja:</w:t>
      </w:r>
    </w:p>
    <w:p w14:paraId="38DD2190" w14:textId="77777777" w:rsidR="00BB33BF" w:rsidRPr="00B26CA6" w:rsidRDefault="00BB33BF" w:rsidP="00EA2B88">
      <w:pPr>
        <w:pStyle w:val="Body-Bullet"/>
        <w:rPr>
          <w:rFonts w:asciiTheme="minorHAnsi" w:hAnsiTheme="minorHAnsi" w:cstheme="minorHAnsi"/>
        </w:rPr>
      </w:pPr>
      <w:r w:rsidRPr="00B26CA6">
        <w:rPr>
          <w:rFonts w:asciiTheme="minorHAnsi" w:hAnsiTheme="minorHAnsi" w:cstheme="minorHAnsi"/>
        </w:rPr>
        <w:t>ako se ugovaratelj u postupku javne nabave radi dokazivanja ispunjenja kriterija za odabir gospodarskog subjekta oslonio na sposobnost podugovaratelja kojeg sada mijenja, a novi podugovaratelj ne ispunjava iste uvjete, ili postoje osnove za isključenje</w:t>
      </w:r>
    </w:p>
    <w:p w14:paraId="690F78EC" w14:textId="615D7462" w:rsidR="008E1E01" w:rsidRPr="00B26CA6" w:rsidRDefault="00BB33BF" w:rsidP="00DF54F3">
      <w:pPr>
        <w:pStyle w:val="Body-Bullet"/>
        <w:rPr>
          <w:rFonts w:asciiTheme="minorHAnsi" w:hAnsiTheme="minorHAnsi" w:cstheme="minorHAnsi"/>
        </w:rPr>
      </w:pPr>
      <w:r w:rsidRPr="00B26CA6">
        <w:rPr>
          <w:rFonts w:asciiTheme="minorHAnsi" w:hAnsiTheme="minorHAnsi" w:cstheme="minorHAnsi"/>
        </w:rPr>
        <w:t>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14:paraId="6A9E5CB8" w14:textId="37F3E572" w:rsidR="005657DB" w:rsidRPr="00B26CA6" w:rsidRDefault="00EA2B88" w:rsidP="008A75EA">
      <w:pPr>
        <w:pStyle w:val="Naslov2"/>
      </w:pPr>
      <w:bookmarkStart w:id="247" w:name="_Toc18581047"/>
      <w:r w:rsidRPr="00B26CA6">
        <w:t>Vrsta, sredstvo i uvjeti jamstva</w:t>
      </w:r>
      <w:bookmarkEnd w:id="247"/>
    </w:p>
    <w:p w14:paraId="1416C3A3" w14:textId="77777777" w:rsidR="00EA2B88" w:rsidRPr="00B26CA6" w:rsidRDefault="00EA2B88" w:rsidP="00EA2B88">
      <w:pPr>
        <w:rPr>
          <w:rFonts w:asciiTheme="minorHAnsi" w:eastAsia="Calibri" w:hAnsiTheme="minorHAnsi" w:cstheme="minorHAnsi"/>
        </w:rPr>
      </w:pPr>
      <w:r w:rsidRPr="00B26CA6">
        <w:rPr>
          <w:rFonts w:asciiTheme="minorHAnsi" w:eastAsia="Calibri" w:hAnsiTheme="minorHAnsi" w:cstheme="minorHAnsi"/>
        </w:rPr>
        <w:t>Naručitelj zahtijeva dostavu sljedećih jamstava:</w:t>
      </w:r>
    </w:p>
    <w:p w14:paraId="485BF96A" w14:textId="0A07F226" w:rsidR="00EA2B88" w:rsidRPr="00B26CA6" w:rsidRDefault="00EA2B88" w:rsidP="00FA7273">
      <w:pPr>
        <w:pStyle w:val="Body-Bullet"/>
        <w:rPr>
          <w:rFonts w:asciiTheme="minorHAnsi" w:eastAsia="Calibri" w:hAnsiTheme="minorHAnsi" w:cstheme="minorHAnsi"/>
        </w:rPr>
      </w:pPr>
      <w:r w:rsidRPr="00B26CA6">
        <w:rPr>
          <w:rFonts w:asciiTheme="minorHAnsi" w:eastAsia="Calibri" w:hAnsiTheme="minorHAnsi" w:cstheme="minorHAnsi"/>
        </w:rPr>
        <w:t>Jamstv</w:t>
      </w:r>
      <w:r w:rsidR="005F6625" w:rsidRPr="00B26CA6">
        <w:rPr>
          <w:rFonts w:asciiTheme="minorHAnsi" w:eastAsia="Calibri" w:hAnsiTheme="minorHAnsi" w:cstheme="minorHAnsi"/>
        </w:rPr>
        <w:t>o</w:t>
      </w:r>
      <w:r w:rsidRPr="00B26CA6">
        <w:rPr>
          <w:rFonts w:asciiTheme="minorHAnsi" w:eastAsia="Calibri" w:hAnsiTheme="minorHAnsi" w:cstheme="minorHAnsi"/>
        </w:rPr>
        <w:t xml:space="preserve"> za ozbiljnost ponude – u roku za dostavu ponude,</w:t>
      </w:r>
      <w:r w:rsidR="00F6677D" w:rsidRPr="00B26CA6">
        <w:rPr>
          <w:rFonts w:asciiTheme="minorHAnsi" w:eastAsia="Calibri" w:hAnsiTheme="minorHAnsi" w:cstheme="minorHAnsi"/>
        </w:rPr>
        <w:t xml:space="preserve"> prema točki </w:t>
      </w:r>
      <w:r w:rsidR="00FA47A8" w:rsidRPr="00B26CA6">
        <w:rPr>
          <w:rFonts w:asciiTheme="minorHAnsi" w:eastAsia="Calibri" w:hAnsiTheme="minorHAnsi" w:cstheme="minorHAnsi"/>
        </w:rPr>
        <w:fldChar w:fldCharType="begin"/>
      </w:r>
      <w:r w:rsidR="00FA47A8" w:rsidRPr="00B26CA6">
        <w:rPr>
          <w:rFonts w:asciiTheme="minorHAnsi" w:eastAsia="Calibri" w:hAnsiTheme="minorHAnsi" w:cstheme="minorHAnsi"/>
        </w:rPr>
        <w:instrText xml:space="preserve"> REF _Ref514927643 \r \h </w:instrText>
      </w:r>
      <w:r w:rsidR="00FA47A8" w:rsidRPr="00B26CA6">
        <w:rPr>
          <w:rFonts w:asciiTheme="minorHAnsi" w:eastAsia="Calibri" w:hAnsiTheme="minorHAnsi" w:cstheme="minorHAnsi"/>
        </w:rPr>
      </w:r>
      <w:r w:rsidR="00FA47A8" w:rsidRPr="00B26CA6">
        <w:rPr>
          <w:rFonts w:asciiTheme="minorHAnsi" w:eastAsia="Calibri" w:hAnsiTheme="minorHAnsi" w:cstheme="minorHAnsi"/>
        </w:rPr>
        <w:fldChar w:fldCharType="separate"/>
      </w:r>
      <w:r w:rsidR="001A481B">
        <w:rPr>
          <w:rFonts w:asciiTheme="minorHAnsi" w:eastAsia="Calibri" w:hAnsiTheme="minorHAnsi" w:cstheme="minorHAnsi"/>
        </w:rPr>
        <w:t>7.6.1</w:t>
      </w:r>
      <w:r w:rsidR="00FA47A8" w:rsidRPr="00B26CA6">
        <w:rPr>
          <w:rFonts w:asciiTheme="minorHAnsi" w:eastAsia="Calibri" w:hAnsiTheme="minorHAnsi" w:cstheme="minorHAnsi"/>
        </w:rPr>
        <w:fldChar w:fldCharType="end"/>
      </w:r>
      <w:r w:rsidR="00F6677D" w:rsidRPr="00B26CA6">
        <w:rPr>
          <w:rFonts w:asciiTheme="minorHAnsi" w:eastAsia="Calibri" w:hAnsiTheme="minorHAnsi" w:cstheme="minorHAnsi"/>
        </w:rPr>
        <w:t xml:space="preserve"> ove Knjige 1</w:t>
      </w:r>
      <w:r w:rsidR="00065297">
        <w:rPr>
          <w:rFonts w:asciiTheme="minorHAnsi" w:eastAsia="Calibri" w:hAnsiTheme="minorHAnsi" w:cstheme="minorHAnsi"/>
        </w:rPr>
        <w:t>,</w:t>
      </w:r>
    </w:p>
    <w:p w14:paraId="0B7C3000" w14:textId="5600593C" w:rsidR="00EA2B88" w:rsidRDefault="00EA2B88" w:rsidP="00FA7273">
      <w:pPr>
        <w:pStyle w:val="Body-Bullet"/>
        <w:rPr>
          <w:rFonts w:asciiTheme="minorHAnsi" w:eastAsia="Calibri" w:hAnsiTheme="minorHAnsi" w:cstheme="minorHAnsi"/>
        </w:rPr>
      </w:pPr>
      <w:r w:rsidRPr="00B26CA6">
        <w:rPr>
          <w:rFonts w:asciiTheme="minorHAnsi" w:eastAsia="Calibri" w:hAnsiTheme="minorHAnsi" w:cstheme="minorHAnsi"/>
        </w:rPr>
        <w:t>Jamstv</w:t>
      </w:r>
      <w:r w:rsidR="005F6625" w:rsidRPr="00B26CA6">
        <w:rPr>
          <w:rFonts w:asciiTheme="minorHAnsi" w:eastAsia="Calibri" w:hAnsiTheme="minorHAnsi" w:cstheme="minorHAnsi"/>
        </w:rPr>
        <w:t>o</w:t>
      </w:r>
      <w:r w:rsidRPr="00B26CA6">
        <w:rPr>
          <w:rFonts w:asciiTheme="minorHAnsi" w:eastAsia="Calibri" w:hAnsiTheme="minorHAnsi" w:cstheme="minorHAnsi"/>
        </w:rPr>
        <w:t xml:space="preserve"> za uredno ispunjenje ugovora </w:t>
      </w:r>
      <w:r w:rsidR="00575FD5">
        <w:rPr>
          <w:rFonts w:asciiTheme="minorHAnsi" w:eastAsia="Calibri" w:hAnsiTheme="minorHAnsi" w:cstheme="minorHAnsi"/>
        </w:rPr>
        <w:t>–</w:t>
      </w:r>
      <w:r w:rsidRPr="00B26CA6">
        <w:rPr>
          <w:rFonts w:asciiTheme="minorHAnsi" w:eastAsia="Calibri" w:hAnsiTheme="minorHAnsi" w:cstheme="minorHAnsi"/>
        </w:rPr>
        <w:t xml:space="preserve"> </w:t>
      </w:r>
      <w:r w:rsidR="00575FD5">
        <w:rPr>
          <w:rFonts w:asciiTheme="minorHAnsi" w:eastAsia="Calibri" w:hAnsiTheme="minorHAnsi" w:cstheme="minorHAnsi"/>
        </w:rPr>
        <w:t xml:space="preserve">nakon potpisa ugovora, </w:t>
      </w:r>
      <w:r w:rsidR="00910583" w:rsidRPr="00B26CA6">
        <w:rPr>
          <w:rFonts w:asciiTheme="minorHAnsi" w:eastAsia="Calibri" w:hAnsiTheme="minorHAnsi" w:cstheme="minorHAnsi"/>
        </w:rPr>
        <w:t>sukladno članku 4.2. Ugovora</w:t>
      </w:r>
      <w:r w:rsidR="00D43D6A">
        <w:rPr>
          <w:rFonts w:asciiTheme="minorHAnsi" w:eastAsia="Calibri" w:hAnsiTheme="minorHAnsi" w:cstheme="minorHAnsi"/>
        </w:rPr>
        <w:t>,</w:t>
      </w:r>
    </w:p>
    <w:p w14:paraId="3BCBBED3" w14:textId="5F6955D7" w:rsidR="00F76C4A" w:rsidRPr="0093153D" w:rsidRDefault="00F76C4A" w:rsidP="00FA7273">
      <w:pPr>
        <w:pStyle w:val="Body-Bullet"/>
        <w:rPr>
          <w:rFonts w:asciiTheme="minorHAnsi" w:eastAsia="Calibri" w:hAnsiTheme="minorHAnsi" w:cstheme="minorHAnsi"/>
        </w:rPr>
      </w:pPr>
      <w:r w:rsidRPr="0093153D">
        <w:rPr>
          <w:rFonts w:asciiTheme="minorHAnsi" w:eastAsia="Calibri" w:hAnsiTheme="minorHAnsi" w:cstheme="minorHAnsi"/>
        </w:rPr>
        <w:t xml:space="preserve">Jamstvo za otklanjanje nedostataka u </w:t>
      </w:r>
      <w:r w:rsidR="00785278" w:rsidRPr="0071326F">
        <w:rPr>
          <w:rFonts w:asciiTheme="minorHAnsi" w:eastAsia="Calibri" w:hAnsiTheme="minorHAnsi" w:cstheme="minorHAnsi"/>
        </w:rPr>
        <w:t>jamstvenom roku</w:t>
      </w:r>
      <w:r w:rsidRPr="0093153D">
        <w:rPr>
          <w:rFonts w:asciiTheme="minorHAnsi" w:eastAsia="Calibri" w:hAnsiTheme="minorHAnsi" w:cstheme="minorHAnsi"/>
        </w:rPr>
        <w:t xml:space="preserve"> – </w:t>
      </w:r>
      <w:r w:rsidR="00575FD5">
        <w:rPr>
          <w:rFonts w:asciiTheme="minorHAnsi" w:eastAsia="Calibri" w:hAnsiTheme="minorHAnsi" w:cstheme="minorHAnsi"/>
        </w:rPr>
        <w:t xml:space="preserve">prije primopredaje radova, </w:t>
      </w:r>
      <w:r w:rsidRPr="0093153D">
        <w:rPr>
          <w:rFonts w:asciiTheme="minorHAnsi" w:eastAsia="Calibri" w:hAnsiTheme="minorHAnsi" w:cstheme="minorHAnsi"/>
        </w:rPr>
        <w:t xml:space="preserve">sukladno članku 4.2. Ugovora, prema </w:t>
      </w:r>
      <w:r w:rsidR="00575FD5">
        <w:rPr>
          <w:rFonts w:asciiTheme="minorHAnsi" w:eastAsia="Calibri" w:hAnsiTheme="minorHAnsi" w:cstheme="minorHAnsi"/>
        </w:rPr>
        <w:t xml:space="preserve">sadržaju </w:t>
      </w:r>
      <w:r w:rsidRPr="0093153D">
        <w:rPr>
          <w:rFonts w:asciiTheme="minorHAnsi" w:eastAsia="Calibri" w:hAnsiTheme="minorHAnsi" w:cstheme="minorHAnsi"/>
        </w:rPr>
        <w:t>obrasc</w:t>
      </w:r>
      <w:r w:rsidR="00575FD5">
        <w:rPr>
          <w:rFonts w:asciiTheme="minorHAnsi" w:eastAsia="Calibri" w:hAnsiTheme="minorHAnsi" w:cstheme="minorHAnsi"/>
        </w:rPr>
        <w:t>a</w:t>
      </w:r>
      <w:r w:rsidRPr="0093153D">
        <w:rPr>
          <w:rFonts w:asciiTheme="minorHAnsi" w:eastAsia="Calibri" w:hAnsiTheme="minorHAnsi" w:cstheme="minorHAnsi"/>
        </w:rPr>
        <w:t xml:space="preserve"> iz Knjige 2</w:t>
      </w:r>
      <w:r w:rsidR="00D43D6A">
        <w:rPr>
          <w:rFonts w:asciiTheme="minorHAnsi" w:eastAsia="Calibri" w:hAnsiTheme="minorHAnsi" w:cstheme="minorHAnsi"/>
        </w:rPr>
        <w:t>,</w:t>
      </w:r>
    </w:p>
    <w:p w14:paraId="146D5FD8" w14:textId="4822AAB1" w:rsidR="00EA2B88" w:rsidRPr="00B26CA6" w:rsidRDefault="00EA2B88" w:rsidP="00910583">
      <w:pPr>
        <w:pStyle w:val="Body-Bullet"/>
        <w:rPr>
          <w:rFonts w:asciiTheme="minorHAnsi" w:eastAsia="Calibri" w:hAnsiTheme="minorHAnsi" w:cstheme="minorHAnsi"/>
        </w:rPr>
      </w:pPr>
      <w:r w:rsidRPr="00B26CA6">
        <w:rPr>
          <w:rFonts w:asciiTheme="minorHAnsi" w:eastAsia="Calibri" w:hAnsiTheme="minorHAnsi" w:cstheme="minorHAnsi"/>
        </w:rPr>
        <w:t xml:space="preserve">Jamstvo za povrat </w:t>
      </w:r>
      <w:r w:rsidR="00657255" w:rsidRPr="00B26CA6">
        <w:rPr>
          <w:rFonts w:asciiTheme="minorHAnsi" w:eastAsia="Calibri" w:hAnsiTheme="minorHAnsi" w:cstheme="minorHAnsi"/>
        </w:rPr>
        <w:t xml:space="preserve">predujma </w:t>
      </w:r>
      <w:r w:rsidR="00910583" w:rsidRPr="00B26CA6">
        <w:rPr>
          <w:rFonts w:asciiTheme="minorHAnsi" w:eastAsia="Calibri" w:hAnsiTheme="minorHAnsi" w:cstheme="minorHAnsi"/>
        </w:rPr>
        <w:t xml:space="preserve">- nakon potpisa ugovora, sukladno članku </w:t>
      </w:r>
      <w:r w:rsidR="00D029C9" w:rsidRPr="00B26CA6">
        <w:rPr>
          <w:rFonts w:asciiTheme="minorHAnsi" w:eastAsia="Calibri" w:hAnsiTheme="minorHAnsi" w:cstheme="minorHAnsi"/>
        </w:rPr>
        <w:t>1</w:t>
      </w:r>
      <w:r w:rsidR="00910583" w:rsidRPr="00B26CA6">
        <w:rPr>
          <w:rFonts w:asciiTheme="minorHAnsi" w:eastAsia="Calibri" w:hAnsiTheme="minorHAnsi" w:cstheme="minorHAnsi"/>
        </w:rPr>
        <w:t>4.2. Ugovora, prema</w:t>
      </w:r>
      <w:r w:rsidR="00575FD5">
        <w:rPr>
          <w:rFonts w:asciiTheme="minorHAnsi" w:eastAsia="Calibri" w:hAnsiTheme="minorHAnsi" w:cstheme="minorHAnsi"/>
        </w:rPr>
        <w:t xml:space="preserve"> sadržaju</w:t>
      </w:r>
      <w:r w:rsidR="00910583" w:rsidRPr="00B26CA6">
        <w:rPr>
          <w:rFonts w:asciiTheme="minorHAnsi" w:eastAsia="Calibri" w:hAnsiTheme="minorHAnsi" w:cstheme="minorHAnsi"/>
        </w:rPr>
        <w:t xml:space="preserve"> obrasc</w:t>
      </w:r>
      <w:r w:rsidR="00575FD5">
        <w:rPr>
          <w:rFonts w:asciiTheme="minorHAnsi" w:eastAsia="Calibri" w:hAnsiTheme="minorHAnsi" w:cstheme="minorHAnsi"/>
        </w:rPr>
        <w:t>a</w:t>
      </w:r>
      <w:r w:rsidR="00910583" w:rsidRPr="00B26CA6">
        <w:rPr>
          <w:rFonts w:asciiTheme="minorHAnsi" w:eastAsia="Calibri" w:hAnsiTheme="minorHAnsi" w:cstheme="minorHAnsi"/>
        </w:rPr>
        <w:t xml:space="preserve"> iz Knjige 2</w:t>
      </w:r>
      <w:r w:rsidR="00065297">
        <w:rPr>
          <w:rFonts w:asciiTheme="minorHAnsi" w:eastAsia="Calibri" w:hAnsiTheme="minorHAnsi" w:cstheme="minorHAnsi"/>
        </w:rPr>
        <w:t>,</w:t>
      </w:r>
    </w:p>
    <w:p w14:paraId="32B0B4A1" w14:textId="5158C2FB" w:rsidR="00065297" w:rsidRPr="00B26CA6" w:rsidRDefault="00065297" w:rsidP="00C34F1A">
      <w:pPr>
        <w:pStyle w:val="Body-Bullet"/>
        <w:rPr>
          <w:rFonts w:asciiTheme="minorHAnsi" w:eastAsia="Calibri" w:hAnsiTheme="minorHAnsi" w:cstheme="minorHAnsi"/>
        </w:rPr>
      </w:pPr>
      <w:r>
        <w:rPr>
          <w:rFonts w:asciiTheme="minorHAnsi" w:eastAsia="Calibri" w:hAnsiTheme="minorHAnsi" w:cstheme="minorHAnsi"/>
        </w:rPr>
        <w:t>Polic</w:t>
      </w:r>
      <w:r w:rsidR="00510850">
        <w:rPr>
          <w:rFonts w:asciiTheme="minorHAnsi" w:eastAsia="Calibri" w:hAnsiTheme="minorHAnsi" w:cstheme="minorHAnsi"/>
        </w:rPr>
        <w:t>e</w:t>
      </w:r>
      <w:r>
        <w:rPr>
          <w:rFonts w:asciiTheme="minorHAnsi" w:eastAsia="Calibri" w:hAnsiTheme="minorHAnsi" w:cstheme="minorHAnsi"/>
        </w:rPr>
        <w:t xml:space="preserve"> osiguranja - </w:t>
      </w:r>
      <w:r w:rsidRPr="00B26CA6">
        <w:rPr>
          <w:rFonts w:asciiTheme="minorHAnsi" w:eastAsia="Calibri" w:hAnsiTheme="minorHAnsi" w:cstheme="minorHAnsi"/>
        </w:rPr>
        <w:t xml:space="preserve">nakon potpisa ugovora, sukladno članku </w:t>
      </w:r>
      <w:r>
        <w:rPr>
          <w:rFonts w:asciiTheme="minorHAnsi" w:eastAsia="Calibri" w:hAnsiTheme="minorHAnsi" w:cstheme="minorHAnsi"/>
        </w:rPr>
        <w:t>18</w:t>
      </w:r>
      <w:r w:rsidRPr="00B26CA6">
        <w:rPr>
          <w:rFonts w:asciiTheme="minorHAnsi" w:eastAsia="Calibri" w:hAnsiTheme="minorHAnsi" w:cstheme="minorHAnsi"/>
        </w:rPr>
        <w:t>. Ugovora</w:t>
      </w:r>
      <w:r>
        <w:rPr>
          <w:rFonts w:asciiTheme="minorHAnsi" w:eastAsia="Calibri" w:hAnsiTheme="minorHAnsi" w:cstheme="minorHAnsi"/>
        </w:rPr>
        <w:t>.</w:t>
      </w:r>
    </w:p>
    <w:p w14:paraId="2C2A1FEB" w14:textId="014A4D53" w:rsidR="009D6BB5" w:rsidRPr="00B26CA6" w:rsidRDefault="00C57439" w:rsidP="009D6BB5">
      <w:pPr>
        <w:rPr>
          <w:rFonts w:asciiTheme="minorHAnsi" w:hAnsiTheme="minorHAnsi" w:cstheme="minorHAnsi"/>
        </w:rPr>
      </w:pPr>
      <w:r>
        <w:rPr>
          <w:rFonts w:asciiTheme="minorHAnsi" w:hAnsiTheme="minorHAnsi" w:cstheme="minorHAnsi"/>
        </w:rPr>
        <w:t>Ogledni</w:t>
      </w:r>
      <w:r w:rsidRPr="00B26CA6">
        <w:rPr>
          <w:rFonts w:asciiTheme="minorHAnsi" w:hAnsiTheme="minorHAnsi" w:cstheme="minorHAnsi"/>
        </w:rPr>
        <w:t xml:space="preserve"> obra</w:t>
      </w:r>
      <w:r>
        <w:rPr>
          <w:rFonts w:asciiTheme="minorHAnsi" w:hAnsiTheme="minorHAnsi" w:cstheme="minorHAnsi"/>
        </w:rPr>
        <w:t xml:space="preserve">sci </w:t>
      </w:r>
      <w:r w:rsidR="009D6BB5" w:rsidRPr="00B26CA6">
        <w:rPr>
          <w:rFonts w:asciiTheme="minorHAnsi" w:hAnsiTheme="minorHAnsi" w:cstheme="minorHAnsi"/>
        </w:rPr>
        <w:t>jamstva</w:t>
      </w:r>
      <w:r>
        <w:rPr>
          <w:rFonts w:asciiTheme="minorHAnsi" w:hAnsiTheme="minorHAnsi" w:cstheme="minorHAnsi"/>
        </w:rPr>
        <w:t xml:space="preserve"> za uredno ispunjenje ugovora, </w:t>
      </w:r>
      <w:r w:rsidR="009D6BB5" w:rsidRPr="00B26CA6">
        <w:rPr>
          <w:rFonts w:asciiTheme="minorHAnsi" w:hAnsiTheme="minorHAnsi" w:cstheme="minorHAnsi"/>
        </w:rPr>
        <w:t xml:space="preserve"> </w:t>
      </w:r>
      <w:r>
        <w:rPr>
          <w:rFonts w:asciiTheme="minorHAnsi" w:hAnsiTheme="minorHAnsi" w:cstheme="minorHAnsi"/>
        </w:rPr>
        <w:t xml:space="preserve">jamstva za otklanjanje nedostataka u jamstvenom roku i jamstva za povrat predujma </w:t>
      </w:r>
      <w:r w:rsidR="009D6BB5" w:rsidRPr="00B26CA6">
        <w:rPr>
          <w:rFonts w:asciiTheme="minorHAnsi" w:hAnsiTheme="minorHAnsi" w:cstheme="minorHAnsi"/>
        </w:rPr>
        <w:t>u</w:t>
      </w:r>
      <w:r w:rsidR="00180D8D">
        <w:rPr>
          <w:rFonts w:asciiTheme="minorHAnsi" w:hAnsiTheme="minorHAnsi" w:cstheme="minorHAnsi"/>
        </w:rPr>
        <w:t xml:space="preserve"> </w:t>
      </w:r>
      <w:r w:rsidR="009D6BB5" w:rsidRPr="00B26CA6">
        <w:rPr>
          <w:rFonts w:asciiTheme="minorHAnsi" w:hAnsiTheme="minorHAnsi" w:cstheme="minorHAnsi"/>
        </w:rPr>
        <w:t xml:space="preserve">Knjizi 2 ove Dokumentacije o nabavi su prijedlozi obrazaca. Ponuditelji </w:t>
      </w:r>
      <w:r w:rsidR="00180D8D">
        <w:rPr>
          <w:rFonts w:asciiTheme="minorHAnsi" w:hAnsiTheme="minorHAnsi" w:cstheme="minorHAnsi"/>
        </w:rPr>
        <w:t xml:space="preserve">i Izvođač (ovisno u kojoj fazi se predaje jamstvo) </w:t>
      </w:r>
      <w:r w:rsidR="009D6BB5" w:rsidRPr="00B26CA6">
        <w:rPr>
          <w:rFonts w:asciiTheme="minorHAnsi" w:hAnsiTheme="minorHAnsi" w:cstheme="minorHAnsi"/>
        </w:rPr>
        <w:t xml:space="preserve">mogu dostaviti </w:t>
      </w:r>
      <w:r w:rsidR="00180D8D">
        <w:rPr>
          <w:rFonts w:asciiTheme="minorHAnsi" w:hAnsiTheme="minorHAnsi" w:cstheme="minorHAnsi"/>
        </w:rPr>
        <w:t>obrasce</w:t>
      </w:r>
      <w:r w:rsidR="00180D8D" w:rsidRPr="00B26CA6">
        <w:rPr>
          <w:rFonts w:asciiTheme="minorHAnsi" w:hAnsiTheme="minorHAnsi" w:cstheme="minorHAnsi"/>
        </w:rPr>
        <w:t xml:space="preserve"> </w:t>
      </w:r>
      <w:r w:rsidR="009D6BB5" w:rsidRPr="00B26CA6">
        <w:rPr>
          <w:rFonts w:asciiTheme="minorHAnsi" w:hAnsiTheme="minorHAnsi" w:cstheme="minorHAnsi"/>
        </w:rPr>
        <w:t xml:space="preserve">i u drugom obliku, ali je od važnosti da sadržaj </w:t>
      </w:r>
      <w:r w:rsidR="00D11E10" w:rsidRPr="00B26CA6">
        <w:rPr>
          <w:rFonts w:asciiTheme="minorHAnsi" w:hAnsiTheme="minorHAnsi" w:cstheme="minorHAnsi"/>
        </w:rPr>
        <w:t>obrazaca</w:t>
      </w:r>
      <w:r w:rsidR="009D6BB5" w:rsidRPr="00B26CA6">
        <w:rPr>
          <w:rFonts w:asciiTheme="minorHAnsi" w:hAnsiTheme="minorHAnsi" w:cstheme="minorHAnsi"/>
        </w:rPr>
        <w:t xml:space="preserve"> odgovara sadržaju predloženih obrazaca.</w:t>
      </w:r>
    </w:p>
    <w:p w14:paraId="58580171" w14:textId="77777777" w:rsidR="005657DB" w:rsidRPr="00B26CA6" w:rsidRDefault="005657DB" w:rsidP="00D35ED2">
      <w:pPr>
        <w:pStyle w:val="Naslov3"/>
        <w:ind w:left="851" w:hanging="567"/>
        <w:rPr>
          <w:rFonts w:asciiTheme="minorHAnsi" w:hAnsiTheme="minorHAnsi" w:cstheme="minorHAnsi"/>
          <w:lang w:val="hr-HR"/>
        </w:rPr>
      </w:pPr>
      <w:bookmarkStart w:id="248" w:name="_Ref514927643"/>
      <w:r w:rsidRPr="00B26CA6">
        <w:rPr>
          <w:rFonts w:asciiTheme="minorHAnsi" w:hAnsiTheme="minorHAnsi" w:cstheme="minorHAnsi"/>
          <w:lang w:val="hr-HR"/>
        </w:rPr>
        <w:t>Jamstvo za ozbiljnost ponude</w:t>
      </w:r>
      <w:bookmarkEnd w:id="248"/>
    </w:p>
    <w:p w14:paraId="433C3CE5" w14:textId="2685566E" w:rsidR="005657DB" w:rsidRPr="00B26CA6" w:rsidRDefault="005657DB" w:rsidP="005657DB">
      <w:pPr>
        <w:spacing w:line="276" w:lineRule="auto"/>
        <w:rPr>
          <w:rFonts w:asciiTheme="minorHAnsi" w:hAnsiTheme="minorHAnsi" w:cstheme="minorHAnsi"/>
          <w:szCs w:val="20"/>
        </w:rPr>
      </w:pPr>
      <w:r w:rsidRPr="00B26CA6">
        <w:rPr>
          <w:rFonts w:asciiTheme="minorHAnsi" w:hAnsiTheme="minorHAnsi" w:cstheme="minorHAnsi"/>
          <w:szCs w:val="20"/>
        </w:rPr>
        <w:lastRenderedPageBreak/>
        <w:t xml:space="preserve">U sklopu svoje ponude Ponuditelj mora dostaviti jamstvo za ozbiljnost ponude u skladu s člankom 214. </w:t>
      </w:r>
      <w:r w:rsidR="0024457D" w:rsidRPr="00B26CA6">
        <w:rPr>
          <w:rFonts w:asciiTheme="minorHAnsi" w:hAnsiTheme="minorHAnsi" w:cstheme="minorHAnsi"/>
          <w:szCs w:val="20"/>
        </w:rPr>
        <w:t>ZJN 2016</w:t>
      </w:r>
      <w:r w:rsidRPr="00B26CA6">
        <w:rPr>
          <w:rFonts w:asciiTheme="minorHAnsi" w:hAnsiTheme="minorHAnsi" w:cstheme="minorHAnsi"/>
          <w:szCs w:val="20"/>
        </w:rPr>
        <w:t>. Svi slučajevi za koje se jamstvo odnosi,</w:t>
      </w:r>
      <w:r w:rsidR="002226CA" w:rsidRPr="00B26CA6">
        <w:rPr>
          <w:rFonts w:asciiTheme="minorHAnsi" w:hAnsiTheme="minorHAnsi" w:cstheme="minorHAnsi"/>
          <w:szCs w:val="20"/>
        </w:rPr>
        <w:t xml:space="preserve"> </w:t>
      </w:r>
      <w:r w:rsidRPr="00B26CA6">
        <w:rPr>
          <w:rFonts w:asciiTheme="minorHAnsi" w:hAnsiTheme="minorHAnsi" w:cstheme="minorHAnsi"/>
          <w:szCs w:val="20"/>
        </w:rPr>
        <w:t xml:space="preserve">a sukladno </w:t>
      </w:r>
      <w:r w:rsidR="0024457D" w:rsidRPr="00B26CA6">
        <w:rPr>
          <w:rFonts w:asciiTheme="minorHAnsi" w:hAnsiTheme="minorHAnsi" w:cstheme="minorHAnsi"/>
          <w:szCs w:val="20"/>
        </w:rPr>
        <w:t>ZJN 2016</w:t>
      </w:r>
      <w:r w:rsidRPr="00B26CA6">
        <w:rPr>
          <w:rFonts w:asciiTheme="minorHAnsi" w:hAnsiTheme="minorHAnsi" w:cstheme="minorHAnsi"/>
          <w:szCs w:val="20"/>
        </w:rPr>
        <w:t xml:space="preserve"> moraju biti izričito navedeni u dostavljenoj garanciji (garancija mora biti naplativa u svim ovim predviđenim slučajevima).</w:t>
      </w:r>
    </w:p>
    <w:p w14:paraId="78F8E5CB" w14:textId="240379D4" w:rsidR="005657DB" w:rsidRPr="00B26CA6" w:rsidRDefault="005657DB" w:rsidP="005657DB">
      <w:pPr>
        <w:spacing w:line="276" w:lineRule="auto"/>
        <w:rPr>
          <w:rFonts w:asciiTheme="minorHAnsi" w:hAnsiTheme="minorHAnsi" w:cstheme="minorHAnsi"/>
          <w:szCs w:val="20"/>
        </w:rPr>
      </w:pPr>
      <w:r w:rsidRPr="00B26CA6">
        <w:rPr>
          <w:rFonts w:asciiTheme="minorHAnsi" w:hAnsiTheme="minorHAnsi" w:cstheme="minorHAnsi"/>
          <w:szCs w:val="20"/>
        </w:rPr>
        <w:t xml:space="preserve">Ponuditelj će u okviru svoje ponude dostaviti </w:t>
      </w:r>
      <w:r w:rsidRPr="00B26CA6">
        <w:rPr>
          <w:rFonts w:asciiTheme="minorHAnsi" w:hAnsiTheme="minorHAnsi" w:cstheme="minorHAnsi"/>
          <w:b/>
          <w:szCs w:val="20"/>
        </w:rPr>
        <w:t xml:space="preserve">Jamstvo za ozbiljnost ponude </w:t>
      </w:r>
      <w:r w:rsidR="00995330">
        <w:rPr>
          <w:rFonts w:asciiTheme="minorHAnsi" w:hAnsiTheme="minorHAnsi" w:cstheme="minorHAnsi"/>
          <w:b/>
          <w:szCs w:val="20"/>
        </w:rPr>
        <w:t xml:space="preserve">koje se određuje u apsolutnom iznosu </w:t>
      </w:r>
      <w:r w:rsidR="00A74E96" w:rsidRPr="00B26CA6">
        <w:rPr>
          <w:rFonts w:asciiTheme="minorHAnsi" w:hAnsiTheme="minorHAnsi" w:cstheme="minorHAnsi"/>
          <w:b/>
          <w:szCs w:val="20"/>
        </w:rPr>
        <w:t>od 8.</w:t>
      </w:r>
      <w:r w:rsidR="00BF0512" w:rsidRPr="00B26CA6">
        <w:rPr>
          <w:rFonts w:asciiTheme="minorHAnsi" w:hAnsiTheme="minorHAnsi" w:cstheme="minorHAnsi"/>
          <w:b/>
          <w:szCs w:val="20"/>
        </w:rPr>
        <w:t>0</w:t>
      </w:r>
      <w:r w:rsidR="00A74E96" w:rsidRPr="00B26CA6">
        <w:rPr>
          <w:rFonts w:asciiTheme="minorHAnsi" w:hAnsiTheme="minorHAnsi" w:cstheme="minorHAnsi"/>
          <w:b/>
          <w:szCs w:val="20"/>
        </w:rPr>
        <w:t>00.000,00 kn,</w:t>
      </w:r>
      <w:r w:rsidR="00A74E96" w:rsidRPr="00B26CA6">
        <w:rPr>
          <w:rFonts w:asciiTheme="minorHAnsi" w:hAnsiTheme="minorHAnsi" w:cstheme="minorHAnsi"/>
          <w:szCs w:val="20"/>
        </w:rPr>
        <w:t xml:space="preserve"> u</w:t>
      </w:r>
      <w:r w:rsidRPr="00B26CA6">
        <w:rPr>
          <w:rFonts w:asciiTheme="minorHAnsi" w:hAnsiTheme="minorHAnsi" w:cstheme="minorHAnsi"/>
          <w:szCs w:val="20"/>
        </w:rPr>
        <w:t xml:space="preserve"> jednom od navedenih</w:t>
      </w:r>
      <w:r w:rsidR="00EA2B88" w:rsidRPr="00B26CA6">
        <w:rPr>
          <w:rFonts w:asciiTheme="minorHAnsi" w:hAnsiTheme="minorHAnsi" w:cstheme="minorHAnsi"/>
          <w:szCs w:val="20"/>
        </w:rPr>
        <w:t xml:space="preserve"> </w:t>
      </w:r>
      <w:r w:rsidRPr="00B26CA6">
        <w:rPr>
          <w:rFonts w:asciiTheme="minorHAnsi" w:hAnsiTheme="minorHAnsi" w:cstheme="minorHAnsi"/>
          <w:szCs w:val="20"/>
        </w:rPr>
        <w:t>oblika:</w:t>
      </w:r>
    </w:p>
    <w:p w14:paraId="7F949D52" w14:textId="4D023397" w:rsidR="005657DB" w:rsidRDefault="005657DB" w:rsidP="00EA2B88">
      <w:pPr>
        <w:pStyle w:val="Body-Bullet"/>
        <w:rPr>
          <w:rFonts w:asciiTheme="minorHAnsi" w:hAnsiTheme="minorHAnsi" w:cstheme="minorHAnsi"/>
        </w:rPr>
      </w:pPr>
      <w:r w:rsidRPr="00B26CA6">
        <w:rPr>
          <w:rFonts w:asciiTheme="minorHAnsi" w:hAnsiTheme="minorHAnsi" w:cstheme="minorHAnsi"/>
        </w:rPr>
        <w:t>izvorno</w:t>
      </w:r>
      <w:r w:rsidR="00EA2B88" w:rsidRPr="00B26CA6">
        <w:rPr>
          <w:rFonts w:asciiTheme="minorHAnsi" w:hAnsiTheme="minorHAnsi" w:cstheme="minorHAnsi"/>
        </w:rPr>
        <w:t>g</w:t>
      </w:r>
      <w:r w:rsidRPr="00B26CA6">
        <w:rPr>
          <w:rFonts w:asciiTheme="minorHAnsi" w:hAnsiTheme="minorHAnsi" w:cstheme="minorHAnsi"/>
        </w:rPr>
        <w:t xml:space="preserve"> bankovno</w:t>
      </w:r>
      <w:r w:rsidR="00EA2B88" w:rsidRPr="00B26CA6">
        <w:rPr>
          <w:rFonts w:asciiTheme="minorHAnsi" w:hAnsiTheme="minorHAnsi" w:cstheme="minorHAnsi"/>
        </w:rPr>
        <w:t>g jamstva</w:t>
      </w:r>
      <w:r w:rsidR="006E0103">
        <w:rPr>
          <w:rFonts w:asciiTheme="minorHAnsi" w:hAnsiTheme="minorHAnsi" w:cstheme="minorHAnsi"/>
        </w:rPr>
        <w:t>/garancije</w:t>
      </w:r>
      <w:r w:rsidR="003A3C75" w:rsidRPr="00B26CA6">
        <w:rPr>
          <w:rFonts w:asciiTheme="minorHAnsi" w:hAnsiTheme="minorHAnsi" w:cstheme="minorHAnsi"/>
        </w:rPr>
        <w:t xml:space="preserve"> koje mora biti ''bezuvjetno'', „neopozivo“, </w:t>
      </w:r>
      <w:r w:rsidRPr="00B26CA6">
        <w:rPr>
          <w:rFonts w:asciiTheme="minorHAnsi" w:hAnsiTheme="minorHAnsi" w:cstheme="minorHAnsi"/>
        </w:rPr>
        <w:t xml:space="preserve">na ''prvi poziv'' i ''bez prigovora'', </w:t>
      </w:r>
    </w:p>
    <w:p w14:paraId="51AF0F5A" w14:textId="77777777" w:rsidR="00D708FE" w:rsidRPr="006E0103" w:rsidRDefault="00EA2B88" w:rsidP="00D708FE">
      <w:pPr>
        <w:pStyle w:val="Body-Bullet"/>
        <w:rPr>
          <w:rFonts w:asciiTheme="minorHAnsi" w:hAnsiTheme="minorHAnsi" w:cstheme="minorHAnsi"/>
          <w:color w:val="000000"/>
        </w:rPr>
      </w:pPr>
      <w:r w:rsidRPr="00D708FE">
        <w:rPr>
          <w:rFonts w:asciiTheme="minorHAnsi" w:hAnsiTheme="minorHAnsi" w:cstheme="minorHAnsi"/>
        </w:rPr>
        <w:t>novčanog</w:t>
      </w:r>
      <w:r w:rsidR="005657DB" w:rsidRPr="00D708FE">
        <w:rPr>
          <w:rFonts w:asciiTheme="minorHAnsi" w:hAnsiTheme="minorHAnsi" w:cstheme="minorHAnsi"/>
        </w:rPr>
        <w:t xml:space="preserve"> polog</w:t>
      </w:r>
      <w:r w:rsidRPr="006E0103">
        <w:rPr>
          <w:rFonts w:asciiTheme="minorHAnsi" w:hAnsiTheme="minorHAnsi" w:cstheme="minorHAnsi"/>
        </w:rPr>
        <w:t>a</w:t>
      </w:r>
      <w:r w:rsidR="005657DB" w:rsidRPr="006E0103">
        <w:rPr>
          <w:rFonts w:asciiTheme="minorHAnsi" w:hAnsiTheme="minorHAnsi" w:cstheme="minorHAnsi"/>
        </w:rPr>
        <w:t xml:space="preserve"> koji se uplaćuje na račun Naručitelja </w:t>
      </w:r>
    </w:p>
    <w:p w14:paraId="0318D4D3" w14:textId="45A4787C" w:rsidR="005657DB" w:rsidRPr="006E0103" w:rsidRDefault="005657DB" w:rsidP="006E0103">
      <w:pPr>
        <w:spacing w:line="276" w:lineRule="auto"/>
        <w:rPr>
          <w:rFonts w:asciiTheme="minorHAnsi" w:hAnsiTheme="minorHAnsi" w:cstheme="minorHAnsi"/>
          <w:szCs w:val="20"/>
        </w:rPr>
      </w:pPr>
      <w:r w:rsidRPr="006E0103">
        <w:rPr>
          <w:rFonts w:asciiTheme="minorHAnsi" w:hAnsiTheme="minorHAnsi" w:cstheme="minorHAnsi"/>
          <w:szCs w:val="20"/>
        </w:rPr>
        <w:t>Trajanje Jamstva za ozbiljnost Ponude ne smije biti kraće od roka valjanosti Ponude. Ako istekne rok valjanosti Ponude ili Jamstva za ozbiljnost Ponude, Naručitelj mora tražiti njihovo produženje. U tu svrhu Ponuditelju se daje primjereni rok.</w:t>
      </w:r>
    </w:p>
    <w:p w14:paraId="62BE287E" w14:textId="77777777" w:rsidR="00F63A1E" w:rsidRPr="00B26CA6" w:rsidRDefault="00F63A1E" w:rsidP="00F63A1E">
      <w:pPr>
        <w:spacing w:line="220" w:lineRule="atLeast"/>
        <w:rPr>
          <w:rFonts w:asciiTheme="minorHAnsi" w:eastAsia="Calibri" w:hAnsiTheme="minorHAnsi" w:cstheme="minorHAnsi"/>
          <w:szCs w:val="22"/>
        </w:rPr>
      </w:pPr>
      <w:r w:rsidRPr="00B26CA6">
        <w:rPr>
          <w:rFonts w:asciiTheme="minorHAnsi" w:eastAsia="Calibri" w:hAnsiTheme="minorHAnsi" w:cstheme="minorHAnsi"/>
          <w:szCs w:val="22"/>
        </w:rPr>
        <w:t>Ukoliko ponuditelj dostavlja jamstvo u obliku bankarske garancije, u garanciji mora biti navedeno sljedeće:</w:t>
      </w:r>
    </w:p>
    <w:p w14:paraId="34245F56" w14:textId="77777777" w:rsidR="00F63A1E" w:rsidRPr="00B26CA6" w:rsidRDefault="00F63A1E" w:rsidP="00167523">
      <w:pPr>
        <w:numPr>
          <w:ilvl w:val="0"/>
          <w:numId w:val="59"/>
        </w:numPr>
        <w:spacing w:before="0" w:after="160" w:line="220" w:lineRule="atLeast"/>
        <w:contextualSpacing/>
        <w:rPr>
          <w:rFonts w:asciiTheme="minorHAnsi" w:eastAsia="Calibri" w:hAnsiTheme="minorHAnsi" w:cstheme="minorHAnsi"/>
          <w:i/>
          <w:szCs w:val="22"/>
        </w:rPr>
      </w:pPr>
      <w:r w:rsidRPr="00B26CA6">
        <w:rPr>
          <w:rFonts w:asciiTheme="minorHAnsi" w:eastAsia="Calibri" w:hAnsiTheme="minorHAnsi" w:cstheme="minorHAnsi"/>
          <w:i/>
          <w:szCs w:val="22"/>
        </w:rPr>
        <w:t>Da je korisnik garancije {Naručitelj}__________________</w:t>
      </w:r>
    </w:p>
    <w:p w14:paraId="726A3FDB" w14:textId="77777777" w:rsidR="00F63A1E" w:rsidRPr="00B26CA6" w:rsidRDefault="00F63A1E" w:rsidP="00167523">
      <w:pPr>
        <w:numPr>
          <w:ilvl w:val="0"/>
          <w:numId w:val="59"/>
        </w:numPr>
        <w:spacing w:before="0" w:after="160" w:line="220" w:lineRule="atLeast"/>
        <w:contextualSpacing/>
        <w:rPr>
          <w:rFonts w:asciiTheme="minorHAnsi" w:eastAsia="Calibri" w:hAnsiTheme="minorHAnsi" w:cstheme="minorHAnsi"/>
          <w:i/>
          <w:szCs w:val="22"/>
        </w:rPr>
      </w:pPr>
      <w:r w:rsidRPr="00B26CA6">
        <w:rPr>
          <w:rFonts w:asciiTheme="minorHAnsi" w:eastAsia="Calibri" w:hAnsiTheme="minorHAnsi" w:cstheme="minorHAnsi"/>
          <w:i/>
          <w:szCs w:val="22"/>
        </w:rPr>
        <w:t xml:space="preserve">Da se garant obvezuje bezuvjetno, neopozivo i na prvi pisani poziv korisnika garancije, bez prigovora isplatiti iznos od __________ HRK u kunama ili u stranoj valuti u navedenom iznosu u kunskoj protuvrijednosti u slučaju: </w:t>
      </w:r>
    </w:p>
    <w:p w14:paraId="712097B0" w14:textId="77777777" w:rsidR="00F63A1E" w:rsidRPr="00B26CA6" w:rsidRDefault="00F63A1E" w:rsidP="00167523">
      <w:pPr>
        <w:numPr>
          <w:ilvl w:val="0"/>
          <w:numId w:val="59"/>
        </w:numPr>
        <w:spacing w:before="0" w:after="160" w:line="220" w:lineRule="atLeast"/>
        <w:ind w:left="2410" w:hanging="283"/>
        <w:contextualSpacing/>
        <w:rPr>
          <w:rFonts w:asciiTheme="minorHAnsi" w:eastAsia="Calibri" w:hAnsiTheme="minorHAnsi" w:cstheme="minorHAnsi"/>
          <w:i/>
          <w:szCs w:val="22"/>
        </w:rPr>
      </w:pPr>
      <w:r w:rsidRPr="00B26CA6">
        <w:rPr>
          <w:rFonts w:asciiTheme="minorHAnsi" w:eastAsia="Calibri" w:hAnsiTheme="minorHAnsi" w:cstheme="minorHAnsi"/>
          <w:i/>
          <w:szCs w:val="22"/>
        </w:rPr>
        <w:t>Odustajanja ponuditelja od svoje ponude u roku njezine valjanosti,</w:t>
      </w:r>
    </w:p>
    <w:p w14:paraId="0A6820C5" w14:textId="77777777" w:rsidR="00F63A1E" w:rsidRPr="00B26CA6" w:rsidRDefault="00F63A1E" w:rsidP="00167523">
      <w:pPr>
        <w:numPr>
          <w:ilvl w:val="0"/>
          <w:numId w:val="59"/>
        </w:numPr>
        <w:spacing w:before="0" w:after="160" w:line="220" w:lineRule="atLeast"/>
        <w:ind w:left="2410" w:hanging="283"/>
        <w:contextualSpacing/>
        <w:rPr>
          <w:rFonts w:asciiTheme="minorHAnsi" w:eastAsia="Calibri" w:hAnsiTheme="minorHAnsi" w:cstheme="minorHAnsi"/>
          <w:i/>
          <w:szCs w:val="22"/>
        </w:rPr>
      </w:pPr>
      <w:r w:rsidRPr="00B26CA6">
        <w:rPr>
          <w:rFonts w:asciiTheme="minorHAnsi" w:eastAsia="Calibri" w:hAnsiTheme="minorHAnsi" w:cstheme="minorHAnsi"/>
          <w:i/>
          <w:szCs w:val="22"/>
        </w:rPr>
        <w:t>Nedostavljanja ažuriranih popratnih dokumenata sukladno članku 263. Zakona o javnoj nabavi,</w:t>
      </w:r>
    </w:p>
    <w:p w14:paraId="57BDD359" w14:textId="77777777" w:rsidR="00F63A1E" w:rsidRPr="00B26CA6" w:rsidRDefault="00F63A1E" w:rsidP="00167523">
      <w:pPr>
        <w:numPr>
          <w:ilvl w:val="0"/>
          <w:numId w:val="59"/>
        </w:numPr>
        <w:spacing w:before="0" w:after="160" w:line="220" w:lineRule="atLeast"/>
        <w:ind w:left="2410" w:hanging="283"/>
        <w:contextualSpacing/>
        <w:rPr>
          <w:rFonts w:asciiTheme="minorHAnsi" w:eastAsia="Calibri" w:hAnsiTheme="minorHAnsi" w:cstheme="minorHAnsi"/>
          <w:i/>
          <w:szCs w:val="22"/>
        </w:rPr>
      </w:pPr>
      <w:r w:rsidRPr="00B26CA6">
        <w:rPr>
          <w:rFonts w:asciiTheme="minorHAnsi" w:eastAsia="Calibri" w:hAnsiTheme="minorHAnsi" w:cstheme="minorHAnsi"/>
          <w:i/>
          <w:szCs w:val="22"/>
        </w:rPr>
        <w:t>Neprihvaćanja ispravka računske greške,</w:t>
      </w:r>
    </w:p>
    <w:p w14:paraId="0E339626" w14:textId="77777777" w:rsidR="006F0A63" w:rsidRPr="00B26CA6" w:rsidRDefault="00F63A1E" w:rsidP="006E0103">
      <w:pPr>
        <w:numPr>
          <w:ilvl w:val="0"/>
          <w:numId w:val="59"/>
        </w:numPr>
        <w:spacing w:before="0" w:after="160" w:line="220" w:lineRule="atLeast"/>
        <w:ind w:left="2410" w:hanging="283"/>
        <w:contextualSpacing/>
        <w:rPr>
          <w:rFonts w:asciiTheme="minorHAnsi" w:eastAsia="Calibri" w:hAnsiTheme="minorHAnsi" w:cstheme="minorHAnsi"/>
          <w:i/>
          <w:szCs w:val="22"/>
        </w:rPr>
      </w:pPr>
      <w:r w:rsidRPr="00B26CA6">
        <w:rPr>
          <w:rFonts w:asciiTheme="minorHAnsi" w:eastAsia="Calibri" w:hAnsiTheme="minorHAnsi" w:cstheme="minorHAnsi"/>
          <w:i/>
          <w:szCs w:val="22"/>
        </w:rPr>
        <w:t>Odbijanja potpisivanja ugovora o javnoj nabavi ili nedostavljanja jamstva za uredno ispunjenje ugovora o javnoj nabavi</w:t>
      </w:r>
      <w:r w:rsidR="006F0A63" w:rsidRPr="00B26CA6">
        <w:rPr>
          <w:rFonts w:asciiTheme="minorHAnsi" w:eastAsia="Calibri" w:hAnsiTheme="minorHAnsi" w:cstheme="minorHAnsi"/>
          <w:i/>
          <w:szCs w:val="22"/>
        </w:rPr>
        <w:t>,</w:t>
      </w:r>
    </w:p>
    <w:p w14:paraId="50BB6192" w14:textId="77777777" w:rsidR="006F0A63" w:rsidRPr="006E0103" w:rsidRDefault="006F0A63" w:rsidP="006E0103">
      <w:pPr>
        <w:numPr>
          <w:ilvl w:val="0"/>
          <w:numId w:val="59"/>
        </w:numPr>
        <w:spacing w:before="0" w:after="160" w:line="220" w:lineRule="atLeast"/>
        <w:ind w:left="2410" w:hanging="283"/>
        <w:contextualSpacing/>
        <w:rPr>
          <w:rFonts w:asciiTheme="minorHAnsi" w:eastAsia="Calibri" w:hAnsiTheme="minorHAnsi" w:cstheme="minorHAnsi"/>
          <w:i/>
          <w:szCs w:val="22"/>
        </w:rPr>
      </w:pPr>
      <w:r w:rsidRPr="006E0103">
        <w:rPr>
          <w:rFonts w:asciiTheme="minorHAnsi" w:eastAsia="Calibri" w:hAnsiTheme="minorHAnsi" w:cstheme="minorHAnsi"/>
          <w:i/>
          <w:szCs w:val="22"/>
        </w:rPr>
        <w:t>nedostavljanja jamstva za uredno ispunjenje ugovora o javnoj nabavi.</w:t>
      </w:r>
    </w:p>
    <w:p w14:paraId="234010C2" w14:textId="77777777" w:rsidR="006E0103" w:rsidRDefault="006E0103" w:rsidP="006F0A63">
      <w:pPr>
        <w:autoSpaceDE w:val="0"/>
        <w:autoSpaceDN w:val="0"/>
        <w:adjustRightInd w:val="0"/>
        <w:ind w:right="272"/>
        <w:rPr>
          <w:rFonts w:asciiTheme="minorHAnsi" w:hAnsiTheme="minorHAnsi" w:cstheme="minorHAnsi"/>
        </w:rPr>
      </w:pPr>
    </w:p>
    <w:p w14:paraId="3662EC6A" w14:textId="1DDA8626" w:rsidR="006F0A63" w:rsidRPr="00B26CA6" w:rsidRDefault="006F0A63" w:rsidP="006F0A63">
      <w:pPr>
        <w:autoSpaceDE w:val="0"/>
        <w:autoSpaceDN w:val="0"/>
        <w:adjustRightInd w:val="0"/>
        <w:ind w:right="272"/>
        <w:rPr>
          <w:rFonts w:ascii="Calibri" w:hAnsi="Calibri" w:cs="ArialMT"/>
        </w:rPr>
      </w:pPr>
      <w:r w:rsidRPr="00B26CA6">
        <w:rPr>
          <w:rFonts w:ascii="Calibri" w:hAnsi="Calibri" w:cs="ArialMT"/>
        </w:rPr>
        <w:t xml:space="preserve">Naručitelj je obvezan vratiti ponuditeljima jamstvo za ozbiljnost ponude u roku od deset dana od dana potpisivanja ugovora o javnoj nabavi, odnosno dostave jamstva za uredno </w:t>
      </w:r>
      <w:r w:rsidR="00A24E5C" w:rsidRPr="00B26CA6">
        <w:rPr>
          <w:rFonts w:ascii="Calibri" w:hAnsi="Calibri" w:cs="ArialMT"/>
        </w:rPr>
        <w:t>i</w:t>
      </w:r>
      <w:r w:rsidR="00A24E5C">
        <w:rPr>
          <w:rFonts w:ascii="Calibri" w:hAnsi="Calibri" w:cs="ArialMT"/>
        </w:rPr>
        <w:t>spunjenje</w:t>
      </w:r>
      <w:r w:rsidR="00A24E5C" w:rsidRPr="00B26CA6">
        <w:rPr>
          <w:rFonts w:ascii="Calibri" w:hAnsi="Calibri" w:cs="ArialMT"/>
        </w:rPr>
        <w:t xml:space="preserve"> </w:t>
      </w:r>
      <w:r w:rsidRPr="00B26CA6">
        <w:rPr>
          <w:rFonts w:ascii="Calibri" w:hAnsi="Calibri" w:cs="ArialMT"/>
        </w:rPr>
        <w:t xml:space="preserve">ugovora o javnoj nabavi, a presliku jamstva obvezan je pohraniti. </w:t>
      </w:r>
    </w:p>
    <w:p w14:paraId="403854C0" w14:textId="77777777" w:rsidR="00BD09E8" w:rsidRPr="00B26CA6" w:rsidRDefault="00BD09E8" w:rsidP="00BD09E8">
      <w:pPr>
        <w:autoSpaceDE w:val="0"/>
        <w:autoSpaceDN w:val="0"/>
        <w:adjustRightInd w:val="0"/>
        <w:ind w:right="272"/>
        <w:rPr>
          <w:rFonts w:ascii="Calibri" w:hAnsi="Calibri" w:cs="Calibri"/>
          <w:shd w:val="clear" w:color="auto" w:fill="FFFFFF"/>
        </w:rPr>
      </w:pPr>
      <w:r w:rsidRPr="00B26CA6">
        <w:rPr>
          <w:rFonts w:ascii="Calibri" w:hAnsi="Calibri" w:cs="ArialMT"/>
        </w:rPr>
        <w:t xml:space="preserve">Jamstvo ne smije biti ni na koji način oštećeno (bušenjem, klamanjem i sl.), a što se ne odnosi na uvezivanje od strane javnog bilježnika ili ovlaštenog sudskog tumača. </w:t>
      </w:r>
    </w:p>
    <w:p w14:paraId="4589FBAC" w14:textId="789E2281" w:rsidR="00566A10" w:rsidRPr="00F968A6" w:rsidRDefault="00566A10" w:rsidP="00566A10">
      <w:pPr>
        <w:rPr>
          <w:rFonts w:asciiTheme="minorHAnsi" w:hAnsiTheme="minorHAnsi" w:cstheme="minorHAnsi"/>
        </w:rPr>
      </w:pPr>
      <w:r w:rsidRPr="00F968A6">
        <w:rPr>
          <w:rFonts w:asciiTheme="minorHAnsi" w:hAnsiTheme="minorHAnsi" w:cstheme="minorHAnsi"/>
        </w:rPr>
        <w:t xml:space="preserve">Umjesto dostavljanja </w:t>
      </w:r>
      <w:r w:rsidRPr="00B26CA6">
        <w:rPr>
          <w:rFonts w:asciiTheme="minorHAnsi" w:hAnsiTheme="minorHAnsi" w:cstheme="minorHAnsi"/>
        </w:rPr>
        <w:t>jamstv</w:t>
      </w:r>
      <w:r w:rsidR="00743307">
        <w:rPr>
          <w:rFonts w:asciiTheme="minorHAnsi" w:hAnsiTheme="minorHAnsi" w:cstheme="minorHAnsi"/>
        </w:rPr>
        <w:t>a</w:t>
      </w:r>
      <w:r w:rsidRPr="00B26CA6">
        <w:rPr>
          <w:rFonts w:asciiTheme="minorHAnsi" w:hAnsiTheme="minorHAnsi" w:cstheme="minorHAnsi"/>
        </w:rPr>
        <w:t xml:space="preserve"> za ozbiljnost ponude </w:t>
      </w:r>
      <w:r w:rsidRPr="00F968A6">
        <w:rPr>
          <w:rFonts w:asciiTheme="minorHAnsi" w:hAnsiTheme="minorHAnsi" w:cstheme="minorHAnsi"/>
        </w:rPr>
        <w:t>u obliku bankarske garancije ponuditelj ima mogućnost dati novčani polog u traženom iznosu visine jamstva i to na</w:t>
      </w:r>
      <w:r>
        <w:rPr>
          <w:rFonts w:asciiTheme="minorHAnsi" w:hAnsiTheme="minorHAnsi" w:cstheme="minorHAnsi"/>
        </w:rPr>
        <w:t xml:space="preserve">  ime Primatelja uplate: Fond za zaštitu okoliša i energetsku učinkovitost</w:t>
      </w:r>
      <w:r w:rsidRPr="00F968A6">
        <w:rPr>
          <w:rFonts w:asciiTheme="minorHAnsi" w:hAnsiTheme="minorHAnsi" w:cstheme="minorHAnsi"/>
        </w:rPr>
        <w:t xml:space="preserve"> račun </w:t>
      </w:r>
      <w:r w:rsidR="00B1250A">
        <w:rPr>
          <w:rFonts w:asciiTheme="minorHAnsi" w:hAnsiTheme="minorHAnsi" w:cstheme="minorHAnsi"/>
        </w:rPr>
        <w:t xml:space="preserve">, </w:t>
      </w:r>
      <w:r w:rsidRPr="00F968A6">
        <w:rPr>
          <w:rFonts w:asciiTheme="minorHAnsi" w:hAnsiTheme="minorHAnsi" w:cstheme="minorHAnsi"/>
        </w:rPr>
        <w:t>(IBAN) Naručitelja HR9124070001100011492</w:t>
      </w:r>
      <w:r>
        <w:rPr>
          <w:rFonts w:asciiTheme="minorHAnsi" w:hAnsiTheme="minorHAnsi" w:cstheme="minorHAnsi"/>
        </w:rPr>
        <w:t>, BIC(SWIFT) code: OTPVHR2X</w:t>
      </w:r>
      <w:r w:rsidRPr="00F968A6">
        <w:rPr>
          <w:rFonts w:asciiTheme="minorHAnsi" w:hAnsiTheme="minorHAnsi" w:cstheme="minorHAnsi"/>
        </w:rPr>
        <w:t xml:space="preserve"> </w:t>
      </w:r>
      <w:r>
        <w:rPr>
          <w:rFonts w:asciiTheme="minorHAnsi" w:hAnsiTheme="minorHAnsi" w:cstheme="minorHAnsi"/>
        </w:rPr>
        <w:t xml:space="preserve"> </w:t>
      </w:r>
      <w:r w:rsidRPr="00F968A6">
        <w:rPr>
          <w:rFonts w:asciiTheme="minorHAnsi" w:hAnsiTheme="minorHAnsi" w:cstheme="minorHAnsi"/>
        </w:rPr>
        <w:t xml:space="preserve">otvoren kod OTP banka Hrvatska d.d. Pod svrhom plaćanja potrebno je navesti da se radi o jamstvu za </w:t>
      </w:r>
      <w:r>
        <w:rPr>
          <w:rFonts w:asciiTheme="minorHAnsi" w:hAnsiTheme="minorHAnsi" w:cstheme="minorHAnsi"/>
        </w:rPr>
        <w:t>OZBILJNOST PONUDE</w:t>
      </w:r>
      <w:r w:rsidRPr="00F968A6">
        <w:rPr>
          <w:rFonts w:asciiTheme="minorHAnsi" w:hAnsiTheme="minorHAnsi" w:cstheme="minorHAnsi"/>
        </w:rPr>
        <w:t xml:space="preserve"> i navesti evidencijski broj nabave</w:t>
      </w:r>
      <w:r w:rsidR="00D94AC4">
        <w:rPr>
          <w:rFonts w:asciiTheme="minorHAnsi" w:hAnsiTheme="minorHAnsi" w:cstheme="minorHAnsi"/>
        </w:rPr>
        <w:t xml:space="preserve"> </w:t>
      </w:r>
      <w:r w:rsidR="00D94AC4" w:rsidRPr="00D94AC4">
        <w:rPr>
          <w:rFonts w:asciiTheme="minorHAnsi" w:hAnsiTheme="minorHAnsi" w:cstheme="minorHAnsi"/>
        </w:rPr>
        <w:t>E-VV-9/2019/R1</w:t>
      </w:r>
      <w:r w:rsidRPr="00F968A6">
        <w:rPr>
          <w:rFonts w:asciiTheme="minorHAnsi" w:hAnsiTheme="minorHAnsi" w:cstheme="minorHAnsi"/>
        </w:rPr>
        <w:t>. Prilikom plaćanja potrebno je navesti sljedeći model i poziv na broj: model: 00, poziv na broj ______ (navesti OIB/nacionalni identifikacijski broj uplatitelja)</w:t>
      </w:r>
      <w:r w:rsidR="00486C97">
        <w:rPr>
          <w:rFonts w:asciiTheme="minorHAnsi" w:hAnsiTheme="minorHAnsi" w:cstheme="minorHAnsi"/>
        </w:rPr>
        <w:t xml:space="preserve"> </w:t>
      </w:r>
      <w:r w:rsidR="00486C97" w:rsidRPr="00E9193B">
        <w:rPr>
          <w:rFonts w:ascii="Calibri" w:hAnsi="Calibri" w:cs="ArialMT"/>
        </w:rPr>
        <w:t>Polog mora biti evidentiran na računu Naručitelja u trenutku isteka roka za dostavu ponuda.</w:t>
      </w:r>
    </w:p>
    <w:p w14:paraId="7FB107ED" w14:textId="0707C6EF" w:rsidR="00566A10" w:rsidRPr="00B26CA6" w:rsidRDefault="00B1250A" w:rsidP="00F63A1E">
      <w:pPr>
        <w:rPr>
          <w:rFonts w:asciiTheme="minorHAnsi" w:hAnsiTheme="minorHAnsi" w:cstheme="minorHAnsi"/>
        </w:rPr>
      </w:pPr>
      <w:r>
        <w:rPr>
          <w:rFonts w:asciiTheme="minorHAnsi" w:hAnsiTheme="minorHAnsi" w:cstheme="minorHAnsi"/>
        </w:rPr>
        <w:t>Dokaz o uplati novčanog pologa (potvrdu) ponuditelji dostavljaju u sklopu elektroničke ponude.</w:t>
      </w:r>
    </w:p>
    <w:p w14:paraId="4815E918" w14:textId="14194C11" w:rsidR="00F63A1E" w:rsidRPr="00B26CA6" w:rsidRDefault="00F63A1E" w:rsidP="00F63A1E">
      <w:pPr>
        <w:rPr>
          <w:rFonts w:asciiTheme="minorHAnsi" w:hAnsiTheme="minorHAnsi" w:cstheme="minorHAnsi"/>
        </w:rPr>
      </w:pPr>
      <w:r w:rsidRPr="00B26CA6">
        <w:rPr>
          <w:rFonts w:asciiTheme="minorHAnsi" w:hAnsiTheme="minorHAnsi" w:cstheme="minorHAnsi"/>
        </w:rPr>
        <w:t xml:space="preserve">Jamstvo za ozbiljnost ponude daje se na iznos </w:t>
      </w:r>
      <w:r w:rsidRPr="00B26CA6">
        <w:rPr>
          <w:rFonts w:asciiTheme="minorHAnsi" w:hAnsiTheme="minorHAnsi" w:cstheme="minorHAnsi"/>
          <w:color w:val="000000" w:themeColor="text1"/>
        </w:rPr>
        <w:t xml:space="preserve">od </w:t>
      </w:r>
      <w:r w:rsidR="00DF3B68" w:rsidRPr="00B26CA6">
        <w:rPr>
          <w:rFonts w:asciiTheme="minorHAnsi" w:hAnsiTheme="minorHAnsi" w:cstheme="minorHAnsi"/>
          <w:b/>
          <w:color w:val="000000" w:themeColor="text1"/>
        </w:rPr>
        <w:t>8</w:t>
      </w:r>
      <w:r w:rsidRPr="00B26CA6">
        <w:rPr>
          <w:rFonts w:asciiTheme="minorHAnsi" w:hAnsiTheme="minorHAnsi" w:cstheme="minorHAnsi"/>
          <w:b/>
          <w:color w:val="000000" w:themeColor="text1"/>
        </w:rPr>
        <w:t>.</w:t>
      </w:r>
      <w:r w:rsidR="00BF0512" w:rsidRPr="00B26CA6">
        <w:rPr>
          <w:rFonts w:asciiTheme="minorHAnsi" w:hAnsiTheme="minorHAnsi" w:cstheme="minorHAnsi"/>
          <w:b/>
          <w:color w:val="000000" w:themeColor="text1"/>
        </w:rPr>
        <w:t>0</w:t>
      </w:r>
      <w:r w:rsidR="00DF3B68" w:rsidRPr="00B26CA6">
        <w:rPr>
          <w:rFonts w:asciiTheme="minorHAnsi" w:hAnsiTheme="minorHAnsi" w:cstheme="minorHAnsi"/>
          <w:b/>
          <w:color w:val="000000" w:themeColor="text1"/>
        </w:rPr>
        <w:t>00</w:t>
      </w:r>
      <w:r w:rsidRPr="00B26CA6">
        <w:rPr>
          <w:rFonts w:asciiTheme="minorHAnsi" w:hAnsiTheme="minorHAnsi" w:cstheme="minorHAnsi"/>
          <w:b/>
          <w:color w:val="000000" w:themeColor="text1"/>
        </w:rPr>
        <w:t>.000,00 kn</w:t>
      </w:r>
      <w:r w:rsidRPr="00B26CA6">
        <w:rPr>
          <w:rFonts w:asciiTheme="minorHAnsi" w:hAnsiTheme="minorHAnsi" w:cstheme="minorHAnsi"/>
        </w:rPr>
        <w:t>.</w:t>
      </w:r>
    </w:p>
    <w:p w14:paraId="759B7D21" w14:textId="433A92C7" w:rsidR="006E0103" w:rsidRDefault="006E0103" w:rsidP="006E0103">
      <w:pPr>
        <w:rPr>
          <w:rFonts w:ascii="Calibri" w:hAnsi="Calibri" w:cs="Calibri"/>
          <w:szCs w:val="20"/>
        </w:rPr>
      </w:pPr>
      <w:bookmarkStart w:id="249" w:name="_Hlk8732211"/>
      <w:r w:rsidRPr="005F2772">
        <w:rPr>
          <w:rFonts w:ascii="Calibri" w:hAnsi="Calibri" w:cs="Calibri"/>
          <w:szCs w:val="20"/>
        </w:rPr>
        <w:t xml:space="preserve">U slučaju Zajednice gospodarskih subjekata jamstvo za ozbiljnost ponude </w:t>
      </w:r>
      <w:bookmarkEnd w:id="249"/>
      <w:r>
        <w:rPr>
          <w:rFonts w:ascii="Calibri" w:hAnsi="Calibri" w:cs="Calibri"/>
          <w:szCs w:val="20"/>
        </w:rPr>
        <w:t xml:space="preserve">mora glasiti na sve članove Zajednice, odnosno </w:t>
      </w:r>
      <w:r w:rsidRPr="00FE30EB">
        <w:rPr>
          <w:rFonts w:ascii="Calibri" w:hAnsi="Calibri" w:cs="Calibri"/>
          <w:szCs w:val="20"/>
        </w:rPr>
        <w:t xml:space="preserve">u jamstvu za </w:t>
      </w:r>
      <w:r>
        <w:rPr>
          <w:rFonts w:ascii="Calibri" w:hAnsi="Calibri" w:cs="Calibri"/>
          <w:szCs w:val="20"/>
        </w:rPr>
        <w:t>ozbiljnost ponude</w:t>
      </w:r>
      <w:r w:rsidRPr="00FE30EB">
        <w:rPr>
          <w:rFonts w:ascii="Calibri" w:hAnsi="Calibri" w:cs="Calibri"/>
          <w:szCs w:val="20"/>
        </w:rPr>
        <w:t xml:space="preserve"> se trebaju nalaziti podaci o svim članovima zajednice </w:t>
      </w:r>
      <w:r>
        <w:rPr>
          <w:rFonts w:ascii="Calibri" w:hAnsi="Calibri" w:cs="Calibri"/>
          <w:szCs w:val="20"/>
        </w:rPr>
        <w:t>ponuditelja</w:t>
      </w:r>
      <w:r w:rsidRPr="00FE30EB">
        <w:rPr>
          <w:rFonts w:ascii="Calibri" w:hAnsi="Calibri" w:cs="Calibri"/>
          <w:szCs w:val="20"/>
        </w:rPr>
        <w:t xml:space="preserve"> bez obzira na to koji od članova zajednice </w:t>
      </w:r>
      <w:r>
        <w:rPr>
          <w:rFonts w:ascii="Calibri" w:hAnsi="Calibri" w:cs="Calibri"/>
          <w:szCs w:val="20"/>
        </w:rPr>
        <w:t>ponuditelja</w:t>
      </w:r>
      <w:r w:rsidRPr="00FE30EB">
        <w:rPr>
          <w:rFonts w:ascii="Calibri" w:hAnsi="Calibri" w:cs="Calibri"/>
          <w:szCs w:val="20"/>
        </w:rPr>
        <w:t xml:space="preserve"> </w:t>
      </w:r>
      <w:bookmarkStart w:id="250" w:name="_Hlk8732235"/>
      <w:r w:rsidRPr="00FE30EB">
        <w:rPr>
          <w:rFonts w:ascii="Calibri" w:hAnsi="Calibri" w:cs="Calibri"/>
          <w:szCs w:val="20"/>
        </w:rPr>
        <w:t>dostavlja jamstvo</w:t>
      </w:r>
      <w:bookmarkEnd w:id="250"/>
      <w:r w:rsidRPr="005F2772">
        <w:rPr>
          <w:rFonts w:ascii="Calibri" w:hAnsi="Calibri" w:cs="Calibri"/>
          <w:szCs w:val="20"/>
        </w:rPr>
        <w:t>.</w:t>
      </w:r>
      <w:r>
        <w:rPr>
          <w:rFonts w:ascii="Calibri" w:hAnsi="Calibri" w:cs="Calibri"/>
          <w:szCs w:val="20"/>
        </w:rPr>
        <w:t xml:space="preserve"> </w:t>
      </w:r>
      <w:r w:rsidRPr="00FE30EB">
        <w:rPr>
          <w:rFonts w:ascii="Calibri" w:hAnsi="Calibri" w:cs="Calibri"/>
          <w:szCs w:val="20"/>
        </w:rPr>
        <w:t xml:space="preserve">Naručitelj može predmetno jamstvo naplatiti neovisno o tome koji je član zajednice </w:t>
      </w:r>
      <w:r>
        <w:rPr>
          <w:rFonts w:ascii="Calibri" w:hAnsi="Calibri" w:cs="Calibri"/>
          <w:szCs w:val="20"/>
        </w:rPr>
        <w:t>ponuditelja</w:t>
      </w:r>
      <w:r w:rsidRPr="00FE30EB">
        <w:rPr>
          <w:rFonts w:ascii="Calibri" w:hAnsi="Calibri" w:cs="Calibri"/>
          <w:szCs w:val="20"/>
        </w:rPr>
        <w:t xml:space="preserve"> dao jamstvo i neovisno o odnosu na kojeg se člana </w:t>
      </w:r>
      <w:r>
        <w:rPr>
          <w:rFonts w:ascii="Calibri" w:hAnsi="Calibri" w:cs="Calibri"/>
          <w:szCs w:val="20"/>
        </w:rPr>
        <w:t>zajednice ponuditelja</w:t>
      </w:r>
      <w:r w:rsidRPr="00FE30EB">
        <w:rPr>
          <w:rFonts w:ascii="Calibri" w:hAnsi="Calibri" w:cs="Calibri"/>
          <w:szCs w:val="20"/>
        </w:rPr>
        <w:t xml:space="preserve"> ostvare osigurani slučajevi navedeni u jamstvu.</w:t>
      </w:r>
    </w:p>
    <w:p w14:paraId="7D23641E" w14:textId="1EFD1E68" w:rsidR="005657DB" w:rsidRPr="00B26CA6" w:rsidRDefault="006E0103" w:rsidP="006E0103">
      <w:pPr>
        <w:rPr>
          <w:rFonts w:asciiTheme="minorHAnsi" w:hAnsiTheme="minorHAnsi" w:cstheme="minorHAnsi"/>
        </w:rPr>
      </w:pPr>
      <w:r w:rsidRPr="00A70A3F">
        <w:rPr>
          <w:rFonts w:ascii="Calibri" w:hAnsi="Calibri" w:cs="Calibri"/>
          <w:szCs w:val="20"/>
        </w:rPr>
        <w:t>Dopušteno je da zajednica gospodarskih subjekata priloži jamstvo za ozbiljnost ponude koje se sastoji od više bankovnih jamstava koje daju članovi zajednice, a koje u ukupnom zbroju predstavljaju traženu visinu jamstva.</w:t>
      </w:r>
      <w:r w:rsidRPr="00B26CA6" w:rsidDel="006E0103">
        <w:rPr>
          <w:rFonts w:asciiTheme="minorHAnsi" w:hAnsiTheme="minorHAnsi" w:cstheme="minorHAnsi"/>
        </w:rPr>
        <w:t xml:space="preserve"> </w:t>
      </w:r>
    </w:p>
    <w:p w14:paraId="266DE36E" w14:textId="3AA0B3BF" w:rsidR="00F968A6" w:rsidRPr="00B26CA6" w:rsidRDefault="00F968A6" w:rsidP="00D35ED2">
      <w:pPr>
        <w:pStyle w:val="Naslov3"/>
        <w:ind w:left="851" w:hanging="567"/>
        <w:rPr>
          <w:rFonts w:asciiTheme="minorHAnsi" w:hAnsiTheme="minorHAnsi" w:cstheme="minorHAnsi"/>
          <w:lang w:val="hr-HR"/>
        </w:rPr>
      </w:pPr>
      <w:r w:rsidRPr="00B26CA6">
        <w:rPr>
          <w:rFonts w:asciiTheme="minorHAnsi" w:hAnsiTheme="minorHAnsi" w:cstheme="minorHAnsi"/>
          <w:lang w:val="hr-HR"/>
        </w:rPr>
        <w:lastRenderedPageBreak/>
        <w:t xml:space="preserve">Jamstvo za </w:t>
      </w:r>
      <w:r>
        <w:rPr>
          <w:rFonts w:asciiTheme="minorHAnsi" w:hAnsiTheme="minorHAnsi" w:cstheme="minorHAnsi"/>
          <w:lang w:val="hr-HR"/>
        </w:rPr>
        <w:t>uredno ispunjenje ugovora</w:t>
      </w:r>
    </w:p>
    <w:p w14:paraId="44A57314" w14:textId="77777777" w:rsidR="00721D80" w:rsidRPr="00721D80" w:rsidRDefault="00721D80" w:rsidP="00721D80">
      <w:pPr>
        <w:rPr>
          <w:rFonts w:asciiTheme="minorHAnsi" w:hAnsiTheme="minorHAnsi" w:cstheme="minorHAnsi"/>
        </w:rPr>
      </w:pPr>
      <w:bookmarkStart w:id="251" w:name="_Hlk525224607"/>
      <w:r w:rsidRPr="00721D80">
        <w:rPr>
          <w:rFonts w:asciiTheme="minorHAnsi" w:hAnsiTheme="minorHAnsi" w:cstheme="minorHAnsi"/>
        </w:rPr>
        <w:t xml:space="preserve">Odabrani Ponuditelj obvezan je najkasnije u roku od 14 dana od dana primitka potpisanog ugovora o javnoj nabavi od strane Naručitelja zajedno s potpisanim Ugovorom dostaviti Naručitelju jamstvo za uredno ispunjenje ugovora u visini od 10% (deset posto) od ukupne vrijednosti ugovora bez PDV-a. </w:t>
      </w:r>
    </w:p>
    <w:p w14:paraId="1A3CB0AB" w14:textId="77777777" w:rsidR="00721D80" w:rsidRPr="00721D80" w:rsidRDefault="00721D80" w:rsidP="00721D80">
      <w:pPr>
        <w:rPr>
          <w:rFonts w:asciiTheme="minorHAnsi" w:hAnsiTheme="minorHAnsi" w:cstheme="minorHAnsi"/>
        </w:rPr>
      </w:pPr>
      <w:r w:rsidRPr="00721D80">
        <w:rPr>
          <w:rFonts w:asciiTheme="minorHAnsi" w:hAnsiTheme="minorHAnsi" w:cstheme="minorHAnsi"/>
        </w:rPr>
        <w:t>Ukoliko u navedenom roku odabrani Ponuditelj ne potpiše Ugovor i/ili ne dostavi valjano jamstvo za uredno ispunjenje ugovora, ugovor se ne smatra sklopljenim te će Naručitelj nastaviti postupak javne nabave  sukladno odredbama članka 307.stavka 7. ZJN 2016,  ponovno izvršiti rangiranje ponuda prema kriteriju za odabir ne uzimajući u obzir ponudu odabranog Ponuditelja te donijeti Odluku o odabiru nove najpovoljnije valjane ponude ili poništiti postupak javne nabave ukoliko postoje razlozi, te naplatiti jamstvo za ozbiljnost ponude sukladno članku 214. stavku 1. ZJN 2016..</w:t>
      </w:r>
    </w:p>
    <w:p w14:paraId="255240E7" w14:textId="5C7F43B8" w:rsidR="00721D80" w:rsidRPr="00721D80" w:rsidRDefault="00721D80" w:rsidP="00721D80">
      <w:pPr>
        <w:rPr>
          <w:rFonts w:asciiTheme="minorHAnsi" w:hAnsiTheme="minorHAnsi" w:cstheme="minorHAnsi"/>
        </w:rPr>
      </w:pPr>
      <w:r w:rsidRPr="00721D80">
        <w:rPr>
          <w:rFonts w:asciiTheme="minorHAnsi" w:hAnsiTheme="minorHAnsi" w:cstheme="minorHAnsi"/>
        </w:rPr>
        <w:t>Jamstvo za uredno ispunjenje ugovora mora biti u obliku bezuvjetne bankarske garancije, bez prigovora, naplative na prvi poziv, izdane od banke koja je dugoročno ocijenjena investicijskim rejtingom najmanje kod jednog od društava Fitch ili Moody’s ili S&amp;P. Hrvatska narodna banka na svojim stranicama (</w:t>
      </w:r>
      <w:hyperlink r:id="rId23" w:history="1">
        <w:r w:rsidRPr="00C25D38">
          <w:rPr>
            <w:rStyle w:val="Hiperveza"/>
            <w:rFonts w:asciiTheme="minorHAnsi" w:hAnsiTheme="minorHAnsi" w:cstheme="minorHAnsi"/>
          </w:rPr>
          <w:t>https://www.hnb.hr/temeljne-funkcije/medunarodni-odnosi/kreditni-rejting</w:t>
        </w:r>
      </w:hyperlink>
      <w:r w:rsidRPr="00721D80">
        <w:rPr>
          <w:rFonts w:asciiTheme="minorHAnsi" w:hAnsiTheme="minorHAnsi" w:cstheme="minorHAnsi"/>
        </w:rPr>
        <w:t>)</w:t>
      </w:r>
      <w:r>
        <w:rPr>
          <w:rFonts w:asciiTheme="minorHAnsi" w:hAnsiTheme="minorHAnsi" w:cstheme="minorHAnsi"/>
        </w:rPr>
        <w:t xml:space="preserve"> </w:t>
      </w:r>
      <w:r w:rsidRPr="00721D80">
        <w:rPr>
          <w:rFonts w:asciiTheme="minorHAnsi" w:hAnsiTheme="minorHAnsi" w:cstheme="minorHAnsi"/>
        </w:rPr>
        <w:t xml:space="preserve"> navodi najniži rejting banaka koji jamči tzv. adekvatni kreditni rejting. Prvi sljed</w:t>
      </w:r>
      <w:r>
        <w:rPr>
          <w:rFonts w:asciiTheme="minorHAnsi" w:hAnsiTheme="minorHAnsi" w:cstheme="minorHAnsi"/>
        </w:rPr>
        <w:t>eći rejting se nalazi u području</w:t>
      </w:r>
      <w:r w:rsidRPr="00721D80">
        <w:rPr>
          <w:rFonts w:asciiTheme="minorHAnsi" w:hAnsiTheme="minorHAnsi" w:cstheme="minorHAnsi"/>
        </w:rPr>
        <w:t xml:space="preserve"> špekulativnog rejtinga, odnosno ne postoji sigurnost ispunjenja obveza po izdanoj garanciji, što Naručitelju nije prihvatljivo.</w:t>
      </w:r>
    </w:p>
    <w:p w14:paraId="5F909AE8" w14:textId="77777777" w:rsidR="00721D80" w:rsidRPr="00721D80" w:rsidRDefault="00721D80" w:rsidP="00721D80">
      <w:pPr>
        <w:rPr>
          <w:rFonts w:asciiTheme="minorHAnsi" w:hAnsiTheme="minorHAnsi" w:cstheme="minorHAnsi"/>
        </w:rPr>
      </w:pPr>
      <w:r w:rsidRPr="00721D80">
        <w:rPr>
          <w:rFonts w:asciiTheme="minorHAnsi" w:hAnsiTheme="minorHAnsi" w:cstheme="minorHAnsi"/>
        </w:rPr>
        <w:t>Ukoliko banka koja izdaje Jamstvo za uredno ispunjenje ugovora ima sjedište izvan Republike Hrvatske, dužna je imati odgovarajuću banku na području Republike Hrvatske, kojoj se može predočiti bankarska garancija radi plaćanja. Prilikom dostave Jamstva za uredno ispunjenje ugovora Izvođač je obvezan uz Jamstvo dostaviti i potvrdu o kreditnom rejtingu banke izdavatelja, važećem na dan dostave Jamstva za uredno ispunjenje ugovora.</w:t>
      </w:r>
    </w:p>
    <w:p w14:paraId="4993B0F0" w14:textId="77777777" w:rsidR="00721D80" w:rsidRPr="00721D80" w:rsidRDefault="00721D80" w:rsidP="00721D80">
      <w:pPr>
        <w:rPr>
          <w:rFonts w:asciiTheme="minorHAnsi" w:hAnsiTheme="minorHAnsi" w:cstheme="minorHAnsi"/>
        </w:rPr>
      </w:pPr>
      <w:r w:rsidRPr="00721D80">
        <w:rPr>
          <w:rFonts w:asciiTheme="minorHAnsi" w:hAnsiTheme="minorHAnsi" w:cstheme="minorHAnsi"/>
        </w:rPr>
        <w:t>Rok valjanosti bankarske garancije mora biti minimalno 70 dana dulji od očekivanog datuma izdavanja Potvrde o preuzimanju radova. Bankarska garancija bit će naplaćena u slučaju povrede ugovornih obveza od strane odabranog ponuditelja.</w:t>
      </w:r>
    </w:p>
    <w:p w14:paraId="41F7CE4A" w14:textId="77777777" w:rsidR="00721D80" w:rsidRPr="00721D80" w:rsidRDefault="00721D80" w:rsidP="00721D80">
      <w:pPr>
        <w:rPr>
          <w:rFonts w:asciiTheme="minorHAnsi" w:hAnsiTheme="minorHAnsi" w:cstheme="minorHAnsi"/>
        </w:rPr>
      </w:pPr>
      <w:r w:rsidRPr="00721D80">
        <w:rPr>
          <w:rFonts w:asciiTheme="minorHAnsi" w:hAnsiTheme="minorHAnsi" w:cstheme="minorHAnsi"/>
        </w:rPr>
        <w:t>Ako Naručitelj naplati bilo koji iznos na temelju Jamstva za uredno ispunjenje ugovora sukladno ovom Ugovoru, Izvođač će u roku od 28 dana od naplate, ponovno ishoditi Jamstvo za uredno ispunjenje ugovora na puni ugovoreni iznos.</w:t>
      </w:r>
    </w:p>
    <w:p w14:paraId="5AB1C453" w14:textId="77777777" w:rsidR="00721D80" w:rsidRPr="00721D80" w:rsidRDefault="00721D80" w:rsidP="00721D80">
      <w:pPr>
        <w:rPr>
          <w:rFonts w:asciiTheme="minorHAnsi" w:hAnsiTheme="minorHAnsi" w:cstheme="minorHAnsi"/>
        </w:rPr>
      </w:pPr>
      <w:r w:rsidRPr="00721D80">
        <w:rPr>
          <w:rFonts w:asciiTheme="minorHAnsi" w:hAnsiTheme="minorHAnsi" w:cstheme="minorHAnsi"/>
        </w:rPr>
        <w:t xml:space="preserve">U slučaju da Jamstvo za uredno ispunjenje ugovora ističe prije izdavanja Potvrde o preuzimanju, Izvođač će osigurati da banka koja ga je izdala, a prije datuma koji pada dvadeset osam (28) dana prije isteka Jamstva za uredno ispunjenje ugovora, izda zamjensko Jamstvo za uredno ispunjenje ugovora u punom iznosu, koje će proizvoditi pravne učinke najmanje sedam (7) dana prije isteka Jamstva za uredno ispunjenje ugovora koja se zamjenjuje. </w:t>
      </w:r>
    </w:p>
    <w:p w14:paraId="70C57D04" w14:textId="77777777" w:rsidR="00721D80" w:rsidRPr="00721D80" w:rsidRDefault="00721D80" w:rsidP="00721D80">
      <w:pPr>
        <w:rPr>
          <w:rFonts w:asciiTheme="minorHAnsi" w:hAnsiTheme="minorHAnsi" w:cstheme="minorHAnsi"/>
        </w:rPr>
      </w:pPr>
      <w:r w:rsidRPr="00721D80">
        <w:rPr>
          <w:rFonts w:asciiTheme="minorHAnsi" w:hAnsiTheme="minorHAnsi" w:cstheme="minorHAnsi"/>
        </w:rPr>
        <w:t>Ukoliko dođe do povećanja cijene Ugovora, odabrani ponuditelj će dostaviti dopunu jamstva/novo jamstvo za uredno ispunjenje ugovora, koje će u ukupnom iznosu pokrivati iznos od 10% (deset posto) vrijednosti ukupno ugovorenih radova bez PDV-a. Navedeno jamstvo/dopuna jamstva bit će dostavljeno Naručitelju unutar 14 (četrnaest) dana od povećanja ugovorne cijene, odnosno sklapanja dodatka Ugovoru.</w:t>
      </w:r>
    </w:p>
    <w:p w14:paraId="0BD79ECE" w14:textId="0D234500" w:rsidR="00721D80" w:rsidRPr="00721D80" w:rsidRDefault="00721D80" w:rsidP="00721D80">
      <w:pPr>
        <w:rPr>
          <w:rFonts w:asciiTheme="minorHAnsi" w:hAnsiTheme="minorHAnsi" w:cstheme="minorHAnsi"/>
        </w:rPr>
      </w:pPr>
      <w:r w:rsidRPr="00721D80">
        <w:rPr>
          <w:rFonts w:asciiTheme="minorHAnsi" w:hAnsiTheme="minorHAnsi" w:cstheme="minorHAnsi"/>
        </w:rPr>
        <w:t>Ako se Cijena ponude poveća za više od 5%, iznos jamstva za uredno ispunjenje ugovora povećat će se r</w:t>
      </w:r>
      <w:r>
        <w:rPr>
          <w:rFonts w:asciiTheme="minorHAnsi" w:hAnsiTheme="minorHAnsi" w:cstheme="minorHAnsi"/>
        </w:rPr>
        <w:t>azmjerno za odgovarajući iznos.</w:t>
      </w:r>
    </w:p>
    <w:p w14:paraId="69F3EECB" w14:textId="77777777" w:rsidR="00721D80" w:rsidRPr="00721D80" w:rsidRDefault="00721D80" w:rsidP="00721D80">
      <w:pPr>
        <w:rPr>
          <w:rFonts w:asciiTheme="minorHAnsi" w:hAnsiTheme="minorHAnsi" w:cstheme="minorHAnsi"/>
        </w:rPr>
      </w:pPr>
      <w:r w:rsidRPr="00721D80">
        <w:rPr>
          <w:rFonts w:asciiTheme="minorHAnsi" w:hAnsiTheme="minorHAnsi" w:cstheme="minorHAnsi"/>
        </w:rPr>
        <w:t>Ako jamstvo za uredno ispunjenje ugovora ne bude naplaćeno, naručitelj će ga vratiti odabranom ponuditelju nakon dostave Jamstva za otklanjanje nedostataka u jamstvenom roku.</w:t>
      </w:r>
    </w:p>
    <w:p w14:paraId="4E1CD728" w14:textId="77777777" w:rsidR="00721D80" w:rsidRPr="00721D80" w:rsidRDefault="00721D80" w:rsidP="00721D80">
      <w:pPr>
        <w:rPr>
          <w:rFonts w:asciiTheme="minorHAnsi" w:hAnsiTheme="minorHAnsi" w:cstheme="minorHAnsi"/>
        </w:rPr>
      </w:pPr>
      <w:r w:rsidRPr="00721D80">
        <w:rPr>
          <w:rFonts w:asciiTheme="minorHAnsi" w:hAnsiTheme="minorHAnsi" w:cstheme="minorHAnsi"/>
        </w:rPr>
        <w:t xml:space="preserve">Umjesto dostavljanja jamstva za uredno ispunjenje ugovora u obliku bankarske garancije ponuditelj ima mogućnost dati novčani polog u traženom iznosu visine jamstva i to na  ime Primatelja uplate: Fond za zaštitu okoliša i energetsku učinkovitost račun (IBAN) Naručitelja HR9124070001100011492, BIC(SWIFT) code: OTPVHR2X  otvoren kod OTP banka Hrvatska d.d. Pod svrhom plaćanja potrebno je navesti da se radi o jamstvu </w:t>
      </w:r>
      <w:r w:rsidRPr="00721D80">
        <w:rPr>
          <w:rFonts w:asciiTheme="minorHAnsi" w:hAnsiTheme="minorHAnsi" w:cstheme="minorHAnsi"/>
        </w:rPr>
        <w:lastRenderedPageBreak/>
        <w:t>za uredno ispunjenje ugovora i navesti evidencijski broj nabave. Prilikom plaćanja potrebno je navesti sljedeći model i poziv na broj: model: 00, poziv na broj ______ (navesti OIB/nacionalni identifikacijski broj uplatitelja).</w:t>
      </w:r>
    </w:p>
    <w:p w14:paraId="43770B92" w14:textId="77777777" w:rsidR="00721D80" w:rsidRPr="00721D80" w:rsidRDefault="00721D80" w:rsidP="00721D80">
      <w:pPr>
        <w:rPr>
          <w:rFonts w:asciiTheme="minorHAnsi" w:hAnsiTheme="minorHAnsi" w:cstheme="minorHAnsi"/>
        </w:rPr>
      </w:pPr>
      <w:r w:rsidRPr="00721D80">
        <w:rPr>
          <w:rFonts w:asciiTheme="minorHAnsi" w:hAnsiTheme="minorHAnsi" w:cstheme="minorHAnsi"/>
        </w:rPr>
        <w:t>U slučaju novčanog pologa odabrani Ponuditelj dužan je dostaviti naručitelju potvrdu o uplati novčanog pologa.</w:t>
      </w:r>
    </w:p>
    <w:p w14:paraId="4903CB69" w14:textId="77777777" w:rsidR="00721D80" w:rsidRPr="00721D80" w:rsidRDefault="00721D80" w:rsidP="00721D80">
      <w:pPr>
        <w:rPr>
          <w:rFonts w:asciiTheme="minorHAnsi" w:hAnsiTheme="minorHAnsi" w:cstheme="minorHAnsi"/>
        </w:rPr>
      </w:pPr>
      <w:r w:rsidRPr="00721D80">
        <w:rPr>
          <w:rFonts w:asciiTheme="minorHAnsi" w:hAnsiTheme="minorHAnsi" w:cstheme="minorHAnsi"/>
        </w:rPr>
        <w:t>U slučaju Zajednice gospodarskih subjekata jamstvo za uredno ispunjenje ugovora mora glasiti na sve članove Zajednice, odnosno u jamstvu za uredno ispunjenje ugovora se trebaju nalaziti podaci o svim članovima zajednice gospodarskih subjekata bez obzira na to koji od članova zajednice gospodarskih subjekata dostavlja jamstvo. Naručitelj može predmetno jamstvo naplatiti neovisno o tome koji je član zajednice gospodarskih subjekata dao jamstvo i neovisno o odnosu na kojeg se člana zajednice gospodarskih subjekata ostvare osigurani slučajevi navedeni u jamstvu.</w:t>
      </w:r>
    </w:p>
    <w:p w14:paraId="7A2E7DAB" w14:textId="319F6026" w:rsidR="000B0C24" w:rsidRDefault="00721D80" w:rsidP="00721D80">
      <w:pPr>
        <w:rPr>
          <w:rFonts w:asciiTheme="minorHAnsi" w:hAnsiTheme="minorHAnsi" w:cstheme="minorHAnsi"/>
        </w:rPr>
      </w:pPr>
      <w:r w:rsidRPr="00721D80">
        <w:rPr>
          <w:rFonts w:asciiTheme="minorHAnsi" w:hAnsiTheme="minorHAnsi" w:cstheme="minorHAnsi"/>
        </w:rPr>
        <w:t>Dopušteno je da zajednica gospodarskih subjekata priloži jamstvo za uredno ispunjenje ugovora koje se sastoji od više bankovnih jamstava koje daju članovi zajednice, a koje u ukupnom zbroju predstavljaju traženu visinu jamstva.</w:t>
      </w:r>
    </w:p>
    <w:p w14:paraId="2833F0A8" w14:textId="77777777" w:rsidR="0061668B" w:rsidRDefault="0061668B" w:rsidP="00240FC9">
      <w:pPr>
        <w:spacing w:line="276" w:lineRule="auto"/>
        <w:rPr>
          <w:rFonts w:asciiTheme="minorHAnsi" w:hAnsiTheme="minorHAnsi" w:cstheme="minorHAnsi"/>
        </w:rPr>
      </w:pPr>
    </w:p>
    <w:p w14:paraId="3EFCFDB9" w14:textId="0AFF6747" w:rsidR="006E34E2" w:rsidRPr="0093153D" w:rsidRDefault="006E34E2" w:rsidP="00D35ED2">
      <w:pPr>
        <w:pStyle w:val="Naslov3"/>
        <w:ind w:left="851" w:hanging="567"/>
        <w:rPr>
          <w:rFonts w:asciiTheme="minorHAnsi" w:hAnsiTheme="minorHAnsi" w:cstheme="minorHAnsi"/>
          <w:lang w:val="hr-HR"/>
        </w:rPr>
      </w:pPr>
      <w:r w:rsidRPr="0093153D">
        <w:rPr>
          <w:rFonts w:asciiTheme="minorHAnsi" w:hAnsiTheme="minorHAnsi" w:cstheme="minorHAnsi"/>
          <w:lang w:val="hr-HR"/>
        </w:rPr>
        <w:t xml:space="preserve">Jamstvo </w:t>
      </w:r>
      <w:r w:rsidRPr="00D35ED2">
        <w:rPr>
          <w:rFonts w:asciiTheme="minorHAnsi" w:hAnsiTheme="minorHAnsi" w:cstheme="minorHAnsi"/>
          <w:lang w:val="hr-HR"/>
        </w:rPr>
        <w:t>za otklanjanje nedostataka u</w:t>
      </w:r>
      <w:r w:rsidR="00180BF1" w:rsidRPr="00D35ED2">
        <w:rPr>
          <w:rFonts w:asciiTheme="minorHAnsi" w:hAnsiTheme="minorHAnsi" w:cstheme="minorHAnsi"/>
          <w:lang w:val="hr-HR"/>
        </w:rPr>
        <w:t xml:space="preserve"> jamstvenom roku</w:t>
      </w:r>
    </w:p>
    <w:p w14:paraId="6175075D" w14:textId="703324A5" w:rsidR="00282453" w:rsidRDefault="00282453" w:rsidP="005B36E8">
      <w:pPr>
        <w:rPr>
          <w:rFonts w:ascii="Calibri" w:hAnsi="Calibri" w:cs="Calibri"/>
          <w:szCs w:val="20"/>
        </w:rPr>
      </w:pPr>
      <w:bookmarkStart w:id="252" w:name="_Hlk528490116"/>
      <w:r w:rsidRPr="00282453">
        <w:rPr>
          <w:rFonts w:ascii="Calibri" w:hAnsi="Calibri" w:cs="Calibri"/>
          <w:szCs w:val="20"/>
        </w:rPr>
        <w:t xml:space="preserve">Jamstvo za </w:t>
      </w:r>
      <w:r>
        <w:rPr>
          <w:rFonts w:ascii="Calibri" w:hAnsi="Calibri" w:cs="Calibri"/>
          <w:szCs w:val="20"/>
        </w:rPr>
        <w:t>otklanjanje nedostataka u jamstvenom roku</w:t>
      </w:r>
      <w:r w:rsidRPr="00282453">
        <w:rPr>
          <w:rFonts w:ascii="Calibri" w:hAnsi="Calibri" w:cs="Calibri"/>
          <w:szCs w:val="20"/>
        </w:rPr>
        <w:t xml:space="preserve"> dostavlja Izvođač nakon </w:t>
      </w:r>
      <w:r>
        <w:rPr>
          <w:rFonts w:ascii="Calibri" w:hAnsi="Calibri" w:cs="Calibri"/>
          <w:szCs w:val="20"/>
        </w:rPr>
        <w:t>primopredaje radova</w:t>
      </w:r>
      <w:r w:rsidRPr="00282453">
        <w:rPr>
          <w:rFonts w:ascii="Calibri" w:hAnsi="Calibri" w:cs="Calibri"/>
          <w:szCs w:val="20"/>
        </w:rPr>
        <w:t>, sukladno članku 4.2. Ugovora, sadržajno prema obrascu iz Knjige 2</w:t>
      </w:r>
      <w:r>
        <w:rPr>
          <w:rFonts w:ascii="Calibri" w:hAnsi="Calibri" w:cs="Calibri"/>
          <w:szCs w:val="20"/>
        </w:rPr>
        <w:t>.</w:t>
      </w:r>
    </w:p>
    <w:p w14:paraId="7511D389" w14:textId="77777777" w:rsidR="00513B45" w:rsidRDefault="00513B45" w:rsidP="005B36E8">
      <w:pPr>
        <w:rPr>
          <w:rFonts w:ascii="Calibri" w:hAnsi="Calibri" w:cs="Calibri"/>
          <w:szCs w:val="20"/>
        </w:rPr>
      </w:pPr>
    </w:p>
    <w:bookmarkEnd w:id="252"/>
    <w:bookmarkEnd w:id="251"/>
    <w:p w14:paraId="020E68C6" w14:textId="663085D6" w:rsidR="002D58F1" w:rsidRPr="00240FC9" w:rsidRDefault="002D58F1" w:rsidP="0059539D">
      <w:pPr>
        <w:pStyle w:val="Naslov3"/>
        <w:ind w:left="851" w:hanging="567"/>
        <w:rPr>
          <w:rFonts w:asciiTheme="minorHAnsi" w:hAnsiTheme="minorHAnsi" w:cstheme="minorHAnsi"/>
          <w:lang w:val="hr-HR"/>
        </w:rPr>
      </w:pPr>
      <w:r w:rsidRPr="00240FC9">
        <w:rPr>
          <w:rFonts w:asciiTheme="minorHAnsi" w:hAnsiTheme="minorHAnsi" w:cstheme="minorHAnsi"/>
          <w:lang w:val="hr-HR"/>
        </w:rPr>
        <w:t>Jamstvo za povrat predujma</w:t>
      </w:r>
    </w:p>
    <w:p w14:paraId="129702F7" w14:textId="606DC6EB" w:rsidR="007417F1" w:rsidRPr="00240FC9" w:rsidRDefault="002D58F1" w:rsidP="0047326F">
      <w:pPr>
        <w:pStyle w:val="Body-Bullet"/>
        <w:numPr>
          <w:ilvl w:val="0"/>
          <w:numId w:val="0"/>
        </w:numPr>
        <w:rPr>
          <w:rFonts w:asciiTheme="minorHAnsi" w:eastAsia="Calibri" w:hAnsiTheme="minorHAnsi" w:cstheme="minorHAnsi"/>
        </w:rPr>
      </w:pPr>
      <w:r w:rsidRPr="00240FC9">
        <w:rPr>
          <w:rFonts w:asciiTheme="minorHAnsi" w:eastAsia="Calibri" w:hAnsiTheme="minorHAnsi" w:cstheme="minorHAnsi"/>
        </w:rPr>
        <w:t xml:space="preserve">Jamstvo za povrat predujma dostavlja Izvođač nakon potpisa ugovora, sukladno članku 14.2. Ugovora, </w:t>
      </w:r>
      <w:r w:rsidR="00FE33AA">
        <w:rPr>
          <w:rFonts w:asciiTheme="minorHAnsi" w:eastAsia="Calibri" w:hAnsiTheme="minorHAnsi" w:cstheme="minorHAnsi"/>
        </w:rPr>
        <w:t>sadržajno</w:t>
      </w:r>
      <w:r w:rsidRPr="00240FC9">
        <w:rPr>
          <w:rFonts w:asciiTheme="minorHAnsi" w:eastAsia="Calibri" w:hAnsiTheme="minorHAnsi" w:cstheme="minorHAnsi"/>
        </w:rPr>
        <w:t xml:space="preserve"> prema obrascu iz Knjige 2</w:t>
      </w:r>
      <w:r w:rsidR="007417F1" w:rsidRPr="00240FC9">
        <w:rPr>
          <w:rFonts w:asciiTheme="minorHAnsi" w:eastAsia="Calibri" w:hAnsiTheme="minorHAnsi" w:cstheme="minorHAnsi"/>
        </w:rPr>
        <w:t>.</w:t>
      </w:r>
    </w:p>
    <w:p w14:paraId="449A2D50" w14:textId="3ACE2CBC" w:rsidR="002D58F1" w:rsidRPr="00240FC9" w:rsidRDefault="002D58F1" w:rsidP="0047326F">
      <w:pPr>
        <w:pStyle w:val="Body-Bullet"/>
        <w:numPr>
          <w:ilvl w:val="0"/>
          <w:numId w:val="0"/>
        </w:numPr>
        <w:rPr>
          <w:rFonts w:asciiTheme="minorHAnsi" w:eastAsia="Calibri" w:hAnsiTheme="minorHAnsi" w:cstheme="minorHAnsi"/>
        </w:rPr>
      </w:pPr>
    </w:p>
    <w:p w14:paraId="39E3075F" w14:textId="07B7CF17" w:rsidR="00065297" w:rsidRPr="00240FC9" w:rsidRDefault="00065297" w:rsidP="0059539D">
      <w:pPr>
        <w:pStyle w:val="Naslov3"/>
        <w:ind w:left="851" w:hanging="567"/>
        <w:rPr>
          <w:rFonts w:asciiTheme="minorHAnsi" w:hAnsiTheme="minorHAnsi" w:cstheme="minorHAnsi"/>
          <w:lang w:val="hr-HR"/>
        </w:rPr>
      </w:pPr>
      <w:r w:rsidRPr="00240FC9">
        <w:rPr>
          <w:rFonts w:asciiTheme="minorHAnsi" w:hAnsiTheme="minorHAnsi" w:cstheme="minorHAnsi"/>
          <w:lang w:val="hr-HR"/>
        </w:rPr>
        <w:t>Polic</w:t>
      </w:r>
      <w:r w:rsidR="00510850" w:rsidRPr="00240FC9">
        <w:rPr>
          <w:rFonts w:asciiTheme="minorHAnsi" w:hAnsiTheme="minorHAnsi" w:cstheme="minorHAnsi"/>
          <w:lang w:val="hr-HR"/>
        </w:rPr>
        <w:t>e</w:t>
      </w:r>
      <w:r w:rsidRPr="00240FC9">
        <w:rPr>
          <w:rFonts w:asciiTheme="minorHAnsi" w:hAnsiTheme="minorHAnsi" w:cstheme="minorHAnsi"/>
          <w:lang w:val="hr-HR"/>
        </w:rPr>
        <w:t xml:space="preserve"> osiguranja</w:t>
      </w:r>
    </w:p>
    <w:p w14:paraId="5B787261" w14:textId="31904C3F" w:rsidR="00065297" w:rsidRPr="00B26CA6" w:rsidRDefault="00065297" w:rsidP="00065297">
      <w:pPr>
        <w:pStyle w:val="Body-Bullet"/>
        <w:numPr>
          <w:ilvl w:val="0"/>
          <w:numId w:val="0"/>
        </w:numPr>
        <w:rPr>
          <w:rFonts w:asciiTheme="minorHAnsi" w:eastAsia="Calibri" w:hAnsiTheme="minorHAnsi" w:cstheme="minorHAnsi"/>
        </w:rPr>
      </w:pPr>
      <w:r w:rsidRPr="00240FC9">
        <w:rPr>
          <w:rFonts w:asciiTheme="minorHAnsi" w:eastAsia="Calibri" w:hAnsiTheme="minorHAnsi" w:cstheme="minorHAnsi"/>
        </w:rPr>
        <w:t>Polic</w:t>
      </w:r>
      <w:r w:rsidR="00510850" w:rsidRPr="00240FC9">
        <w:rPr>
          <w:rFonts w:asciiTheme="minorHAnsi" w:eastAsia="Calibri" w:hAnsiTheme="minorHAnsi" w:cstheme="minorHAnsi"/>
        </w:rPr>
        <w:t>e</w:t>
      </w:r>
      <w:r w:rsidRPr="00240FC9">
        <w:rPr>
          <w:rFonts w:asciiTheme="minorHAnsi" w:eastAsia="Calibri" w:hAnsiTheme="minorHAnsi" w:cstheme="minorHAnsi"/>
        </w:rPr>
        <w:t xml:space="preserve"> osiguranja dostavlja Izvođač nakon potpisa ugovora, sukladno članku 18. Ugovora.</w:t>
      </w:r>
    </w:p>
    <w:p w14:paraId="70913B6D" w14:textId="77777777" w:rsidR="002D58F1" w:rsidRPr="00A24E5C" w:rsidRDefault="002D58F1" w:rsidP="003F2677">
      <w:pPr>
        <w:rPr>
          <w:rFonts w:asciiTheme="minorHAnsi" w:hAnsiTheme="minorHAnsi" w:cstheme="minorHAnsi"/>
          <w:b/>
        </w:rPr>
      </w:pPr>
    </w:p>
    <w:p w14:paraId="2D28C01F" w14:textId="77777777" w:rsidR="00F83D9B" w:rsidRPr="000566FB" w:rsidRDefault="00F83D9B" w:rsidP="008A75EA">
      <w:pPr>
        <w:pStyle w:val="Naslov2"/>
      </w:pPr>
      <w:bookmarkStart w:id="253" w:name="_Toc18581048"/>
      <w:r w:rsidRPr="000566FB">
        <w:t>posebni uvjeti za izvršenje ugovora</w:t>
      </w:r>
      <w:bookmarkEnd w:id="253"/>
    </w:p>
    <w:p w14:paraId="36320F1B" w14:textId="0122B04D" w:rsidR="00F83D9B" w:rsidRPr="000566FB" w:rsidRDefault="000566FB" w:rsidP="00F83D9B">
      <w:pPr>
        <w:spacing w:line="276" w:lineRule="auto"/>
        <w:rPr>
          <w:rFonts w:asciiTheme="minorHAnsi" w:eastAsia="Calibri" w:hAnsiTheme="minorHAnsi" w:cstheme="minorHAnsi"/>
          <w:szCs w:val="20"/>
        </w:rPr>
      </w:pPr>
      <w:r w:rsidRPr="000566FB">
        <w:rPr>
          <w:rFonts w:asciiTheme="minorHAnsi" w:hAnsiTheme="minorHAnsi" w:cstheme="minorHAnsi"/>
          <w:szCs w:val="20"/>
        </w:rPr>
        <w:t xml:space="preserve">Posebni uvjeti </w:t>
      </w:r>
      <w:r>
        <w:rPr>
          <w:rFonts w:asciiTheme="minorHAnsi" w:hAnsiTheme="minorHAnsi" w:cstheme="minorHAnsi"/>
          <w:szCs w:val="20"/>
        </w:rPr>
        <w:t xml:space="preserve">za izvršenje ugovora </w:t>
      </w:r>
      <w:r w:rsidRPr="000566FB">
        <w:rPr>
          <w:rFonts w:asciiTheme="minorHAnsi" w:hAnsiTheme="minorHAnsi" w:cstheme="minorHAnsi"/>
          <w:szCs w:val="20"/>
        </w:rPr>
        <w:t xml:space="preserve">navedeni </w:t>
      </w:r>
      <w:r>
        <w:rPr>
          <w:rFonts w:asciiTheme="minorHAnsi" w:hAnsiTheme="minorHAnsi" w:cstheme="minorHAnsi"/>
          <w:szCs w:val="20"/>
        </w:rPr>
        <w:t xml:space="preserve">su </w:t>
      </w:r>
      <w:r w:rsidRPr="000566FB">
        <w:rPr>
          <w:rFonts w:asciiTheme="minorHAnsi" w:hAnsiTheme="minorHAnsi" w:cstheme="minorHAnsi"/>
          <w:szCs w:val="20"/>
        </w:rPr>
        <w:t xml:space="preserve">u </w:t>
      </w:r>
      <w:r>
        <w:rPr>
          <w:rFonts w:asciiTheme="minorHAnsi" w:hAnsiTheme="minorHAnsi" w:cstheme="minorHAnsi"/>
          <w:szCs w:val="20"/>
        </w:rPr>
        <w:t xml:space="preserve">Posebnim uvjetima Ugovora </w:t>
      </w:r>
      <w:r w:rsidRPr="000566FB">
        <w:rPr>
          <w:rFonts w:asciiTheme="minorHAnsi" w:hAnsiTheme="minorHAnsi" w:cstheme="minorHAnsi"/>
          <w:szCs w:val="20"/>
        </w:rPr>
        <w:t>(</w:t>
      </w:r>
      <w:r>
        <w:rPr>
          <w:rFonts w:asciiTheme="minorHAnsi" w:hAnsiTheme="minorHAnsi" w:cstheme="minorHAnsi"/>
          <w:szCs w:val="20"/>
        </w:rPr>
        <w:t>Knjiga 2 ove dokumentacije o nabavi</w:t>
      </w:r>
      <w:r w:rsidRPr="000566FB">
        <w:rPr>
          <w:rFonts w:asciiTheme="minorHAnsi" w:hAnsiTheme="minorHAnsi" w:cstheme="minorHAnsi"/>
          <w:szCs w:val="20"/>
        </w:rPr>
        <w:t>).</w:t>
      </w:r>
      <w:r w:rsidR="00CA38A4">
        <w:rPr>
          <w:rFonts w:asciiTheme="minorHAnsi" w:hAnsiTheme="minorHAnsi" w:cstheme="minorHAnsi"/>
          <w:szCs w:val="20"/>
        </w:rPr>
        <w:t xml:space="preserve"> </w:t>
      </w:r>
      <w:r>
        <w:rPr>
          <w:rFonts w:asciiTheme="minorHAnsi" w:eastAsia="Calibri" w:hAnsiTheme="minorHAnsi" w:cstheme="minorHAnsi"/>
          <w:szCs w:val="20"/>
        </w:rPr>
        <w:t>Ugovor</w:t>
      </w:r>
      <w:r w:rsidR="00F83D9B" w:rsidRPr="000566FB">
        <w:rPr>
          <w:rFonts w:asciiTheme="minorHAnsi" w:eastAsia="Calibri" w:hAnsiTheme="minorHAnsi" w:cstheme="minorHAnsi"/>
          <w:szCs w:val="20"/>
        </w:rPr>
        <w:t xml:space="preserve"> se daje na uvid ponuditeljima, te isti </w:t>
      </w:r>
      <w:r w:rsidR="00F83D9B" w:rsidRPr="000566FB">
        <w:rPr>
          <w:rFonts w:asciiTheme="minorHAnsi" w:eastAsia="Calibri" w:hAnsiTheme="minorHAnsi" w:cstheme="minorHAnsi"/>
          <w:szCs w:val="20"/>
          <w:u w:val="single"/>
        </w:rPr>
        <w:t>nije potrebno dostavljati u sklopu ponude</w:t>
      </w:r>
      <w:r w:rsidR="00F83D9B" w:rsidRPr="000566FB">
        <w:rPr>
          <w:rFonts w:asciiTheme="minorHAnsi" w:eastAsia="Calibri" w:hAnsiTheme="minorHAnsi" w:cstheme="minorHAnsi"/>
          <w:szCs w:val="20"/>
        </w:rPr>
        <w:t>.</w:t>
      </w:r>
    </w:p>
    <w:p w14:paraId="07BE523C" w14:textId="77777777" w:rsidR="00B8076B" w:rsidRPr="000566FB" w:rsidRDefault="00F83D9B" w:rsidP="00B8076B">
      <w:pPr>
        <w:spacing w:line="276" w:lineRule="auto"/>
        <w:rPr>
          <w:rFonts w:asciiTheme="minorHAnsi" w:hAnsiTheme="minorHAnsi" w:cstheme="minorHAnsi"/>
          <w:szCs w:val="20"/>
        </w:rPr>
      </w:pPr>
      <w:bookmarkStart w:id="254" w:name="_Hlk16107429"/>
      <w:r w:rsidRPr="000566FB">
        <w:rPr>
          <w:rFonts w:asciiTheme="minorHAnsi" w:hAnsiTheme="minorHAnsi" w:cstheme="minorHAnsi"/>
          <w:szCs w:val="20"/>
        </w:rPr>
        <w:t>Gospodarski subjekt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ZJN 2016.</w:t>
      </w:r>
    </w:p>
    <w:bookmarkEnd w:id="254"/>
    <w:p w14:paraId="594A98AD" w14:textId="08FAC6BB" w:rsidR="00B8076B" w:rsidRDefault="00B8076B" w:rsidP="00B8076B">
      <w:pPr>
        <w:spacing w:line="276" w:lineRule="auto"/>
        <w:rPr>
          <w:rFonts w:asciiTheme="minorHAnsi" w:hAnsiTheme="minorHAnsi" w:cstheme="minorHAnsi"/>
          <w:szCs w:val="20"/>
        </w:rPr>
      </w:pPr>
      <w:r w:rsidRPr="000566FB">
        <w:rPr>
          <w:rFonts w:asciiTheme="minorHAnsi" w:hAnsiTheme="minorHAnsi" w:cstheme="minorHAnsi"/>
          <w:szCs w:val="20"/>
        </w:rPr>
        <w:t>Naručitelj polaže pravo na intelektualno i fizičko vlasništvo svih materijala koji nastanu tijekom provedbe ovog ugovora od strane Izvođača. Naručitelj je u potpunosti slobodan dalje koristiti, davati na uporabu ili prepravljati materijale bez traženja dopuštenja od Izvođača.</w:t>
      </w:r>
    </w:p>
    <w:p w14:paraId="17A69F65" w14:textId="6E3DA6A7" w:rsidR="00DF5702" w:rsidRDefault="00DF5702" w:rsidP="00B8076B">
      <w:pPr>
        <w:spacing w:line="276" w:lineRule="auto"/>
        <w:rPr>
          <w:rFonts w:asciiTheme="minorHAnsi" w:hAnsiTheme="minorHAnsi" w:cstheme="minorHAnsi"/>
          <w:szCs w:val="20"/>
        </w:rPr>
      </w:pPr>
    </w:p>
    <w:p w14:paraId="6162AD2A" w14:textId="5CC6E494" w:rsidR="00DF5702" w:rsidRPr="00B26CA6" w:rsidRDefault="00DF5702" w:rsidP="008A75EA">
      <w:pPr>
        <w:pStyle w:val="Naslov2"/>
      </w:pPr>
      <w:bookmarkStart w:id="255" w:name="_Toc18581049"/>
      <w:r>
        <w:t>Navod o primjeni trgovačkih uzanci</w:t>
      </w:r>
      <w:bookmarkEnd w:id="255"/>
    </w:p>
    <w:p w14:paraId="4E2F4104" w14:textId="638F009F" w:rsidR="00DF5702" w:rsidRPr="00B8076B" w:rsidRDefault="00DF5702" w:rsidP="00B8076B">
      <w:pPr>
        <w:spacing w:line="276" w:lineRule="auto"/>
        <w:rPr>
          <w:rFonts w:asciiTheme="minorHAnsi" w:hAnsiTheme="minorHAnsi" w:cstheme="minorHAnsi"/>
          <w:szCs w:val="20"/>
        </w:rPr>
      </w:pPr>
      <w:r w:rsidRPr="00DF5702">
        <w:rPr>
          <w:rFonts w:asciiTheme="minorHAnsi" w:hAnsiTheme="minorHAnsi" w:cstheme="minorHAnsi"/>
          <w:szCs w:val="20"/>
        </w:rPr>
        <w:t>Trgovački običaji (uzance) se neće primjenjivati.</w:t>
      </w:r>
    </w:p>
    <w:p w14:paraId="75C0791F" w14:textId="77777777" w:rsidR="00DC232A" w:rsidRPr="00B26CA6" w:rsidRDefault="00DC232A" w:rsidP="00F83D9B">
      <w:pPr>
        <w:spacing w:line="276" w:lineRule="auto"/>
        <w:rPr>
          <w:rFonts w:asciiTheme="minorHAnsi" w:hAnsiTheme="minorHAnsi" w:cstheme="minorHAnsi"/>
          <w:szCs w:val="20"/>
        </w:rPr>
      </w:pPr>
    </w:p>
    <w:p w14:paraId="64DF1BED" w14:textId="77777777" w:rsidR="003C689D" w:rsidRPr="00B26CA6" w:rsidRDefault="003C689D" w:rsidP="008A75EA">
      <w:pPr>
        <w:pStyle w:val="Naslov2"/>
      </w:pPr>
      <w:bookmarkStart w:id="256" w:name="_Toc18581050"/>
      <w:r w:rsidRPr="00B26CA6">
        <w:t>Datum, vrijeme i mjesto javnog otvaranja ponuda</w:t>
      </w:r>
      <w:bookmarkEnd w:id="256"/>
    </w:p>
    <w:p w14:paraId="5E3F3C25" w14:textId="3BA64B6A" w:rsidR="003C689D" w:rsidRPr="00B26CA6" w:rsidRDefault="003C689D" w:rsidP="003C689D">
      <w:pPr>
        <w:autoSpaceDE w:val="0"/>
        <w:autoSpaceDN w:val="0"/>
        <w:adjustRightInd w:val="0"/>
        <w:spacing w:line="276" w:lineRule="auto"/>
        <w:rPr>
          <w:rFonts w:asciiTheme="minorHAnsi" w:hAnsiTheme="minorHAnsi" w:cstheme="minorHAnsi"/>
          <w:color w:val="000000"/>
        </w:rPr>
      </w:pPr>
      <w:r w:rsidRPr="00B26CA6">
        <w:rPr>
          <w:rFonts w:asciiTheme="minorHAnsi" w:hAnsiTheme="minorHAnsi" w:cstheme="minorHAnsi"/>
          <w:b/>
          <w:color w:val="000000"/>
        </w:rPr>
        <w:t xml:space="preserve">Javno otvaranje ponuda održat će </w:t>
      </w:r>
      <w:r w:rsidRPr="00995330">
        <w:rPr>
          <w:rFonts w:asciiTheme="minorHAnsi" w:hAnsiTheme="minorHAnsi" w:cstheme="minorHAnsi"/>
          <w:b/>
        </w:rPr>
        <w:t xml:space="preserve">se </w:t>
      </w:r>
      <w:r w:rsidR="00DA4314" w:rsidRPr="005C7B77">
        <w:rPr>
          <w:rFonts w:asciiTheme="minorHAnsi" w:hAnsiTheme="minorHAnsi" w:cstheme="minorHAnsi"/>
          <w:b/>
          <w:color w:val="FF0000"/>
        </w:rPr>
        <w:t>[</w:t>
      </w:r>
      <w:r w:rsidR="00186CCA" w:rsidRPr="005C7B77">
        <w:rPr>
          <w:rFonts w:asciiTheme="minorHAnsi" w:hAnsiTheme="minorHAnsi" w:cstheme="minorHAnsi"/>
          <w:b/>
          <w:color w:val="FF0000"/>
        </w:rPr>
        <w:t>dd. mm</w:t>
      </w:r>
      <w:r w:rsidR="004C47D0" w:rsidRPr="005C7B77">
        <w:rPr>
          <w:rFonts w:asciiTheme="minorHAnsi" w:hAnsiTheme="minorHAnsi" w:cstheme="minorHAnsi"/>
          <w:b/>
          <w:color w:val="FF0000"/>
        </w:rPr>
        <w:t>.</w:t>
      </w:r>
      <w:r w:rsidR="00DA4314" w:rsidRPr="005C7B77">
        <w:rPr>
          <w:rFonts w:asciiTheme="minorHAnsi" w:hAnsiTheme="minorHAnsi" w:cstheme="minorHAnsi"/>
          <w:b/>
          <w:color w:val="FF0000"/>
        </w:rPr>
        <w:t>]</w:t>
      </w:r>
      <w:r w:rsidR="00186CCA" w:rsidRPr="005C7B77">
        <w:rPr>
          <w:rFonts w:asciiTheme="minorHAnsi" w:hAnsiTheme="minorHAnsi" w:cstheme="minorHAnsi"/>
          <w:b/>
          <w:color w:val="FF0000"/>
        </w:rPr>
        <w:t xml:space="preserve"> </w:t>
      </w:r>
      <w:r w:rsidRPr="005C7B77">
        <w:rPr>
          <w:rFonts w:asciiTheme="minorHAnsi" w:hAnsiTheme="minorHAnsi" w:cstheme="minorHAnsi"/>
          <w:b/>
          <w:color w:val="FF0000"/>
        </w:rPr>
        <w:t>201</w:t>
      </w:r>
      <w:r w:rsidR="006C4050" w:rsidRPr="005C7B77">
        <w:rPr>
          <w:rFonts w:asciiTheme="minorHAnsi" w:hAnsiTheme="minorHAnsi" w:cstheme="minorHAnsi"/>
          <w:b/>
          <w:color w:val="FF0000"/>
        </w:rPr>
        <w:t>9</w:t>
      </w:r>
      <w:r w:rsidRPr="005C7B77">
        <w:rPr>
          <w:rFonts w:asciiTheme="minorHAnsi" w:hAnsiTheme="minorHAnsi" w:cstheme="minorHAnsi"/>
          <w:b/>
          <w:color w:val="FF0000"/>
        </w:rPr>
        <w:t xml:space="preserve">. u </w:t>
      </w:r>
      <w:r w:rsidR="00DA4314" w:rsidRPr="005C7B77">
        <w:rPr>
          <w:rFonts w:asciiTheme="minorHAnsi" w:hAnsiTheme="minorHAnsi" w:cstheme="minorHAnsi"/>
          <w:b/>
          <w:color w:val="FF0000"/>
        </w:rPr>
        <w:t>[</w:t>
      </w:r>
      <w:r w:rsidR="00186CCA" w:rsidRPr="005C7B77">
        <w:rPr>
          <w:rFonts w:asciiTheme="minorHAnsi" w:hAnsiTheme="minorHAnsi" w:cstheme="minorHAnsi"/>
          <w:b/>
          <w:color w:val="FF0000"/>
        </w:rPr>
        <w:t>hh</w:t>
      </w:r>
      <w:r w:rsidR="00DA4314" w:rsidRPr="005C7B77">
        <w:rPr>
          <w:rFonts w:asciiTheme="minorHAnsi" w:hAnsiTheme="minorHAnsi" w:cstheme="minorHAnsi"/>
          <w:b/>
          <w:color w:val="FF0000"/>
        </w:rPr>
        <w:t>]</w:t>
      </w:r>
      <w:r w:rsidRPr="005C7B77">
        <w:rPr>
          <w:rFonts w:asciiTheme="minorHAnsi" w:hAnsiTheme="minorHAnsi" w:cstheme="minorHAnsi"/>
          <w:b/>
          <w:color w:val="FF0000"/>
        </w:rPr>
        <w:t>:00 sati</w:t>
      </w:r>
      <w:r w:rsidRPr="00995330">
        <w:rPr>
          <w:rFonts w:asciiTheme="minorHAnsi" w:hAnsiTheme="minorHAnsi" w:cstheme="minorHAnsi"/>
        </w:rPr>
        <w:t>,</w:t>
      </w:r>
      <w:r w:rsidR="000753B1" w:rsidRPr="00995330">
        <w:rPr>
          <w:rFonts w:asciiTheme="minorHAnsi" w:hAnsiTheme="minorHAnsi" w:cstheme="minorHAnsi"/>
        </w:rPr>
        <w:t xml:space="preserve"> </w:t>
      </w:r>
      <w:r w:rsidRPr="00995330">
        <w:rPr>
          <w:rFonts w:asciiTheme="minorHAnsi" w:hAnsiTheme="minorHAnsi" w:cstheme="minorHAnsi"/>
        </w:rPr>
        <w:t>na adresi Naručitelja</w:t>
      </w:r>
      <w:r w:rsidRPr="00B26CA6">
        <w:rPr>
          <w:rFonts w:asciiTheme="minorHAnsi" w:hAnsiTheme="minorHAnsi" w:cstheme="minorHAnsi"/>
          <w:color w:val="000000"/>
        </w:rPr>
        <w:t>.</w:t>
      </w:r>
    </w:p>
    <w:p w14:paraId="3AF34A9B" w14:textId="77777777" w:rsidR="003C689D" w:rsidRPr="00B26CA6" w:rsidRDefault="003C689D" w:rsidP="003C689D">
      <w:pPr>
        <w:autoSpaceDE w:val="0"/>
        <w:autoSpaceDN w:val="0"/>
        <w:adjustRightInd w:val="0"/>
        <w:spacing w:line="276" w:lineRule="auto"/>
        <w:rPr>
          <w:rFonts w:asciiTheme="minorHAnsi" w:hAnsiTheme="minorHAnsi" w:cstheme="minorHAnsi"/>
        </w:rPr>
      </w:pPr>
      <w:r w:rsidRPr="00B26CA6">
        <w:rPr>
          <w:rFonts w:asciiTheme="minorHAnsi" w:hAnsiTheme="minorHAnsi" w:cstheme="minorHAnsi"/>
        </w:rPr>
        <w:t>U slučaju kada naručitelj dobije informaciju da je pristigla elektronički dostavljena ponuda, a funkcija javnog otvaranja elektronički dostavljenih ponuda je nedostupna iz bilo kojeg razloga, proces javnog otvaranja ponuda započinje kada se za to stvore uvjeti.</w:t>
      </w:r>
    </w:p>
    <w:p w14:paraId="2281FD1E" w14:textId="77777777" w:rsidR="003C689D" w:rsidRPr="00B26CA6" w:rsidRDefault="003C689D" w:rsidP="003C689D">
      <w:pPr>
        <w:suppressAutoHyphens/>
        <w:autoSpaceDE w:val="0"/>
        <w:autoSpaceDN w:val="0"/>
        <w:adjustRightInd w:val="0"/>
        <w:spacing w:line="276" w:lineRule="auto"/>
        <w:rPr>
          <w:rFonts w:asciiTheme="minorHAnsi" w:hAnsiTheme="minorHAnsi" w:cstheme="minorHAnsi"/>
          <w:lang w:eastAsia="ar-SA"/>
        </w:rPr>
      </w:pPr>
      <w:r w:rsidRPr="00B26CA6">
        <w:rPr>
          <w:rFonts w:asciiTheme="minorHAnsi" w:hAnsiTheme="minorHAnsi" w:cstheme="minorHAnsi"/>
          <w:lang w:eastAsia="ar-SA"/>
        </w:rPr>
        <w:t xml:space="preserve">Javnom otvaranju ponuda smiju prisustvovati ovlašteni predstavnici Ponuditelja i druge osobe. </w:t>
      </w:r>
    </w:p>
    <w:p w14:paraId="6FD83572" w14:textId="77777777" w:rsidR="003C689D" w:rsidRPr="00B26CA6" w:rsidRDefault="003C689D" w:rsidP="003C689D">
      <w:pPr>
        <w:suppressAutoHyphens/>
        <w:autoSpaceDE w:val="0"/>
        <w:autoSpaceDN w:val="0"/>
        <w:adjustRightInd w:val="0"/>
        <w:spacing w:line="276" w:lineRule="auto"/>
        <w:rPr>
          <w:rFonts w:asciiTheme="minorHAnsi" w:hAnsiTheme="minorHAnsi" w:cstheme="minorHAnsi"/>
          <w:lang w:eastAsia="ar-SA"/>
        </w:rPr>
      </w:pPr>
      <w:r w:rsidRPr="00B26CA6">
        <w:rPr>
          <w:rFonts w:asciiTheme="minorHAnsi" w:hAnsiTheme="minorHAnsi" w:cstheme="minorHAnsi"/>
          <w:lang w:eastAsia="ar-SA"/>
        </w:rPr>
        <w:t>Sukladno članku 282. stavak 8. ZJN 2016, pravo aktivnog sudjelovanja na javnom otvaranju ponuda imaju samo članovi stručnog povjerenstva za javnu nabavu i ovlašteni predstavnici Ponuditelja.</w:t>
      </w:r>
    </w:p>
    <w:p w14:paraId="5487568A" w14:textId="77777777" w:rsidR="003C689D" w:rsidRPr="00B26CA6" w:rsidRDefault="003C689D" w:rsidP="003C689D">
      <w:pPr>
        <w:autoSpaceDE w:val="0"/>
        <w:autoSpaceDN w:val="0"/>
        <w:adjustRightInd w:val="0"/>
        <w:spacing w:line="276" w:lineRule="auto"/>
        <w:rPr>
          <w:rFonts w:asciiTheme="minorHAnsi" w:hAnsiTheme="minorHAnsi" w:cstheme="minorHAnsi"/>
        </w:rPr>
      </w:pPr>
      <w:r w:rsidRPr="00B26CA6">
        <w:rPr>
          <w:rFonts w:asciiTheme="minorHAnsi" w:hAnsiTheme="minorHAnsi" w:cstheme="minorHAnsi"/>
          <w:lang w:eastAsia="ar-SA"/>
        </w:rPr>
        <w:t>Ovlašteni predstavnici ponuditelja moraju svoje pisano ovlaštenje predati članovima stručnog povjerenstva neposredno prije javnog otvaranja ponuda. Ovlaštenje mora biti potpisano od strane ovlaštene osobe ponuditelja i ovjereno pečatom, ako je primjenjivo, a ukoliko je ovlaštena osoba na otvaranju ponuda, dužna je umjesto ovlaštenja donijeti kopiju rješenja o registraciji / obrtnicu i kopiju identifikacijskog dokumenta te iste predati prisutnim članovima stručnog povjerenstva</w:t>
      </w:r>
      <w:r w:rsidRPr="00B26CA6">
        <w:rPr>
          <w:rFonts w:asciiTheme="minorHAnsi" w:hAnsiTheme="minorHAnsi" w:cstheme="minorHAnsi"/>
        </w:rPr>
        <w:t xml:space="preserve">. </w:t>
      </w:r>
    </w:p>
    <w:p w14:paraId="3E6F7832" w14:textId="04067095" w:rsidR="005657DB" w:rsidRPr="00B26CA6" w:rsidRDefault="003C689D" w:rsidP="003C689D">
      <w:pPr>
        <w:autoSpaceDE w:val="0"/>
        <w:autoSpaceDN w:val="0"/>
        <w:adjustRightInd w:val="0"/>
        <w:spacing w:line="276" w:lineRule="auto"/>
        <w:rPr>
          <w:rFonts w:asciiTheme="minorHAnsi" w:hAnsiTheme="minorHAnsi" w:cstheme="minorHAnsi"/>
          <w:color w:val="000000"/>
        </w:rPr>
      </w:pPr>
      <w:r w:rsidRPr="00B26CA6">
        <w:rPr>
          <w:rFonts w:asciiTheme="minorHAnsi" w:hAnsiTheme="minorHAnsi" w:cstheme="minorHAnsi"/>
        </w:rPr>
        <w:t>Zapisnik o otvaranju ponuda Naručitelj će odmah uručiti svim ovlaštenim predstavnicima Ponuditelja nazočnima na javnom otvaranju, a ostalim Ponuditeljima zapisnik se dostavlja na njihov pisani zahtjev, osim ako je zapisnik javno objavljen</w:t>
      </w:r>
      <w:r w:rsidRPr="00B26CA6">
        <w:rPr>
          <w:rFonts w:asciiTheme="minorHAnsi" w:hAnsiTheme="minorHAnsi" w:cstheme="minorHAnsi"/>
          <w:color w:val="000000"/>
        </w:rPr>
        <w:t>.</w:t>
      </w:r>
    </w:p>
    <w:p w14:paraId="0B08CFE2" w14:textId="77777777" w:rsidR="000753B1" w:rsidRPr="00B26CA6" w:rsidRDefault="000753B1" w:rsidP="008A75EA">
      <w:pPr>
        <w:pStyle w:val="Naslov2"/>
        <w:rPr>
          <w:rFonts w:eastAsia="Calibri"/>
        </w:rPr>
      </w:pPr>
      <w:bookmarkStart w:id="257" w:name="_Toc494965166"/>
      <w:bookmarkStart w:id="258" w:name="_Toc18581051"/>
      <w:r w:rsidRPr="00B26CA6">
        <w:rPr>
          <w:rFonts w:eastAsia="Calibri"/>
        </w:rPr>
        <w:t>Dokumenti koji će se nakon završetka postupka javne nabave vratiti ponuditeljima</w:t>
      </w:r>
      <w:bookmarkEnd w:id="257"/>
      <w:bookmarkEnd w:id="258"/>
    </w:p>
    <w:p w14:paraId="6C1BCB65" w14:textId="77777777" w:rsidR="000753B1" w:rsidRPr="00B26CA6" w:rsidRDefault="000753B1" w:rsidP="000753B1">
      <w:pPr>
        <w:spacing w:line="220" w:lineRule="atLeast"/>
        <w:rPr>
          <w:rFonts w:asciiTheme="minorHAnsi" w:eastAsia="Calibri" w:hAnsiTheme="minorHAnsi" w:cstheme="minorHAnsi"/>
          <w:szCs w:val="22"/>
        </w:rPr>
      </w:pPr>
      <w:r w:rsidRPr="00B26CA6">
        <w:rPr>
          <w:rFonts w:asciiTheme="minorHAnsi" w:eastAsia="Calibri" w:hAnsiTheme="minorHAnsi" w:cstheme="minorHAnsi"/>
          <w:szCs w:val="22"/>
        </w:rPr>
        <w:t>Ponuda i dokumenti priloženi uz ponudu, osim jamstva za koje je povrat predviđen po završetku postupka nabave, ne vraćaju se ponuditeljima.</w:t>
      </w:r>
    </w:p>
    <w:p w14:paraId="1335ADCF" w14:textId="216BAD8B" w:rsidR="00CB56B4" w:rsidRPr="00B26CA6" w:rsidRDefault="00CB56B4" w:rsidP="008A75EA">
      <w:pPr>
        <w:pStyle w:val="Naslov2"/>
        <w:rPr>
          <w:rFonts w:eastAsia="Calibri"/>
        </w:rPr>
      </w:pPr>
      <w:bookmarkStart w:id="259" w:name="_Toc18581052"/>
      <w:r w:rsidRPr="00B26CA6">
        <w:rPr>
          <w:rFonts w:eastAsia="Calibri"/>
        </w:rPr>
        <w:t>Podaci o tijelima od kojih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bookmarkEnd w:id="259"/>
    </w:p>
    <w:p w14:paraId="17640DA3" w14:textId="5328A5D0" w:rsidR="00FA59BE" w:rsidRPr="00D248EA" w:rsidRDefault="00FA59BE" w:rsidP="00D248EA">
      <w:pPr>
        <w:spacing w:line="220" w:lineRule="atLeast"/>
        <w:rPr>
          <w:rFonts w:asciiTheme="minorHAnsi" w:eastAsia="Calibri" w:hAnsiTheme="minorHAnsi" w:cstheme="minorHAnsi"/>
          <w:szCs w:val="22"/>
        </w:rPr>
      </w:pPr>
      <w:bookmarkStart w:id="260" w:name="_Hlk525225441"/>
      <w:r w:rsidRPr="00D248EA">
        <w:rPr>
          <w:rFonts w:asciiTheme="minorHAnsi" w:eastAsia="Calibri" w:hAnsiTheme="minorHAnsi" w:cstheme="minorHAnsi"/>
          <w:szCs w:val="22"/>
        </w:rPr>
        <w:t xml:space="preserve">Jedinstvena kontaktna točka RH : </w:t>
      </w:r>
      <w:hyperlink r:id="rId24" w:history="1">
        <w:r w:rsidRPr="00D248EA">
          <w:rPr>
            <w:rFonts w:asciiTheme="minorHAnsi" w:eastAsia="Calibri" w:hAnsiTheme="minorHAnsi" w:cstheme="minorHAnsi"/>
            <w:szCs w:val="22"/>
          </w:rPr>
          <w:t>http://psc.hr/</w:t>
        </w:r>
      </w:hyperlink>
      <w:r w:rsidR="00D248EA">
        <w:rPr>
          <w:rFonts w:asciiTheme="minorHAnsi" w:eastAsia="Calibri" w:hAnsiTheme="minorHAnsi" w:cstheme="minorHAnsi"/>
          <w:szCs w:val="22"/>
        </w:rPr>
        <w:t xml:space="preserve">  </w:t>
      </w:r>
    </w:p>
    <w:p w14:paraId="746BE886" w14:textId="596DF739" w:rsidR="00FA59BE" w:rsidRPr="00D248EA" w:rsidRDefault="00FA59BE" w:rsidP="00D248EA">
      <w:pPr>
        <w:spacing w:line="220" w:lineRule="atLeast"/>
        <w:rPr>
          <w:rFonts w:asciiTheme="minorHAnsi" w:eastAsia="Calibri" w:hAnsiTheme="minorHAnsi" w:cstheme="minorHAnsi"/>
          <w:szCs w:val="22"/>
        </w:rPr>
      </w:pPr>
      <w:r w:rsidRPr="00D248EA">
        <w:rPr>
          <w:rFonts w:asciiTheme="minorHAnsi" w:eastAsia="Calibri" w:hAnsiTheme="minorHAnsi" w:cstheme="minorHAnsi"/>
          <w:szCs w:val="22"/>
        </w:rPr>
        <w:t xml:space="preserve">Centar unutarnjeg tržišta EU: </w:t>
      </w:r>
      <w:hyperlink r:id="rId25" w:history="1">
        <w:r w:rsidRPr="00D248EA">
          <w:rPr>
            <w:rFonts w:asciiTheme="minorHAnsi" w:eastAsia="Calibri" w:hAnsiTheme="minorHAnsi" w:cstheme="minorHAnsi"/>
            <w:szCs w:val="22"/>
          </w:rPr>
          <w:t>http://www.cut.hr/</w:t>
        </w:r>
      </w:hyperlink>
      <w:r w:rsidR="00D248EA">
        <w:rPr>
          <w:rFonts w:asciiTheme="minorHAnsi" w:eastAsia="Calibri" w:hAnsiTheme="minorHAnsi" w:cstheme="minorHAnsi"/>
          <w:szCs w:val="22"/>
        </w:rPr>
        <w:t xml:space="preserve">  </w:t>
      </w:r>
    </w:p>
    <w:p w14:paraId="1277FBCB" w14:textId="77777777" w:rsidR="00FA59BE" w:rsidRPr="00B26CA6" w:rsidRDefault="00FA59BE" w:rsidP="00CB56B4">
      <w:pPr>
        <w:spacing w:line="220" w:lineRule="atLeast"/>
        <w:rPr>
          <w:rFonts w:asciiTheme="minorHAnsi" w:eastAsia="Calibri" w:hAnsiTheme="minorHAnsi" w:cstheme="minorHAnsi"/>
          <w:szCs w:val="22"/>
        </w:rPr>
      </w:pPr>
    </w:p>
    <w:p w14:paraId="7B4B7E8A" w14:textId="2571716C" w:rsidR="001D7777" w:rsidRPr="00B26CA6" w:rsidRDefault="001D7777" w:rsidP="008A75EA">
      <w:pPr>
        <w:pStyle w:val="Naslov2"/>
      </w:pPr>
      <w:bookmarkStart w:id="261" w:name="_Toc18581053"/>
      <w:bookmarkEnd w:id="260"/>
      <w:r w:rsidRPr="00B26CA6">
        <w:t>Rok za donošenje odluke o odabiru</w:t>
      </w:r>
      <w:bookmarkEnd w:id="261"/>
    </w:p>
    <w:p w14:paraId="59E8EF98" w14:textId="18DDFFB6" w:rsidR="000753B1" w:rsidRDefault="00677E6D" w:rsidP="00677E6D">
      <w:pPr>
        <w:spacing w:line="276" w:lineRule="auto"/>
        <w:rPr>
          <w:rFonts w:asciiTheme="minorHAnsi" w:hAnsiTheme="minorHAnsi" w:cstheme="minorHAnsi"/>
          <w:szCs w:val="20"/>
        </w:rPr>
      </w:pPr>
      <w:r w:rsidRPr="00B26CA6">
        <w:rPr>
          <w:rFonts w:asciiTheme="minorHAnsi" w:hAnsiTheme="minorHAnsi" w:cstheme="minorHAnsi"/>
          <w:szCs w:val="20"/>
        </w:rPr>
        <w:t xml:space="preserve">Naručitelj će primijeniti postupak donošenja Odluke o odabiru ili Odluke o poništenju u skladu sa </w:t>
      </w:r>
      <w:r w:rsidR="0024457D" w:rsidRPr="00B26CA6">
        <w:rPr>
          <w:rFonts w:asciiTheme="minorHAnsi" w:hAnsiTheme="minorHAnsi" w:cstheme="minorHAnsi"/>
          <w:szCs w:val="20"/>
        </w:rPr>
        <w:t>ZJN 2016</w:t>
      </w:r>
      <w:r w:rsidRPr="00B26CA6">
        <w:rPr>
          <w:rFonts w:asciiTheme="minorHAnsi" w:hAnsiTheme="minorHAnsi" w:cstheme="minorHAnsi"/>
          <w:szCs w:val="20"/>
        </w:rPr>
        <w:t xml:space="preserve">. Rok za donošenje odluke je </w:t>
      </w:r>
      <w:r w:rsidR="00887AF1" w:rsidRPr="00B26CA6">
        <w:rPr>
          <w:rFonts w:asciiTheme="minorHAnsi" w:hAnsiTheme="minorHAnsi" w:cstheme="minorHAnsi"/>
          <w:szCs w:val="20"/>
        </w:rPr>
        <w:t xml:space="preserve">180 </w:t>
      </w:r>
      <w:r w:rsidRPr="00B26CA6">
        <w:rPr>
          <w:rFonts w:asciiTheme="minorHAnsi" w:hAnsiTheme="minorHAnsi" w:cstheme="minorHAnsi"/>
          <w:szCs w:val="20"/>
        </w:rPr>
        <w:t>dana od dana isteka roka za dostavu ponuda.</w:t>
      </w:r>
    </w:p>
    <w:p w14:paraId="17A79C99" w14:textId="120B7768" w:rsidR="00B46E9A" w:rsidRDefault="00D5648A" w:rsidP="00677E6D">
      <w:pPr>
        <w:spacing w:line="276" w:lineRule="auto"/>
        <w:rPr>
          <w:rFonts w:asciiTheme="minorHAnsi" w:hAnsiTheme="minorHAnsi" w:cstheme="minorHAnsi"/>
          <w:szCs w:val="20"/>
        </w:rPr>
      </w:pPr>
      <w:bookmarkStart w:id="262" w:name="_Hlk527969835"/>
      <w:r w:rsidRPr="00D5648A">
        <w:rPr>
          <w:rFonts w:asciiTheme="minorHAnsi" w:hAnsiTheme="minorHAnsi" w:cstheme="minorHAnsi"/>
          <w:szCs w:val="20"/>
          <w:u w:val="single"/>
        </w:rPr>
        <w:t>Objašnjenje:</w:t>
      </w:r>
      <w:r>
        <w:rPr>
          <w:rFonts w:asciiTheme="minorHAnsi" w:hAnsiTheme="minorHAnsi" w:cstheme="minorHAnsi"/>
          <w:szCs w:val="20"/>
        </w:rPr>
        <w:t xml:space="preserve"> Navedeni rok od 180 dana za donošenje odluke o odabiru je višestruko dulji od roka predviđenog ZJN 2016, jer </w:t>
      </w:r>
      <w:r w:rsidRPr="00D5648A">
        <w:rPr>
          <w:rFonts w:asciiTheme="minorHAnsi" w:hAnsiTheme="minorHAnsi" w:cstheme="minorHAnsi"/>
          <w:szCs w:val="20"/>
        </w:rPr>
        <w:t xml:space="preserve">je riječ o tehnički vrlo složenom predmetu nabave, te očekuje da će u ovom postupku nabave biti zaprimljen velik broj ponuda, s velikim brojem sudionika (članova zajednice gospodarskih subjekata, podugovaratelja, …). Naručitelj želi ostaviti dovoljno vremena za detaljnu analizu i ocjenu ponuda te bodovanje valjanih ponuda prema kriterijima za odabir ekonomski najpovoljnije ponude. Osim toga, ZJN 2016 predviđa mogućnosti upotpunjavanja/pojašnjenja ponuda, obvezu traženja ispravka računske greške, pojašnjenja neuobičajeno niske ponude, zamjene podugovaratelja te subjekata na čiju se sposobnost ponuditelj oslanja ukoliko se utvrdi da kod njih postoje osnove za isključenje, obvezu traženja ažuriranih popratnih dokumenata i </w:t>
      </w:r>
      <w:r w:rsidRPr="00D5648A">
        <w:rPr>
          <w:rFonts w:asciiTheme="minorHAnsi" w:hAnsiTheme="minorHAnsi" w:cstheme="minorHAnsi"/>
          <w:szCs w:val="20"/>
        </w:rPr>
        <w:lastRenderedPageBreak/>
        <w:t>sl. što sve znatno produljuje sam postupak pregleda i ocjene ponuda, osobito u slučaju kada se očekuje velik broj stranih ponuditelja. Dodatno, za preuzimanje obaveza na ovom projektu javni naručitelj mora imati suglasnost drugog tijela (Vlada Republike Hrvatske) te se na ovu nabavu primjenjuju odredbe članaka 307. stavak 4. i 312. stavak 5. ZJN 2016., što može dodatno  produljiti rok za donošenje Odluke o odabiru i posljedično potpisivanje Ugovora.</w:t>
      </w:r>
      <w:bookmarkEnd w:id="262"/>
    </w:p>
    <w:p w14:paraId="7E5F836A" w14:textId="16903ACF" w:rsidR="00D65AB5" w:rsidRDefault="00D65AB5" w:rsidP="00677E6D">
      <w:pPr>
        <w:spacing w:line="276" w:lineRule="auto"/>
        <w:rPr>
          <w:rFonts w:asciiTheme="minorHAnsi" w:hAnsiTheme="minorHAnsi" w:cstheme="minorHAnsi"/>
          <w:szCs w:val="20"/>
        </w:rPr>
      </w:pPr>
      <w:r>
        <w:rPr>
          <w:rFonts w:asciiTheme="minorHAnsi" w:hAnsiTheme="minorHAnsi" w:cstheme="minorHAnsi"/>
          <w:szCs w:val="20"/>
        </w:rPr>
        <w:t>Naručitelj je obvezan sve odluke koje donosi u postupcima javne nabave dostaviti sudionicima putem EOJN RH ili neposredno svakom pojedinom sudioniku ili javnom objavom, sukladno članku 301, stavak 5. i 6. ZJN 2016.</w:t>
      </w:r>
    </w:p>
    <w:p w14:paraId="3FE76378" w14:textId="2CDCDBDB" w:rsidR="00D65AB5" w:rsidRDefault="00D65AB5" w:rsidP="00677E6D">
      <w:pPr>
        <w:spacing w:line="276" w:lineRule="auto"/>
        <w:rPr>
          <w:rFonts w:asciiTheme="minorHAnsi" w:hAnsiTheme="minorHAnsi" w:cstheme="minorHAnsi"/>
          <w:szCs w:val="20"/>
        </w:rPr>
      </w:pPr>
      <w:r>
        <w:rPr>
          <w:rFonts w:asciiTheme="minorHAnsi" w:hAnsiTheme="minorHAnsi" w:cstheme="minorHAnsi"/>
          <w:szCs w:val="20"/>
        </w:rPr>
        <w:t>Naručitelj ne smije sklopiti ugovor u roku od 15 dana od dana dostave odluke o odabiru (rok mirovanja).</w:t>
      </w:r>
    </w:p>
    <w:p w14:paraId="78856A6B" w14:textId="3A233C98" w:rsidR="00D65AB5" w:rsidRPr="00B26CA6" w:rsidRDefault="00D65AB5" w:rsidP="00677E6D">
      <w:pPr>
        <w:spacing w:line="276" w:lineRule="auto"/>
        <w:rPr>
          <w:rFonts w:asciiTheme="minorHAnsi" w:hAnsiTheme="minorHAnsi" w:cstheme="minorHAnsi"/>
          <w:szCs w:val="20"/>
        </w:rPr>
      </w:pPr>
      <w:r>
        <w:rPr>
          <w:rFonts w:asciiTheme="minorHAnsi" w:hAnsiTheme="minorHAnsi" w:cstheme="minorHAnsi"/>
          <w:szCs w:val="20"/>
        </w:rPr>
        <w:t>Naručitelj će poništiti postupak javne nabave ako budu ispunjeni uvjeti za poništenje prema ZJN 2016, a time ne snosi nikakve  troškove niti druge obveze prema ponuditeljima.</w:t>
      </w:r>
    </w:p>
    <w:p w14:paraId="061F2A12" w14:textId="77777777" w:rsidR="001D7777" w:rsidRPr="00B26CA6" w:rsidRDefault="001D7777" w:rsidP="008A75EA">
      <w:pPr>
        <w:pStyle w:val="Naslov2"/>
      </w:pPr>
      <w:bookmarkStart w:id="263" w:name="_Toc18581054"/>
      <w:r w:rsidRPr="00B26CA6">
        <w:t>Rok, način i uvjeti plaćanja</w:t>
      </w:r>
      <w:bookmarkEnd w:id="263"/>
    </w:p>
    <w:p w14:paraId="275AB83C" w14:textId="4C4E9E53" w:rsidR="00302519" w:rsidRPr="00B26CA6" w:rsidRDefault="00302519" w:rsidP="00302519">
      <w:pPr>
        <w:spacing w:line="276" w:lineRule="auto"/>
        <w:rPr>
          <w:rFonts w:asciiTheme="minorHAnsi" w:hAnsiTheme="minorHAnsi" w:cstheme="minorHAnsi"/>
          <w:szCs w:val="20"/>
        </w:rPr>
      </w:pPr>
      <w:r w:rsidRPr="00B26CA6">
        <w:rPr>
          <w:rFonts w:asciiTheme="minorHAnsi" w:hAnsiTheme="minorHAnsi" w:cstheme="minorHAnsi"/>
          <w:szCs w:val="20"/>
        </w:rPr>
        <w:t>Rokovi, načini i uvjeti plaćanja definirani su Posebnim i Općim uvjetima Ugovora Knjizi 2 ove Dokumentacije o nabavi.</w:t>
      </w:r>
    </w:p>
    <w:p w14:paraId="5E5A9350" w14:textId="039FBFDF" w:rsidR="00302519" w:rsidRPr="00B26CA6" w:rsidRDefault="00302519" w:rsidP="00302519">
      <w:pPr>
        <w:spacing w:line="276" w:lineRule="auto"/>
        <w:rPr>
          <w:rFonts w:asciiTheme="minorHAnsi" w:hAnsiTheme="minorHAnsi" w:cstheme="minorHAnsi"/>
          <w:szCs w:val="20"/>
        </w:rPr>
      </w:pPr>
      <w:r w:rsidRPr="00B26CA6">
        <w:rPr>
          <w:rFonts w:asciiTheme="minorHAnsi" w:hAnsiTheme="minorHAnsi" w:cstheme="minorHAnsi"/>
          <w:szCs w:val="20"/>
        </w:rPr>
        <w:t>Svoje obveze prema Izvođaču Naručitelj će podmirivati uplatama na IBAN Izvođača ili jednim od</w:t>
      </w:r>
      <w:r w:rsidR="00F32DDB" w:rsidRPr="00B26CA6">
        <w:rPr>
          <w:rFonts w:asciiTheme="minorHAnsi" w:hAnsiTheme="minorHAnsi" w:cstheme="minorHAnsi"/>
          <w:szCs w:val="20"/>
        </w:rPr>
        <w:t xml:space="preserve"> </w:t>
      </w:r>
      <w:r w:rsidRPr="00B26CA6">
        <w:rPr>
          <w:rFonts w:asciiTheme="minorHAnsi" w:hAnsiTheme="minorHAnsi" w:cstheme="minorHAnsi"/>
          <w:szCs w:val="20"/>
        </w:rPr>
        <w:t>obračunskih načina plaćanja.</w:t>
      </w:r>
    </w:p>
    <w:p w14:paraId="6F114F90" w14:textId="43CC4DFE" w:rsidR="00302519" w:rsidRPr="00B26CA6" w:rsidRDefault="00302519" w:rsidP="00302519">
      <w:pPr>
        <w:spacing w:line="276" w:lineRule="auto"/>
        <w:rPr>
          <w:rFonts w:asciiTheme="minorHAnsi" w:hAnsiTheme="minorHAnsi" w:cstheme="minorHAnsi"/>
          <w:szCs w:val="20"/>
        </w:rPr>
      </w:pPr>
      <w:r w:rsidRPr="00B26CA6">
        <w:rPr>
          <w:rFonts w:asciiTheme="minorHAnsi" w:hAnsiTheme="minorHAnsi" w:cstheme="minorHAnsi"/>
          <w:szCs w:val="20"/>
        </w:rPr>
        <w:t>Potraživanja od Naručitelja ne mogu se prenositi na treće osobe bez pisane suglasnosti Naručitelja. U slučaju postignute suglasnosti prenijeti se može samo osnovna tražbina.</w:t>
      </w:r>
    </w:p>
    <w:p w14:paraId="7E6DE380" w14:textId="135ED5A8" w:rsidR="0083098E" w:rsidRDefault="002F7C9F" w:rsidP="00302519">
      <w:pPr>
        <w:spacing w:line="276" w:lineRule="auto"/>
        <w:rPr>
          <w:rFonts w:asciiTheme="minorHAnsi" w:hAnsiTheme="minorHAnsi" w:cstheme="minorHAnsi"/>
          <w:szCs w:val="20"/>
        </w:rPr>
      </w:pPr>
      <w:bookmarkStart w:id="264" w:name="_Hlk525225301"/>
      <w:r w:rsidRPr="00B26CA6">
        <w:rPr>
          <w:rFonts w:asciiTheme="minorHAnsi" w:hAnsiTheme="minorHAnsi" w:cstheme="minorHAnsi"/>
          <w:szCs w:val="20"/>
        </w:rPr>
        <w:t xml:space="preserve">Radovi koje će izvesti podugovaratelj, kao i usluge i isporučena oprema od strane podugovaratelja platit će se neposredno </w:t>
      </w:r>
      <w:r w:rsidR="00A93A05">
        <w:rPr>
          <w:rFonts w:asciiTheme="minorHAnsi" w:hAnsiTheme="minorHAnsi" w:cstheme="minorHAnsi"/>
          <w:szCs w:val="20"/>
        </w:rPr>
        <w:t>pod</w:t>
      </w:r>
      <w:r w:rsidR="001F2BDB" w:rsidRPr="00B26CA6">
        <w:rPr>
          <w:rFonts w:asciiTheme="minorHAnsi" w:hAnsiTheme="minorHAnsi" w:cstheme="minorHAnsi"/>
          <w:szCs w:val="20"/>
        </w:rPr>
        <w:t>ugovaratelju</w:t>
      </w:r>
      <w:r w:rsidRPr="00B26CA6">
        <w:rPr>
          <w:rFonts w:asciiTheme="minorHAnsi" w:hAnsiTheme="minorHAnsi" w:cstheme="minorHAnsi"/>
          <w:szCs w:val="20"/>
        </w:rPr>
        <w:t xml:space="preserve">. S tim u vezi, odabrani Ponuditelj će morati svom računu obvezno priložiti račune, odnosno situacije svojih podugovaratelja koje je prethodno </w:t>
      </w:r>
      <w:bookmarkEnd w:id="264"/>
      <w:r w:rsidR="001F2BDB">
        <w:rPr>
          <w:rFonts w:asciiTheme="minorHAnsi" w:hAnsiTheme="minorHAnsi" w:cstheme="minorHAnsi"/>
          <w:szCs w:val="20"/>
        </w:rPr>
        <w:t>ovjerio</w:t>
      </w:r>
      <w:r w:rsidRPr="00B26CA6">
        <w:rPr>
          <w:rFonts w:asciiTheme="minorHAnsi" w:hAnsiTheme="minorHAnsi" w:cstheme="minorHAnsi"/>
          <w:szCs w:val="20"/>
        </w:rPr>
        <w:t>.</w:t>
      </w:r>
      <w:r w:rsidR="004818F3" w:rsidRPr="0059539D">
        <w:rPr>
          <w:rFonts w:asciiTheme="minorHAnsi" w:hAnsiTheme="minorHAnsi" w:cstheme="minorHAnsi"/>
          <w:szCs w:val="20"/>
        </w:rPr>
        <w:t>Izvođač je obavezan izdati</w:t>
      </w:r>
      <w:r w:rsidR="00B23A0E">
        <w:rPr>
          <w:rFonts w:asciiTheme="minorHAnsi" w:hAnsiTheme="minorHAnsi" w:cstheme="minorHAnsi"/>
          <w:szCs w:val="20"/>
        </w:rPr>
        <w:t>,</w:t>
      </w:r>
      <w:r w:rsidR="004818F3" w:rsidRPr="0059539D">
        <w:rPr>
          <w:rFonts w:asciiTheme="minorHAnsi" w:hAnsiTheme="minorHAnsi" w:cstheme="minorHAnsi"/>
          <w:szCs w:val="20"/>
        </w:rPr>
        <w:t xml:space="preserve"> a Naručitelj zaprimati i obrađivati te izvršiti plaćanje i elektroničkih računa i pratećih isprava izdanih sukladno europskoj normi u zakonski propisanom, strukturiranom formatu, a sve sukladno Zakonu o elektroničkom izdavanju računa u javnoj nabavi („Narodne novine“ br.94/2018).</w:t>
      </w:r>
    </w:p>
    <w:p w14:paraId="25D32008" w14:textId="39BF7917" w:rsidR="0083098E" w:rsidRPr="00B26CA6" w:rsidRDefault="0083098E" w:rsidP="008A75EA">
      <w:pPr>
        <w:pStyle w:val="Naslov2"/>
      </w:pPr>
      <w:bookmarkStart w:id="265" w:name="_Toc18581055"/>
      <w:r>
        <w:t>Odredbe o izmjenama ugovora</w:t>
      </w:r>
      <w:r w:rsidR="00DE45A8">
        <w:t xml:space="preserve"> tijekom njegova trajanja</w:t>
      </w:r>
      <w:bookmarkEnd w:id="265"/>
    </w:p>
    <w:p w14:paraId="3CFDACCB" w14:textId="77777777" w:rsidR="00DE45A8" w:rsidRPr="00DE45A8" w:rsidRDefault="00DE45A8" w:rsidP="00DE45A8">
      <w:pPr>
        <w:spacing w:line="276" w:lineRule="auto"/>
        <w:rPr>
          <w:rFonts w:asciiTheme="minorHAnsi" w:hAnsiTheme="minorHAnsi" w:cstheme="minorHAnsi"/>
          <w:szCs w:val="20"/>
        </w:rPr>
      </w:pPr>
      <w:r w:rsidRPr="00DE45A8">
        <w:rPr>
          <w:rFonts w:asciiTheme="minorHAnsi" w:hAnsiTheme="minorHAnsi" w:cstheme="minorHAnsi"/>
          <w:szCs w:val="20"/>
        </w:rPr>
        <w:t>Na izmjene ugovora o javnoj nabavi tijekom njegova trajanja primjenjivat će se članci 315. – 320.  ZJN 2016.</w:t>
      </w:r>
    </w:p>
    <w:p w14:paraId="5859BA95" w14:textId="1659421B" w:rsidR="00DE45A8" w:rsidRDefault="00DE45A8" w:rsidP="00DE45A8">
      <w:pPr>
        <w:spacing w:line="276" w:lineRule="auto"/>
        <w:rPr>
          <w:rFonts w:asciiTheme="minorHAnsi" w:hAnsiTheme="minorHAnsi" w:cstheme="minorHAnsi"/>
          <w:szCs w:val="20"/>
        </w:rPr>
      </w:pPr>
      <w:r w:rsidRPr="00DE45A8">
        <w:rPr>
          <w:rFonts w:asciiTheme="minorHAnsi" w:hAnsiTheme="minorHAnsi" w:cstheme="minorHAnsi"/>
          <w:szCs w:val="20"/>
        </w:rPr>
        <w:t xml:space="preserve">Odredbe o izmjenama ugovora uključene su u Dokumentaciju o nabavi u </w:t>
      </w:r>
      <w:r>
        <w:rPr>
          <w:rFonts w:asciiTheme="minorHAnsi" w:hAnsiTheme="minorHAnsi" w:cstheme="minorHAnsi"/>
          <w:szCs w:val="20"/>
        </w:rPr>
        <w:t>Knjizi</w:t>
      </w:r>
      <w:r w:rsidRPr="00DE45A8">
        <w:rPr>
          <w:rFonts w:asciiTheme="minorHAnsi" w:hAnsiTheme="minorHAnsi" w:cstheme="minorHAnsi"/>
          <w:szCs w:val="20"/>
        </w:rPr>
        <w:t xml:space="preserve"> </w:t>
      </w:r>
      <w:r>
        <w:rPr>
          <w:rFonts w:asciiTheme="minorHAnsi" w:hAnsiTheme="minorHAnsi" w:cstheme="minorHAnsi"/>
          <w:szCs w:val="20"/>
        </w:rPr>
        <w:t>2</w:t>
      </w:r>
      <w:r w:rsidRPr="00DE45A8">
        <w:rPr>
          <w:rFonts w:asciiTheme="minorHAnsi" w:hAnsiTheme="minorHAnsi" w:cstheme="minorHAnsi"/>
          <w:szCs w:val="20"/>
        </w:rPr>
        <w:t xml:space="preserve"> (</w:t>
      </w:r>
      <w:r>
        <w:rPr>
          <w:rFonts w:asciiTheme="minorHAnsi" w:hAnsiTheme="minorHAnsi" w:cstheme="minorHAnsi"/>
          <w:szCs w:val="20"/>
        </w:rPr>
        <w:t>Ugovor</w:t>
      </w:r>
      <w:r w:rsidRPr="00DE45A8">
        <w:rPr>
          <w:rFonts w:asciiTheme="minorHAnsi" w:hAnsiTheme="minorHAnsi" w:cstheme="minorHAnsi"/>
          <w:szCs w:val="20"/>
        </w:rPr>
        <w:t>).</w:t>
      </w:r>
    </w:p>
    <w:p w14:paraId="643E6FA2" w14:textId="702F61B0" w:rsidR="0086529B" w:rsidRPr="00B26CA6" w:rsidRDefault="0086529B" w:rsidP="008A75EA">
      <w:pPr>
        <w:pStyle w:val="Naslov2"/>
      </w:pPr>
      <w:bookmarkStart w:id="266" w:name="_Toc18581056"/>
      <w:r w:rsidRPr="00B26CA6">
        <w:t xml:space="preserve">uvjeti i zahtjevi koji moraju biti ispunjeni sukladno posebnim propisima </w:t>
      </w:r>
      <w:r w:rsidR="0098043C">
        <w:t>ili stručnim pravilima</w:t>
      </w:r>
      <w:bookmarkEnd w:id="266"/>
    </w:p>
    <w:p w14:paraId="5AC0F6D3" w14:textId="46BB75BA" w:rsidR="00911187" w:rsidRPr="00B26CA6" w:rsidRDefault="00911187" w:rsidP="00D35ED2">
      <w:pPr>
        <w:pStyle w:val="Naslov3"/>
        <w:ind w:left="851" w:hanging="567"/>
        <w:rPr>
          <w:rFonts w:asciiTheme="minorHAnsi" w:hAnsiTheme="minorHAnsi" w:cstheme="minorHAnsi"/>
          <w:lang w:val="hr-HR"/>
        </w:rPr>
      </w:pPr>
      <w:bookmarkStart w:id="267" w:name="_Ref531679842"/>
      <w:r w:rsidRPr="00B26CA6">
        <w:rPr>
          <w:rFonts w:asciiTheme="minorHAnsi" w:hAnsiTheme="minorHAnsi" w:cstheme="minorHAnsi"/>
          <w:lang w:val="hr-HR"/>
        </w:rPr>
        <w:t>Zahtjevi za obavljanje djelatnosti projektiranja</w:t>
      </w:r>
      <w:bookmarkEnd w:id="267"/>
      <w:r w:rsidR="0098043C">
        <w:rPr>
          <w:rFonts w:asciiTheme="minorHAnsi" w:hAnsiTheme="minorHAnsi" w:cstheme="minorHAnsi"/>
          <w:lang w:val="hr-HR"/>
        </w:rPr>
        <w:t xml:space="preserve"> (gospodarski subjekti)</w:t>
      </w:r>
    </w:p>
    <w:p w14:paraId="7C474B87" w14:textId="67EA2D91" w:rsidR="00A07843" w:rsidRDefault="0098043C" w:rsidP="00A75A0B">
      <w:pPr>
        <w:rPr>
          <w:rFonts w:asciiTheme="minorHAnsi" w:eastAsia="Calibri" w:hAnsiTheme="minorHAnsi" w:cstheme="minorHAnsi"/>
        </w:rPr>
      </w:pPr>
      <w:r w:rsidRPr="0098043C">
        <w:rPr>
          <w:rFonts w:asciiTheme="minorHAnsi" w:eastAsia="Calibri" w:hAnsiTheme="minorHAnsi" w:cstheme="minorHAnsi"/>
        </w:rPr>
        <w:t>U slučaju dodjele ugovora, gospodarski subjekt dužan je Naručitelj</w:t>
      </w:r>
      <w:r w:rsidR="00EB5AE6">
        <w:rPr>
          <w:rFonts w:asciiTheme="minorHAnsi" w:eastAsia="Calibri" w:hAnsiTheme="minorHAnsi" w:cstheme="minorHAnsi"/>
        </w:rPr>
        <w:t xml:space="preserve">u </w:t>
      </w:r>
      <w:r w:rsidR="00EB5AE6" w:rsidRPr="008C7D86">
        <w:rPr>
          <w:rFonts w:asciiTheme="minorHAnsi" w:eastAsia="Calibri" w:hAnsiTheme="minorHAnsi" w:cstheme="minorHAnsi"/>
          <w:b/>
          <w:bCs/>
          <w:u w:val="single"/>
        </w:rPr>
        <w:t xml:space="preserve">nakon potpisa Ugovora, a najkasnije </w:t>
      </w:r>
      <w:r w:rsidRPr="008C7D86">
        <w:rPr>
          <w:rFonts w:asciiTheme="minorHAnsi" w:eastAsia="Calibri" w:hAnsiTheme="minorHAnsi" w:cstheme="minorHAnsi"/>
          <w:b/>
          <w:bCs/>
          <w:u w:val="single"/>
        </w:rPr>
        <w:t>do Datuma početka</w:t>
      </w:r>
      <w:r w:rsidRPr="00546E8A">
        <w:rPr>
          <w:rFonts w:asciiTheme="minorHAnsi" w:eastAsia="Calibri" w:hAnsiTheme="minorHAnsi" w:cstheme="minorHAnsi"/>
        </w:rPr>
        <w:t>, dostaviti dokaz da ispunjava sve zahtjeve za obavljanje djelatnosti projektiranja u Republici</w:t>
      </w:r>
      <w:r w:rsidRPr="00546E8A">
        <w:rPr>
          <w:rFonts w:asciiTheme="minorHAnsi" w:eastAsia="Calibri" w:hAnsiTheme="minorHAnsi" w:cstheme="minorHAnsi"/>
          <w:b/>
          <w:bCs/>
        </w:rPr>
        <w:t xml:space="preserve"> </w:t>
      </w:r>
      <w:r w:rsidRPr="00546E8A">
        <w:rPr>
          <w:rFonts w:asciiTheme="minorHAnsi" w:eastAsia="Calibri" w:hAnsiTheme="minorHAnsi" w:cstheme="minorHAnsi"/>
        </w:rPr>
        <w:t>Hrvatskoj</w:t>
      </w:r>
      <w:r w:rsidR="00A07843">
        <w:rPr>
          <w:rFonts w:asciiTheme="minorHAnsi" w:eastAsia="Calibri" w:hAnsiTheme="minorHAnsi" w:cstheme="minorHAnsi"/>
        </w:rPr>
        <w:t>.</w:t>
      </w:r>
      <w:r w:rsidR="00A07843" w:rsidRPr="00A07843">
        <w:rPr>
          <w:rFonts w:asciiTheme="minorHAnsi" w:eastAsia="Calibri" w:hAnsiTheme="minorHAnsi" w:cstheme="minorHAnsi"/>
        </w:rPr>
        <w:t xml:space="preserve"> </w:t>
      </w:r>
      <w:r w:rsidR="00A07843" w:rsidRPr="0098043C">
        <w:rPr>
          <w:rFonts w:asciiTheme="minorHAnsi" w:eastAsia="Calibri" w:hAnsiTheme="minorHAnsi" w:cstheme="minorHAnsi"/>
        </w:rPr>
        <w:t xml:space="preserve">Tražene zahtjeve moraju ispuniti pojedinačno svi gospodarski subjekti koji će </w:t>
      </w:r>
      <w:r w:rsidR="00A07843">
        <w:rPr>
          <w:rFonts w:asciiTheme="minorHAnsi" w:eastAsia="Calibri" w:hAnsiTheme="minorHAnsi" w:cstheme="minorHAnsi"/>
        </w:rPr>
        <w:t xml:space="preserve">projektirati građevinu </w:t>
      </w:r>
      <w:r w:rsidR="00A07843" w:rsidRPr="0098043C">
        <w:rPr>
          <w:rFonts w:asciiTheme="minorHAnsi" w:eastAsia="Calibri" w:hAnsiTheme="minorHAnsi" w:cstheme="minorHAnsi"/>
        </w:rPr>
        <w:t>koja je predmet ove nabave.</w:t>
      </w:r>
    </w:p>
    <w:p w14:paraId="7373E536" w14:textId="1DE3098A" w:rsidR="0098043C" w:rsidRDefault="00A07843" w:rsidP="00A75A0B">
      <w:pPr>
        <w:rPr>
          <w:rFonts w:asciiTheme="minorHAnsi" w:eastAsia="Calibri" w:hAnsiTheme="minorHAnsi" w:cstheme="minorHAnsi"/>
        </w:rPr>
      </w:pPr>
      <w:r>
        <w:rPr>
          <w:rFonts w:asciiTheme="minorHAnsi" w:eastAsia="Calibri" w:hAnsiTheme="minorHAnsi" w:cstheme="minorHAnsi"/>
        </w:rPr>
        <w:t xml:space="preserve">Sukladno Zakonu o poslovima i djelatnostima prostronog uređenja i gradnje (NN 78/15): </w:t>
      </w:r>
    </w:p>
    <w:p w14:paraId="43D6AAE2" w14:textId="3AB630A0" w:rsidR="00A75A0B" w:rsidRPr="00B26CA6" w:rsidRDefault="00A75A0B" w:rsidP="00E71B13">
      <w:pPr>
        <w:numPr>
          <w:ilvl w:val="0"/>
          <w:numId w:val="71"/>
        </w:numPr>
        <w:rPr>
          <w:rFonts w:asciiTheme="minorHAnsi" w:eastAsia="Times New Roman" w:hAnsiTheme="minorHAnsi" w:cstheme="minorHAnsi"/>
          <w:szCs w:val="22"/>
        </w:rPr>
      </w:pPr>
      <w:r w:rsidRPr="00B26CA6">
        <w:rPr>
          <w:rFonts w:asciiTheme="minorHAnsi" w:eastAsia="Times New Roman" w:hAnsiTheme="minorHAnsi" w:cstheme="minorHAnsi"/>
        </w:rPr>
        <w:t>Na području Republike Hrvatske poslove projektiranja može obavljati ovlašteni</w:t>
      </w:r>
      <w:r w:rsidR="0032426D">
        <w:rPr>
          <w:rFonts w:asciiTheme="minorHAnsi" w:eastAsia="Times New Roman" w:hAnsiTheme="minorHAnsi" w:cstheme="minorHAnsi"/>
        </w:rPr>
        <w:t xml:space="preserve"> arhitekt ili ovlašteni</w:t>
      </w:r>
      <w:r w:rsidRPr="00B26CA6">
        <w:rPr>
          <w:rFonts w:asciiTheme="minorHAnsi" w:eastAsia="Times New Roman" w:hAnsiTheme="minorHAnsi" w:cstheme="minorHAnsi"/>
        </w:rPr>
        <w:t xml:space="preserve"> inženjer, samostalno u vlastitom uredu, zajedničkom uredu ili pravnoj osobi registriranoj za tu djelatnost sukladno Zakonu o poslovima i djelatnostima prostornog uređenja i gradnje (NN 78/15</w:t>
      </w:r>
      <w:r w:rsidR="0032426D">
        <w:rPr>
          <w:rFonts w:asciiTheme="minorHAnsi" w:eastAsia="Times New Roman" w:hAnsiTheme="minorHAnsi" w:cstheme="minorHAnsi"/>
        </w:rPr>
        <w:t>, 118/18</w:t>
      </w:r>
      <w:r w:rsidRPr="00B26CA6">
        <w:rPr>
          <w:rFonts w:asciiTheme="minorHAnsi" w:eastAsia="Times New Roman" w:hAnsiTheme="minorHAnsi" w:cstheme="minorHAnsi"/>
        </w:rPr>
        <w:t>)</w:t>
      </w:r>
    </w:p>
    <w:p w14:paraId="7E69AF57" w14:textId="7A742B02" w:rsidR="00A75A0B" w:rsidRPr="00B26CA6" w:rsidRDefault="00A75A0B" w:rsidP="00E71B13">
      <w:pPr>
        <w:numPr>
          <w:ilvl w:val="0"/>
          <w:numId w:val="71"/>
        </w:numPr>
        <w:rPr>
          <w:rFonts w:asciiTheme="minorHAnsi" w:eastAsia="Times New Roman" w:hAnsiTheme="minorHAnsi" w:cstheme="minorHAnsi"/>
        </w:rPr>
      </w:pPr>
      <w:r w:rsidRPr="00B26CA6">
        <w:rPr>
          <w:rFonts w:asciiTheme="minorHAnsi" w:eastAsia="Times New Roman" w:hAnsiTheme="minorHAnsi" w:cstheme="minorHAnsi"/>
        </w:rPr>
        <w:lastRenderedPageBreak/>
        <w:t>Strana osoba može trajno, povremeno i privremeno obavljati djelatnosti projektiranja (odnosno djelatnost koju je u državi svog središta ovlaštena obavljati) sukladno odredbama Zakona o poslovima i djelatnostima prostornog uređenja i gradnje (NN 78/15</w:t>
      </w:r>
      <w:r w:rsidR="006C6AB6">
        <w:rPr>
          <w:rFonts w:asciiTheme="minorHAnsi" w:eastAsia="Times New Roman" w:hAnsiTheme="minorHAnsi" w:cstheme="minorHAnsi"/>
        </w:rPr>
        <w:t>, 118/18</w:t>
      </w:r>
      <w:r w:rsidRPr="00B26CA6">
        <w:rPr>
          <w:rFonts w:asciiTheme="minorHAnsi" w:eastAsia="Times New Roman" w:hAnsiTheme="minorHAnsi" w:cstheme="minorHAnsi"/>
        </w:rPr>
        <w:t>)</w:t>
      </w:r>
    </w:p>
    <w:p w14:paraId="2CBD3118" w14:textId="2F52BBF8" w:rsidR="00A07843" w:rsidRDefault="00A07843" w:rsidP="00A75A0B">
      <w:pPr>
        <w:rPr>
          <w:rFonts w:asciiTheme="minorHAnsi" w:eastAsia="Calibri" w:hAnsiTheme="minorHAnsi" w:cstheme="minorHAnsi"/>
        </w:rPr>
      </w:pPr>
      <w:r w:rsidRPr="008278A1">
        <w:rPr>
          <w:rFonts w:asciiTheme="minorHAnsi" w:eastAsia="Calibri" w:hAnsiTheme="minorHAnsi" w:cstheme="minorHAnsi"/>
          <w:b/>
        </w:rPr>
        <w:t>Gospodarski subjekt sa sjedištem u Republici Hrvatskoj</w:t>
      </w:r>
      <w:r w:rsidRPr="00A07843">
        <w:rPr>
          <w:rFonts w:asciiTheme="minorHAnsi" w:eastAsia="Calibri" w:hAnsiTheme="minorHAnsi" w:cstheme="minorHAnsi"/>
        </w:rPr>
        <w:t xml:space="preserve"> dužan je </w:t>
      </w:r>
      <w:r w:rsidRPr="00546E8A">
        <w:rPr>
          <w:rFonts w:asciiTheme="minorHAnsi" w:eastAsia="Calibri" w:hAnsiTheme="minorHAnsi" w:cstheme="minorHAnsi"/>
          <w:u w:val="single"/>
        </w:rPr>
        <w:t>nakon potpisa Ugovora, a najkasnije do Datuma početka</w:t>
      </w:r>
      <w:r w:rsidRPr="00B26CA6" w:rsidDel="00222773">
        <w:rPr>
          <w:rFonts w:asciiTheme="minorHAnsi" w:eastAsia="Calibri" w:hAnsiTheme="minorHAnsi" w:cstheme="minorHAnsi"/>
        </w:rPr>
        <w:t xml:space="preserve"> </w:t>
      </w:r>
      <w:r w:rsidRPr="00A07843">
        <w:rPr>
          <w:rFonts w:asciiTheme="minorHAnsi" w:eastAsia="Calibri" w:hAnsiTheme="minorHAnsi" w:cstheme="minorHAnsi"/>
        </w:rPr>
        <w:t>Naručitelju dostaviti:</w:t>
      </w:r>
    </w:p>
    <w:p w14:paraId="1401E6DF" w14:textId="765A4A57" w:rsidR="00A07843" w:rsidRDefault="00A07843" w:rsidP="00A07843">
      <w:pPr>
        <w:pStyle w:val="Odlomakpopisa"/>
        <w:numPr>
          <w:ilvl w:val="0"/>
          <w:numId w:val="72"/>
        </w:numPr>
        <w:rPr>
          <w:rFonts w:asciiTheme="minorHAnsi" w:eastAsia="Calibri" w:hAnsiTheme="minorHAnsi" w:cstheme="minorHAnsi"/>
        </w:rPr>
      </w:pPr>
      <w:r w:rsidRPr="008278A1">
        <w:rPr>
          <w:rFonts w:asciiTheme="minorHAnsi" w:eastAsia="Calibri" w:hAnsiTheme="minorHAnsi" w:cstheme="minorHAnsi"/>
        </w:rPr>
        <w:t>izvadak iz sudskog ili obrtnog registra Republike Hrvatske iz kojeg mora biti vidljivo da je gospodarski subjekt registriran za obavljanje djelatnosti projektiranja</w:t>
      </w:r>
    </w:p>
    <w:p w14:paraId="202C86A0" w14:textId="1514987D" w:rsidR="00A07843" w:rsidRPr="00A07843" w:rsidRDefault="00A07843" w:rsidP="00A07843">
      <w:pPr>
        <w:rPr>
          <w:rFonts w:asciiTheme="minorHAnsi" w:eastAsia="Calibri" w:hAnsiTheme="minorHAnsi" w:cstheme="minorHAnsi"/>
        </w:rPr>
      </w:pPr>
      <w:r w:rsidRPr="008278A1">
        <w:rPr>
          <w:rFonts w:asciiTheme="minorHAnsi" w:eastAsia="Calibri" w:hAnsiTheme="minorHAnsi" w:cstheme="minorHAnsi"/>
          <w:b/>
          <w:bCs/>
        </w:rPr>
        <w:t>Strana pravna osoba sa sjedištem u drugoj državi ugovornici EGP-a</w:t>
      </w:r>
      <w:r w:rsidRPr="00A07843">
        <w:rPr>
          <w:rFonts w:asciiTheme="minorHAnsi" w:eastAsia="Calibri" w:hAnsiTheme="minorHAnsi" w:cstheme="minorHAnsi"/>
        </w:rPr>
        <w:t xml:space="preserve"> (Europskog gospodarskog prostora) koja u toj državi obavlja djelatnost projektiranja sukladno poglavlju VIII. članku 69. Zakona o poslovima i djelatnostima prostornog uređenja i gradnje (NN 78/15</w:t>
      </w:r>
      <w:r>
        <w:rPr>
          <w:rFonts w:asciiTheme="minorHAnsi" w:eastAsia="Calibri" w:hAnsiTheme="minorHAnsi" w:cstheme="minorHAnsi"/>
        </w:rPr>
        <w:t>, 118/18</w:t>
      </w:r>
      <w:r w:rsidRPr="00A07843">
        <w:rPr>
          <w:rFonts w:asciiTheme="minorHAnsi" w:eastAsia="Calibri" w:hAnsiTheme="minorHAnsi" w:cstheme="minorHAnsi"/>
        </w:rPr>
        <w:t>) može u Republici Hrvatskoj privremeno ili povremeno obavljati one poslove koje je prema propisima države u kojoj ima sjedište ovlaštena obavljati, nakon što o tome obavijesti Ministarstvo nadležno za poslove graditeljstva i prostornog uređenja izjavom u pisanom obliku. Uz izjavu strani ponuditelj mora priložiti isprave kojim se dokazuje: pravo obavljanja djelatnosti u državi sjedišta strane pravne osobe i da je osigurana od odgovornosti za štetu koju bi obavljanjem djelatnosti mogla učiniti investitoru ili drugim osobama.</w:t>
      </w:r>
    </w:p>
    <w:p w14:paraId="46BF0DD4" w14:textId="77777777" w:rsidR="00A07843" w:rsidRDefault="00A07843" w:rsidP="00A07843">
      <w:pPr>
        <w:rPr>
          <w:rFonts w:asciiTheme="minorHAnsi" w:eastAsia="Calibri" w:hAnsiTheme="minorHAnsi" w:cstheme="minorHAnsi"/>
        </w:rPr>
      </w:pPr>
      <w:r w:rsidRPr="00A07843">
        <w:rPr>
          <w:rFonts w:asciiTheme="minorHAnsi" w:eastAsia="Calibri" w:hAnsiTheme="minorHAnsi" w:cstheme="minorHAnsi"/>
        </w:rPr>
        <w:t xml:space="preserve">Gospodarski subjekt sa sjedištem u drugoj državi ugovornici EGP-a dužan je </w:t>
      </w:r>
      <w:r w:rsidRPr="00546E8A">
        <w:rPr>
          <w:rFonts w:asciiTheme="minorHAnsi" w:eastAsia="Calibri" w:hAnsiTheme="minorHAnsi" w:cstheme="minorHAnsi"/>
          <w:u w:val="single"/>
        </w:rPr>
        <w:t>nakon potpisa Ugovora, a najkasnije do Datuma početka</w:t>
      </w:r>
      <w:r w:rsidRPr="00B26CA6" w:rsidDel="00222773">
        <w:rPr>
          <w:rFonts w:asciiTheme="minorHAnsi" w:eastAsia="Calibri" w:hAnsiTheme="minorHAnsi" w:cstheme="minorHAnsi"/>
        </w:rPr>
        <w:t xml:space="preserve"> </w:t>
      </w:r>
      <w:r w:rsidRPr="00A07843">
        <w:rPr>
          <w:rFonts w:asciiTheme="minorHAnsi" w:eastAsia="Calibri" w:hAnsiTheme="minorHAnsi" w:cstheme="minorHAnsi"/>
        </w:rPr>
        <w:t>Naručitelju dostaviti:</w:t>
      </w:r>
    </w:p>
    <w:p w14:paraId="09ED3C3C" w14:textId="1D3169CD" w:rsidR="00A07843" w:rsidRPr="00A07843" w:rsidRDefault="00A07843" w:rsidP="008278A1">
      <w:pPr>
        <w:pStyle w:val="Odlomakpopisa"/>
        <w:numPr>
          <w:ilvl w:val="0"/>
          <w:numId w:val="72"/>
        </w:numPr>
        <w:rPr>
          <w:rFonts w:asciiTheme="minorHAnsi" w:eastAsia="Calibri" w:hAnsiTheme="minorHAnsi" w:cstheme="minorHAnsi"/>
        </w:rPr>
      </w:pPr>
      <w:r w:rsidRPr="00A07843">
        <w:rPr>
          <w:rFonts w:asciiTheme="minorHAnsi" w:eastAsia="Calibri" w:hAnsiTheme="minorHAnsi" w:cstheme="minorHAnsi"/>
        </w:rPr>
        <w:t>potvrdu Ministarstva nadležnog za poslove graditeljstva i prostornog uređenja Republike Hrvatske da gospodarski subjekt može na privremenoj i povremenoj osnovi obavljati djelatnost projektiranja na području Republike Hrvatske</w:t>
      </w:r>
    </w:p>
    <w:p w14:paraId="6D2C831D" w14:textId="77777777" w:rsidR="00A07843" w:rsidRPr="00A07843" w:rsidRDefault="00A07843" w:rsidP="00A07843">
      <w:pPr>
        <w:rPr>
          <w:rFonts w:asciiTheme="minorHAnsi" w:eastAsia="Calibri" w:hAnsiTheme="minorHAnsi" w:cstheme="minorHAnsi"/>
        </w:rPr>
      </w:pPr>
      <w:r w:rsidRPr="00A07843">
        <w:rPr>
          <w:rFonts w:asciiTheme="minorHAnsi" w:eastAsia="Calibri" w:hAnsiTheme="minorHAnsi" w:cstheme="minorHAnsi"/>
        </w:rPr>
        <w:t xml:space="preserve">Prema članku 71. strana </w:t>
      </w:r>
      <w:r w:rsidRPr="008278A1">
        <w:rPr>
          <w:rFonts w:asciiTheme="minorHAnsi" w:eastAsia="Calibri" w:hAnsiTheme="minorHAnsi" w:cstheme="minorHAnsi"/>
          <w:b/>
          <w:bCs/>
        </w:rPr>
        <w:t>pravna osoba sa sjedištem u trećoj državi</w:t>
      </w:r>
      <w:r w:rsidRPr="00A07843">
        <w:rPr>
          <w:rFonts w:asciiTheme="minorHAnsi" w:eastAsia="Calibri" w:hAnsiTheme="minorHAnsi" w:cstheme="minorHAnsi"/>
        </w:rPr>
        <w:t xml:space="preserve"> koja u trećoj državi obavlja djelatnost projektiranja ima pravo u Republici Hrvatskoj pod pretpostavkom uzajamnosti privremeno ili povremeno obavljati tu djelatnost u skladu sa Zakonom o poslovima i djelatnostima prostornog uređenja i gradnje i drugim posebnim propisima. Pretpostavka uzajamnosti ne primjenjuje se na državljane države članice Svjetske trgovinske organizacije.</w:t>
      </w:r>
    </w:p>
    <w:p w14:paraId="4D2DE585" w14:textId="77777777" w:rsidR="00A07843" w:rsidRDefault="00A07843" w:rsidP="00A07843">
      <w:pPr>
        <w:rPr>
          <w:rFonts w:asciiTheme="minorHAnsi" w:eastAsia="Calibri" w:hAnsiTheme="minorHAnsi" w:cstheme="minorHAnsi"/>
        </w:rPr>
      </w:pPr>
      <w:r w:rsidRPr="00434216">
        <w:rPr>
          <w:rFonts w:asciiTheme="minorHAnsi" w:eastAsia="Calibri" w:hAnsiTheme="minorHAnsi" w:cstheme="minorHAnsi"/>
        </w:rPr>
        <w:t>Gospodarski subjekt sa sjedištem u trećoj državi</w:t>
      </w:r>
      <w:r w:rsidRPr="00A07843">
        <w:rPr>
          <w:rFonts w:asciiTheme="minorHAnsi" w:eastAsia="Calibri" w:hAnsiTheme="minorHAnsi" w:cstheme="minorHAnsi"/>
        </w:rPr>
        <w:t xml:space="preserve"> dužan je </w:t>
      </w:r>
      <w:r w:rsidRPr="00546E8A">
        <w:rPr>
          <w:rFonts w:asciiTheme="minorHAnsi" w:eastAsia="Calibri" w:hAnsiTheme="minorHAnsi" w:cstheme="minorHAnsi"/>
          <w:u w:val="single"/>
        </w:rPr>
        <w:t>nakon potpisa Ugovora, a najkasnije do Datuma početka</w:t>
      </w:r>
      <w:r w:rsidRPr="00B26CA6" w:rsidDel="00222773">
        <w:rPr>
          <w:rFonts w:asciiTheme="minorHAnsi" w:eastAsia="Calibri" w:hAnsiTheme="minorHAnsi" w:cstheme="minorHAnsi"/>
        </w:rPr>
        <w:t xml:space="preserve"> </w:t>
      </w:r>
      <w:r w:rsidRPr="00A07843">
        <w:rPr>
          <w:rFonts w:asciiTheme="minorHAnsi" w:eastAsia="Calibri" w:hAnsiTheme="minorHAnsi" w:cstheme="minorHAnsi"/>
        </w:rPr>
        <w:t>Naručitelju dostaviti:</w:t>
      </w:r>
    </w:p>
    <w:p w14:paraId="54EDDA4E" w14:textId="4B56D48B" w:rsidR="00A07843" w:rsidRPr="00A07843" w:rsidRDefault="00A07843" w:rsidP="008278A1">
      <w:pPr>
        <w:pStyle w:val="Odlomakpopisa"/>
        <w:numPr>
          <w:ilvl w:val="0"/>
          <w:numId w:val="72"/>
        </w:numPr>
        <w:rPr>
          <w:rFonts w:asciiTheme="minorHAnsi" w:eastAsia="Calibri" w:hAnsiTheme="minorHAnsi" w:cstheme="minorHAnsi"/>
        </w:rPr>
      </w:pPr>
      <w:r w:rsidRPr="00A07843">
        <w:rPr>
          <w:rFonts w:asciiTheme="minorHAnsi" w:eastAsia="Calibri" w:hAnsiTheme="minorHAnsi" w:cstheme="minorHAnsi"/>
        </w:rPr>
        <w:t>dokument kojim se dokazuje pravo obavljanja djelatnosti u državi sjedišta ili važeću licencu odnosno dokument koji se to pravo obavljanja djelatnosti regulira</w:t>
      </w:r>
    </w:p>
    <w:p w14:paraId="43DCCDC8" w14:textId="6524F00A" w:rsidR="00A07843" w:rsidRPr="00A07843" w:rsidRDefault="00A07843" w:rsidP="008278A1">
      <w:pPr>
        <w:pStyle w:val="Odlomakpopisa"/>
        <w:numPr>
          <w:ilvl w:val="0"/>
          <w:numId w:val="72"/>
        </w:numPr>
        <w:rPr>
          <w:rFonts w:asciiTheme="minorHAnsi" w:eastAsia="Calibri" w:hAnsiTheme="minorHAnsi" w:cstheme="minorHAnsi"/>
        </w:rPr>
      </w:pPr>
      <w:r w:rsidRPr="00A07843">
        <w:rPr>
          <w:rFonts w:asciiTheme="minorHAnsi" w:eastAsia="Calibri" w:hAnsiTheme="minorHAnsi" w:cstheme="minorHAnsi"/>
        </w:rPr>
        <w:t>dokaz da je osiguran od odgovornosti za štetu koju bi obavljanjem djelatnosti mogla učiniti investitoru ili drugima osobama</w:t>
      </w:r>
    </w:p>
    <w:p w14:paraId="08CF5DA2" w14:textId="2227A39F" w:rsidR="00A07843" w:rsidRPr="00A07843" w:rsidRDefault="00A07843" w:rsidP="00A07843">
      <w:pPr>
        <w:rPr>
          <w:rFonts w:asciiTheme="minorHAnsi" w:eastAsia="Calibri" w:hAnsiTheme="minorHAnsi" w:cstheme="minorHAnsi"/>
        </w:rPr>
      </w:pPr>
      <w:r w:rsidRPr="00A07843">
        <w:rPr>
          <w:rFonts w:asciiTheme="minorHAnsi" w:eastAsia="Calibri" w:hAnsiTheme="minorHAnsi" w:cstheme="minorHAnsi"/>
        </w:rPr>
        <w:t>Strana pravna osoba sa sjedištem u drugoj državi ugovornici EGP-a koja obavlja djelatnosti projektiranja, može u Republici Hrvatskoj trajno obavljati djelatnost pod istim uvjetima kao i pravna osoba sa sjedištem u Republici Hrvatskoj, odnosno mora biti registrirana za obavljanje djelatnosti projektiranja sukladno Zakonu o poslovima i djelatnostima prostornog uređenja i gradnje (NN 78/15</w:t>
      </w:r>
      <w:r>
        <w:rPr>
          <w:rFonts w:asciiTheme="minorHAnsi" w:eastAsia="Calibri" w:hAnsiTheme="minorHAnsi" w:cstheme="minorHAnsi"/>
        </w:rPr>
        <w:t>, 118/18</w:t>
      </w:r>
      <w:r w:rsidRPr="00A07843">
        <w:rPr>
          <w:rFonts w:asciiTheme="minorHAnsi" w:eastAsia="Calibri" w:hAnsiTheme="minorHAnsi" w:cstheme="minorHAnsi"/>
        </w:rPr>
        <w:t>).</w:t>
      </w:r>
    </w:p>
    <w:p w14:paraId="1647B984" w14:textId="0333136B" w:rsidR="00A07843" w:rsidRPr="00A07843" w:rsidRDefault="00A07843" w:rsidP="00A07843">
      <w:pPr>
        <w:rPr>
          <w:rFonts w:asciiTheme="minorHAnsi" w:eastAsia="Calibri" w:hAnsiTheme="minorHAnsi" w:cstheme="minorHAnsi"/>
        </w:rPr>
      </w:pPr>
      <w:r w:rsidRPr="00A07843">
        <w:rPr>
          <w:rFonts w:asciiTheme="minorHAnsi" w:eastAsia="Calibri" w:hAnsiTheme="minorHAnsi" w:cstheme="minorHAnsi"/>
        </w:rPr>
        <w:t>Strana pravna osoba sa sjedištem u trećoj državi koja u trećoj državi obavlja djelatnost projektiranja ima pravo u Republici Hrvatskoj trajno obavljati tu djelatnost pod istim uvjetima kao pravna osoba sa sjedištem u Republici Hrvatskoj, odnosno mora biti registrirana za obavljanje djelatnosti projektiranja sukladno Zakonu o poslovima i djelatnostima prostornog uređenja i gradnje (NN 78/15</w:t>
      </w:r>
      <w:r>
        <w:rPr>
          <w:rFonts w:asciiTheme="minorHAnsi" w:eastAsia="Calibri" w:hAnsiTheme="minorHAnsi" w:cstheme="minorHAnsi"/>
        </w:rPr>
        <w:t>, 118/18</w:t>
      </w:r>
      <w:r w:rsidRPr="00A07843">
        <w:rPr>
          <w:rFonts w:asciiTheme="minorHAnsi" w:eastAsia="Calibri" w:hAnsiTheme="minorHAnsi" w:cstheme="minorHAnsi"/>
        </w:rPr>
        <w:t>) i ne mora pisanom izjavom obavijestiti Ministarstvo.</w:t>
      </w:r>
    </w:p>
    <w:p w14:paraId="58A4B021" w14:textId="77777777" w:rsidR="00A07843" w:rsidRPr="00A07843" w:rsidRDefault="00A07843" w:rsidP="00A07843">
      <w:pPr>
        <w:rPr>
          <w:rFonts w:asciiTheme="minorHAnsi" w:eastAsia="Calibri" w:hAnsiTheme="minorHAnsi" w:cstheme="minorHAnsi"/>
        </w:rPr>
      </w:pPr>
      <w:r w:rsidRPr="00A07843">
        <w:rPr>
          <w:rFonts w:asciiTheme="minorHAnsi" w:eastAsia="Calibri" w:hAnsiTheme="minorHAnsi" w:cstheme="minorHAnsi"/>
        </w:rPr>
        <w:t>U slučaju zajednice gospodarskih subjekata i podugovaratelja traženu sposobnost obvezni su pojedinačno dokazati članovi zajednice gospodarskih subjekata i podugovaratelji, koji će projektirati građevinu koja je predmet nabave.</w:t>
      </w:r>
    </w:p>
    <w:p w14:paraId="00E2E8F7" w14:textId="2C871310" w:rsidR="00A07843" w:rsidRDefault="00A07843" w:rsidP="00A07843">
      <w:pPr>
        <w:rPr>
          <w:rFonts w:asciiTheme="minorHAnsi" w:eastAsia="Calibri" w:hAnsiTheme="minorHAnsi" w:cstheme="minorHAnsi"/>
        </w:rPr>
      </w:pPr>
      <w:r w:rsidRPr="00A07843">
        <w:rPr>
          <w:rFonts w:asciiTheme="minorHAnsi" w:eastAsia="Calibri" w:hAnsiTheme="minorHAnsi" w:cstheme="minorHAnsi"/>
        </w:rPr>
        <w:lastRenderedPageBreak/>
        <w:t>Za detaljne informacije o načinu ishođenja navedenih dokaza molimo kontaktirajte Ministarstvo graditeljstva i prostornog uređenja.</w:t>
      </w:r>
    </w:p>
    <w:p w14:paraId="54F3115F" w14:textId="77777777" w:rsidR="00CA79CB" w:rsidRPr="008278A1" w:rsidRDefault="00CA79CB" w:rsidP="00A07843">
      <w:pPr>
        <w:rPr>
          <w:rFonts w:asciiTheme="minorHAnsi" w:eastAsia="Calibri" w:hAnsiTheme="minorHAnsi" w:cstheme="minorHAnsi"/>
        </w:rPr>
      </w:pPr>
    </w:p>
    <w:p w14:paraId="4B662FF7" w14:textId="11EA338D" w:rsidR="00691191" w:rsidRPr="00B26CA6" w:rsidRDefault="00691191" w:rsidP="00D35ED2">
      <w:pPr>
        <w:pStyle w:val="Naslov3"/>
        <w:ind w:left="851" w:hanging="567"/>
        <w:rPr>
          <w:rFonts w:asciiTheme="minorHAnsi" w:hAnsiTheme="minorHAnsi" w:cstheme="minorHAnsi"/>
          <w:lang w:val="hr-HR"/>
        </w:rPr>
      </w:pPr>
      <w:bookmarkStart w:id="268" w:name="_Ref531679859"/>
      <w:r w:rsidRPr="00B26CA6">
        <w:rPr>
          <w:rFonts w:asciiTheme="minorHAnsi" w:hAnsiTheme="minorHAnsi" w:cstheme="minorHAnsi"/>
          <w:lang w:val="hr-HR"/>
        </w:rPr>
        <w:t>Zahtjevi za obavljanje djelatnosti građenja</w:t>
      </w:r>
      <w:bookmarkEnd w:id="268"/>
      <w:r w:rsidR="00EB5AE6">
        <w:rPr>
          <w:rFonts w:asciiTheme="minorHAnsi" w:hAnsiTheme="minorHAnsi" w:cstheme="minorHAnsi"/>
          <w:lang w:val="hr-HR"/>
        </w:rPr>
        <w:t xml:space="preserve"> (gospodarski subjekti)</w:t>
      </w:r>
    </w:p>
    <w:p w14:paraId="4398250A" w14:textId="149F3574" w:rsidR="00EB5AE6" w:rsidRDefault="00EB5AE6" w:rsidP="00A24CF7">
      <w:pPr>
        <w:rPr>
          <w:rFonts w:asciiTheme="minorHAnsi" w:eastAsia="Calibri" w:hAnsiTheme="minorHAnsi" w:cstheme="minorHAnsi"/>
          <w:color w:val="000000" w:themeColor="text1"/>
          <w:szCs w:val="20"/>
        </w:rPr>
      </w:pPr>
      <w:r w:rsidRPr="00EB5AE6">
        <w:rPr>
          <w:rFonts w:asciiTheme="minorHAnsi" w:eastAsia="Calibri" w:hAnsiTheme="minorHAnsi" w:cstheme="minorHAnsi"/>
          <w:color w:val="000000" w:themeColor="text1"/>
          <w:szCs w:val="20"/>
        </w:rPr>
        <w:t xml:space="preserve">U slučaju dodjele ugovora, gospodarski subjekt dužan je Naručitelju </w:t>
      </w:r>
      <w:r w:rsidRPr="00905EEA">
        <w:rPr>
          <w:rFonts w:asciiTheme="minorHAnsi" w:eastAsia="Calibri" w:hAnsiTheme="minorHAnsi" w:cstheme="minorHAnsi"/>
          <w:u w:val="single"/>
        </w:rPr>
        <w:t>nakon potpisa Ugovora, a najkasnije do Datuma početka</w:t>
      </w:r>
      <w:r w:rsidRPr="00EB5AE6">
        <w:rPr>
          <w:rFonts w:asciiTheme="minorHAnsi" w:eastAsia="Calibri" w:hAnsiTheme="minorHAnsi" w:cstheme="minorHAnsi"/>
          <w:color w:val="000000" w:themeColor="text1"/>
          <w:szCs w:val="20"/>
        </w:rPr>
        <w:t xml:space="preserve">, </w:t>
      </w:r>
      <w:r w:rsidRPr="00546E8A">
        <w:rPr>
          <w:rFonts w:asciiTheme="minorHAnsi" w:eastAsia="Calibri" w:hAnsiTheme="minorHAnsi" w:cstheme="minorHAnsi"/>
          <w:color w:val="000000" w:themeColor="text1"/>
          <w:szCs w:val="20"/>
        </w:rPr>
        <w:t>dostaviti dokaz da ispunjava sve zahtjeve za obavljanje djelatnosti građenja u Republici Hrvatskoj. Tražene za</w:t>
      </w:r>
      <w:r w:rsidRPr="00EB5AE6">
        <w:rPr>
          <w:rFonts w:asciiTheme="minorHAnsi" w:eastAsia="Calibri" w:hAnsiTheme="minorHAnsi" w:cstheme="minorHAnsi"/>
          <w:color w:val="000000" w:themeColor="text1"/>
          <w:szCs w:val="20"/>
        </w:rPr>
        <w:t>htjeve moraju ispuniti pojedinačno svi gospodarski subjekti koji će graditi i/ili izvoditi radove na građevini koja je predmet ove nabave.</w:t>
      </w:r>
    </w:p>
    <w:p w14:paraId="491A4FB5" w14:textId="77777777" w:rsidR="008278A1" w:rsidRDefault="008278A1" w:rsidP="008278A1">
      <w:pPr>
        <w:rPr>
          <w:rFonts w:asciiTheme="minorHAnsi" w:eastAsia="Calibri" w:hAnsiTheme="minorHAnsi" w:cstheme="minorHAnsi"/>
        </w:rPr>
      </w:pPr>
      <w:r>
        <w:rPr>
          <w:rFonts w:asciiTheme="minorHAnsi" w:eastAsia="Calibri" w:hAnsiTheme="minorHAnsi" w:cstheme="minorHAnsi"/>
        </w:rPr>
        <w:t xml:space="preserve">Sukladno Zakonu o poslovima i djelatnostima prostronog uređenja i gradnje (NN 78/15): </w:t>
      </w:r>
    </w:p>
    <w:p w14:paraId="754C56A0" w14:textId="78FB48D2" w:rsidR="00A24CF7" w:rsidRDefault="00A24CF7" w:rsidP="00197FCB">
      <w:pPr>
        <w:pStyle w:val="Odlomakpopisa"/>
        <w:numPr>
          <w:ilvl w:val="1"/>
          <w:numId w:val="92"/>
        </w:numPr>
        <w:rPr>
          <w:rFonts w:asciiTheme="minorHAnsi" w:eastAsia="Times New Roman" w:hAnsiTheme="minorHAnsi" w:cstheme="minorHAnsi"/>
          <w:color w:val="000000" w:themeColor="text1"/>
          <w:szCs w:val="20"/>
        </w:rPr>
      </w:pPr>
      <w:r w:rsidRPr="00A24CF7">
        <w:rPr>
          <w:rFonts w:asciiTheme="minorHAnsi" w:eastAsia="Times New Roman" w:hAnsiTheme="minorHAnsi" w:cstheme="minorHAnsi"/>
          <w:color w:val="000000" w:themeColor="text1"/>
          <w:szCs w:val="20"/>
        </w:rPr>
        <w:t>Na području Republike Hrvatske graditi i/ili izvoditi radove na građevini može pravna ili fizička osoba obrtnik koja je registrirana za obavljanje djelatnosti građenja odnosno za izvođenje pojedinih radova koja ispunjava uvjete propisane Zakonom o poslovima i djelatnostima prostornog uređenja i gradnje (NN 78/15 i 118/18) te posebnim propisima kojima se uređuje gradnja i koja mora imati zaposlenog ovlaštenog voditelja građenja i/ili voditelja radova, odnosno osobu za vođenje manje složenih radova, ovisno o radovima koje izvodi.</w:t>
      </w:r>
    </w:p>
    <w:p w14:paraId="4D629555" w14:textId="77777777" w:rsidR="00EB5AE6" w:rsidRPr="00EB5AE6" w:rsidRDefault="00EB5AE6" w:rsidP="00546E8A">
      <w:pPr>
        <w:pStyle w:val="Odlomakpopisa"/>
        <w:ind w:left="1418"/>
        <w:rPr>
          <w:rFonts w:ascii="Calibri" w:eastAsia="Times New Roman" w:hAnsi="Calibri" w:cs="Calibri"/>
          <w:color w:val="000000"/>
          <w:szCs w:val="20"/>
        </w:rPr>
      </w:pPr>
      <w:r w:rsidRPr="00EB5AE6">
        <w:rPr>
          <w:rFonts w:ascii="Calibri" w:eastAsia="Times New Roman" w:hAnsi="Calibri" w:cs="Calibri"/>
          <w:color w:val="000000"/>
          <w:szCs w:val="20"/>
        </w:rPr>
        <w:t>Ukoliko navedena osoba (izvođač)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14:paraId="0CA42E84" w14:textId="34F119BA" w:rsidR="00A24CF7" w:rsidRPr="00A24CF7" w:rsidRDefault="00A24CF7" w:rsidP="00197FCB">
      <w:pPr>
        <w:pStyle w:val="Odlomakpopisa"/>
        <w:numPr>
          <w:ilvl w:val="1"/>
          <w:numId w:val="92"/>
        </w:numPr>
        <w:rPr>
          <w:rFonts w:asciiTheme="minorHAnsi" w:eastAsia="Times New Roman" w:hAnsiTheme="minorHAnsi" w:cstheme="minorHAnsi"/>
          <w:color w:val="000000" w:themeColor="text1"/>
          <w:szCs w:val="20"/>
        </w:rPr>
      </w:pPr>
      <w:r w:rsidRPr="00A24CF7">
        <w:rPr>
          <w:rFonts w:asciiTheme="minorHAnsi" w:eastAsia="Times New Roman" w:hAnsiTheme="minorHAnsi" w:cstheme="minorHAnsi"/>
          <w:color w:val="000000" w:themeColor="text1"/>
          <w:szCs w:val="20"/>
        </w:rPr>
        <w:t>Strana osoba može trajno, povremeno i privremeno obavljati djelatnosti građenja (odnosno djelatnost koju je u državi svog središta ovlaštena obavljati) sukladno odredbama Zakona o poslovima i djelatnostima prostornog uređenja i gradnje (NN 78/15 i 118/18)</w:t>
      </w:r>
    </w:p>
    <w:p w14:paraId="05CB1B98" w14:textId="77777777" w:rsidR="008278A1" w:rsidRDefault="008278A1" w:rsidP="008278A1">
      <w:pPr>
        <w:rPr>
          <w:rFonts w:asciiTheme="minorHAnsi" w:eastAsia="Calibri" w:hAnsiTheme="minorHAnsi" w:cstheme="minorHAnsi"/>
        </w:rPr>
      </w:pPr>
      <w:r w:rsidRPr="008278A1">
        <w:rPr>
          <w:rFonts w:asciiTheme="minorHAnsi" w:eastAsia="Calibri" w:hAnsiTheme="minorHAnsi" w:cstheme="minorHAnsi"/>
          <w:b/>
        </w:rPr>
        <w:t>Gospodarski subjekt sa sjedištem u Republici Hrvatskoj</w:t>
      </w:r>
      <w:r w:rsidRPr="00A07843">
        <w:rPr>
          <w:rFonts w:asciiTheme="minorHAnsi" w:eastAsia="Calibri" w:hAnsiTheme="minorHAnsi" w:cstheme="minorHAnsi"/>
        </w:rPr>
        <w:t xml:space="preserve"> dužan je </w:t>
      </w:r>
      <w:r w:rsidRPr="00546E8A">
        <w:rPr>
          <w:rFonts w:asciiTheme="minorHAnsi" w:eastAsia="Calibri" w:hAnsiTheme="minorHAnsi" w:cstheme="minorHAnsi"/>
          <w:u w:val="single"/>
        </w:rPr>
        <w:t>nakon potpisa Ugovora, a najkasnije do Datuma početka</w:t>
      </w:r>
      <w:r w:rsidRPr="00B26CA6" w:rsidDel="00222773">
        <w:rPr>
          <w:rFonts w:asciiTheme="minorHAnsi" w:eastAsia="Calibri" w:hAnsiTheme="minorHAnsi" w:cstheme="minorHAnsi"/>
        </w:rPr>
        <w:t xml:space="preserve"> </w:t>
      </w:r>
      <w:r w:rsidRPr="00A07843">
        <w:rPr>
          <w:rFonts w:asciiTheme="minorHAnsi" w:eastAsia="Calibri" w:hAnsiTheme="minorHAnsi" w:cstheme="minorHAnsi"/>
        </w:rPr>
        <w:t>Naručitelju dostaviti:</w:t>
      </w:r>
    </w:p>
    <w:p w14:paraId="016A5565" w14:textId="75841761" w:rsidR="00EB5AE6" w:rsidRPr="00546E8A" w:rsidRDefault="00EB5AE6" w:rsidP="00197FCB">
      <w:pPr>
        <w:pStyle w:val="Odlomakpopisa"/>
        <w:numPr>
          <w:ilvl w:val="0"/>
          <w:numId w:val="91"/>
        </w:numPr>
        <w:rPr>
          <w:rFonts w:asciiTheme="minorHAnsi" w:eastAsia="Calibri" w:hAnsiTheme="minorHAnsi" w:cstheme="minorHAnsi"/>
          <w:color w:val="000000" w:themeColor="text1"/>
          <w:szCs w:val="20"/>
        </w:rPr>
      </w:pPr>
      <w:r w:rsidRPr="00546E8A">
        <w:rPr>
          <w:rFonts w:asciiTheme="minorHAnsi" w:eastAsia="Calibri" w:hAnsiTheme="minorHAnsi" w:cstheme="minorHAnsi"/>
          <w:color w:val="000000" w:themeColor="text1"/>
          <w:szCs w:val="20"/>
        </w:rPr>
        <w:t>izvadak iz sudskog ili obrtnog registra Republike Hrvatske iz kojeg mora biti vidljivo da je gospodarski subjekt registriran za obavljanje djelatnosti građenja odnosno za izvođenje pojedinih radova</w:t>
      </w:r>
    </w:p>
    <w:p w14:paraId="675AA2C9" w14:textId="32D1115C" w:rsidR="00EB5AE6" w:rsidRPr="00546E8A" w:rsidRDefault="00EB5AE6" w:rsidP="00197FCB">
      <w:pPr>
        <w:pStyle w:val="Odlomakpopisa"/>
        <w:numPr>
          <w:ilvl w:val="0"/>
          <w:numId w:val="91"/>
        </w:numPr>
        <w:rPr>
          <w:rFonts w:asciiTheme="minorHAnsi" w:eastAsia="Calibri" w:hAnsiTheme="minorHAnsi" w:cstheme="minorHAnsi"/>
          <w:color w:val="000000" w:themeColor="text1"/>
          <w:szCs w:val="20"/>
        </w:rPr>
      </w:pPr>
      <w:r w:rsidRPr="00546E8A">
        <w:rPr>
          <w:rFonts w:asciiTheme="minorHAnsi" w:eastAsia="Calibri" w:hAnsiTheme="minorHAnsi" w:cstheme="minorHAnsi"/>
          <w:color w:val="000000" w:themeColor="text1"/>
          <w:szCs w:val="20"/>
        </w:rPr>
        <w:t>Potvrdu (o podacima iz imenika, upisnika, evidencija ili zbirke isprava) nadležne Hrvatske komore za ovlaštenog voditelja građenja i/ili ovlaštenog voditelja radova, zaposlenika gospodarskog subjekta koja mora sadržavati sljedeće podatke: naziv tvrtke zaposlenja, navod o aktivnom statusu ovlaštenog člana, navod da nije izrečena mjera zabrane obavljanja poslova</w:t>
      </w:r>
      <w:r w:rsidR="0079673C">
        <w:rPr>
          <w:rFonts w:asciiTheme="minorHAnsi" w:eastAsia="Calibri" w:hAnsiTheme="minorHAnsi" w:cstheme="minorHAnsi"/>
          <w:color w:val="000000" w:themeColor="text1"/>
          <w:szCs w:val="20"/>
        </w:rPr>
        <w:t>).</w:t>
      </w:r>
    </w:p>
    <w:p w14:paraId="3A8379BD" w14:textId="2EDC206E" w:rsidR="00A24CF7" w:rsidRDefault="008278A1" w:rsidP="00A24CF7">
      <w:pPr>
        <w:rPr>
          <w:rFonts w:asciiTheme="minorHAnsi" w:eastAsia="Calibri" w:hAnsiTheme="minorHAnsi" w:cstheme="minorHAnsi"/>
          <w:color w:val="000000" w:themeColor="text1"/>
          <w:szCs w:val="20"/>
        </w:rPr>
      </w:pPr>
      <w:r w:rsidRPr="008278A1">
        <w:rPr>
          <w:rFonts w:asciiTheme="minorHAnsi" w:eastAsia="Calibri" w:hAnsiTheme="minorHAnsi" w:cstheme="minorHAnsi"/>
          <w:b/>
          <w:bCs/>
          <w:color w:val="000000" w:themeColor="text1"/>
          <w:szCs w:val="20"/>
        </w:rPr>
        <w:t>Strana pravna osoba ili strana fizička osoba obrtnik sa sjedištem u drugoj državi ugovornici EGP-a</w:t>
      </w:r>
      <w:r w:rsidRPr="008278A1">
        <w:rPr>
          <w:rFonts w:asciiTheme="minorHAnsi" w:eastAsia="Calibri" w:hAnsiTheme="minorHAnsi" w:cstheme="minorHAnsi"/>
          <w:color w:val="000000" w:themeColor="text1"/>
          <w:szCs w:val="20"/>
        </w:rPr>
        <w:t xml:space="preserve"> (Europskog gospodarskog prostora), odnosno državi članici Svjetske trgovinske organizacije (STO) koja u toj državi obavlja djelatnost građenja, može u Republici Hrvatskoj privremeno ili povremeno obavljati one poslove koje je prema propisima države u kojoj ima sjedište ovlaštena obavljati, nakon što o tome obavijesti Ministarstvo nadležno za poslove graditeljstva i prostornog uređenje izjavom u pisanom obliku. Uz izjavu strani ponuditelj mora priložiti isprave kojim se dokazuje: pravo obavljanja djelatnosti u državi sjedišta strane pravne osobe i da je osigurana od odgovornosti za štetu koju bi obavljanjem djelatnosti mogla učiniti investitoru ili drugim osobama. Na temelju izjave Ministarstvo izdaje obavijest</w:t>
      </w:r>
      <w:r>
        <w:rPr>
          <w:rFonts w:asciiTheme="minorHAnsi" w:eastAsia="Calibri" w:hAnsiTheme="minorHAnsi" w:cstheme="minorHAnsi"/>
          <w:color w:val="000000" w:themeColor="text1"/>
          <w:szCs w:val="20"/>
        </w:rPr>
        <w:t>.</w:t>
      </w:r>
    </w:p>
    <w:p w14:paraId="13CAB18F" w14:textId="77777777" w:rsidR="00434216" w:rsidRDefault="00434216" w:rsidP="00434216">
      <w:pPr>
        <w:rPr>
          <w:rFonts w:asciiTheme="minorHAnsi" w:eastAsia="Calibri" w:hAnsiTheme="minorHAnsi" w:cstheme="minorHAnsi"/>
        </w:rPr>
      </w:pPr>
      <w:r w:rsidRPr="00A07843">
        <w:rPr>
          <w:rFonts w:asciiTheme="minorHAnsi" w:eastAsia="Calibri" w:hAnsiTheme="minorHAnsi" w:cstheme="minorHAnsi"/>
        </w:rPr>
        <w:t xml:space="preserve">Gospodarski subjekt sa sjedištem u drugoj državi ugovornici EGP-a dužan je </w:t>
      </w:r>
      <w:r w:rsidRPr="00546E8A">
        <w:rPr>
          <w:rFonts w:asciiTheme="minorHAnsi" w:eastAsia="Calibri" w:hAnsiTheme="minorHAnsi" w:cstheme="minorHAnsi"/>
          <w:u w:val="single"/>
        </w:rPr>
        <w:t>nakon potpisa Ugovora, a najkasnije do Datuma početka</w:t>
      </w:r>
      <w:r w:rsidRPr="00B26CA6" w:rsidDel="00222773">
        <w:rPr>
          <w:rFonts w:asciiTheme="minorHAnsi" w:eastAsia="Calibri" w:hAnsiTheme="minorHAnsi" w:cstheme="minorHAnsi"/>
        </w:rPr>
        <w:t xml:space="preserve"> </w:t>
      </w:r>
      <w:r w:rsidRPr="00A07843">
        <w:rPr>
          <w:rFonts w:asciiTheme="minorHAnsi" w:eastAsia="Calibri" w:hAnsiTheme="minorHAnsi" w:cstheme="minorHAnsi"/>
        </w:rPr>
        <w:t>Naručitelju dostaviti:</w:t>
      </w:r>
    </w:p>
    <w:p w14:paraId="1538FCFC" w14:textId="701E0B62" w:rsidR="00A24CF7" w:rsidRDefault="00A24CF7" w:rsidP="0079673C">
      <w:pPr>
        <w:pStyle w:val="Odlomakpopisa"/>
        <w:numPr>
          <w:ilvl w:val="4"/>
          <w:numId w:val="83"/>
        </w:numPr>
        <w:tabs>
          <w:tab w:val="num" w:pos="709"/>
        </w:tabs>
        <w:ind w:left="709" w:hanging="540"/>
        <w:rPr>
          <w:rFonts w:asciiTheme="minorHAnsi" w:eastAsia="Calibri" w:hAnsiTheme="minorHAnsi" w:cstheme="minorHAnsi"/>
          <w:color w:val="000000" w:themeColor="text1"/>
          <w:szCs w:val="20"/>
        </w:rPr>
      </w:pPr>
      <w:r w:rsidRPr="00A24CF7">
        <w:rPr>
          <w:rFonts w:asciiTheme="minorHAnsi" w:eastAsia="Calibri" w:hAnsiTheme="minorHAnsi" w:cstheme="minorHAnsi"/>
          <w:color w:val="000000" w:themeColor="text1"/>
          <w:szCs w:val="20"/>
        </w:rPr>
        <w:lastRenderedPageBreak/>
        <w:t>Važeću Obavijest Ministarstva nadležnog za poslove graditeljstva i prostornog uređenja o obavljanju djelatnosti na privremenoj i povremenoj osnovi u Republici Hrvatskoj i</w:t>
      </w:r>
    </w:p>
    <w:p w14:paraId="3935D618" w14:textId="6D1A6B76" w:rsidR="00A24CF7" w:rsidRPr="00A24CF7" w:rsidRDefault="00A24CF7" w:rsidP="0079673C">
      <w:pPr>
        <w:pStyle w:val="Odlomakpopisa"/>
        <w:numPr>
          <w:ilvl w:val="4"/>
          <w:numId w:val="83"/>
        </w:numPr>
        <w:tabs>
          <w:tab w:val="num" w:pos="709"/>
        </w:tabs>
        <w:ind w:left="709" w:hanging="540"/>
        <w:rPr>
          <w:rFonts w:asciiTheme="minorHAnsi" w:eastAsia="Calibri" w:hAnsiTheme="minorHAnsi" w:cstheme="minorHAnsi"/>
          <w:color w:val="000000" w:themeColor="text1"/>
          <w:szCs w:val="20"/>
        </w:rPr>
      </w:pPr>
      <w:r w:rsidRPr="00A24CF7">
        <w:rPr>
          <w:rFonts w:asciiTheme="minorHAnsi" w:eastAsia="Calibri" w:hAnsiTheme="minorHAnsi" w:cstheme="minorHAnsi"/>
          <w:color w:val="000000" w:themeColor="text1"/>
          <w:szCs w:val="20"/>
        </w:rPr>
        <w:t>Potvrdu (o podacima iz imenika, upisnika, evidencija ili zbirke isprava) nadležne Hrvatske komore za ovlaštenog voditelja građenja i/ili ovlaštenog voditelja radova, zaposlenika gospodarskog subjekta, koja mora sadržavati sljedeće podatke: naziv tvrtke zaposlenja, navod o aktivnom statusu ovlaštenog člana, navod da nije izrečena mjera zabrane obavljanja poslova</w:t>
      </w:r>
      <w:r w:rsidR="00C73186">
        <w:rPr>
          <w:rFonts w:asciiTheme="minorHAnsi" w:eastAsia="Calibri" w:hAnsiTheme="minorHAnsi" w:cstheme="minorHAnsi"/>
          <w:color w:val="000000" w:themeColor="text1"/>
          <w:szCs w:val="20"/>
        </w:rPr>
        <w:t>)</w:t>
      </w:r>
      <w:r w:rsidRPr="00A24CF7">
        <w:rPr>
          <w:rFonts w:asciiTheme="minorHAnsi" w:eastAsia="Calibri" w:hAnsiTheme="minorHAnsi" w:cstheme="minorHAnsi"/>
          <w:color w:val="000000" w:themeColor="text1"/>
          <w:szCs w:val="20"/>
        </w:rPr>
        <w:t>.</w:t>
      </w:r>
    </w:p>
    <w:p w14:paraId="35506F5D" w14:textId="40F3ABC3" w:rsidR="00A24CF7" w:rsidRPr="00A24CF7" w:rsidRDefault="00A24CF7" w:rsidP="00A24CF7">
      <w:pPr>
        <w:rPr>
          <w:rFonts w:asciiTheme="minorHAnsi" w:eastAsia="Calibri" w:hAnsiTheme="minorHAnsi" w:cstheme="minorHAnsi"/>
          <w:color w:val="000000" w:themeColor="text1"/>
          <w:szCs w:val="20"/>
        </w:rPr>
      </w:pPr>
      <w:r w:rsidRPr="00A24CF7">
        <w:rPr>
          <w:rFonts w:asciiTheme="minorHAnsi" w:eastAsia="Calibri" w:hAnsiTheme="minorHAnsi" w:cstheme="minorHAnsi"/>
          <w:color w:val="000000" w:themeColor="text1"/>
          <w:szCs w:val="20"/>
        </w:rPr>
        <w:t xml:space="preserve">Strana pravna osoba ili strana fizička osoba obrtnik sa sjedištem u drugoj državi </w:t>
      </w:r>
      <w:r w:rsidR="00434216" w:rsidRPr="00434216">
        <w:rPr>
          <w:rFonts w:asciiTheme="minorHAnsi" w:eastAsia="Calibri" w:hAnsiTheme="minorHAnsi" w:cstheme="minorHAnsi"/>
          <w:color w:val="000000" w:themeColor="text1"/>
          <w:szCs w:val="20"/>
        </w:rPr>
        <w:t xml:space="preserve">ugovornici EGP-a, odnosno državi članici STO </w:t>
      </w:r>
      <w:r w:rsidRPr="00A24CF7">
        <w:rPr>
          <w:rFonts w:asciiTheme="minorHAnsi" w:eastAsia="Calibri" w:hAnsiTheme="minorHAnsi" w:cstheme="minorHAnsi"/>
          <w:color w:val="000000" w:themeColor="text1"/>
          <w:szCs w:val="20"/>
        </w:rPr>
        <w:t xml:space="preserve">koja obavlja djelatnost građenja može, pod pretpostavkom uzajamnosti, u Republici Hrvatskoj </w:t>
      </w:r>
      <w:r w:rsidRPr="00434216">
        <w:rPr>
          <w:rFonts w:asciiTheme="minorHAnsi" w:eastAsia="Calibri" w:hAnsiTheme="minorHAnsi" w:cstheme="minorHAnsi"/>
          <w:color w:val="000000" w:themeColor="text1"/>
          <w:szCs w:val="20"/>
          <w:u w:val="single"/>
        </w:rPr>
        <w:t>trajno</w:t>
      </w:r>
      <w:r w:rsidRPr="00A24CF7">
        <w:rPr>
          <w:rFonts w:asciiTheme="minorHAnsi" w:eastAsia="Calibri" w:hAnsiTheme="minorHAnsi" w:cstheme="minorHAnsi"/>
          <w:color w:val="000000" w:themeColor="text1"/>
          <w:szCs w:val="20"/>
        </w:rPr>
        <w:t xml:space="preserve"> (preko podružnice) obavljati djelatnost građenja pod istim uvjetima kao i pravna osoba sa sjedištem u Republici Hrvatskoj sukladno Zakonu o poslovima i djelatnostima prostornog uređenja i gradnje </w:t>
      </w:r>
      <w:r w:rsidRPr="00A24CF7">
        <w:rPr>
          <w:rFonts w:asciiTheme="minorHAnsi" w:eastAsia="Times New Roman" w:hAnsiTheme="minorHAnsi" w:cstheme="minorHAnsi"/>
          <w:color w:val="000000" w:themeColor="text1"/>
          <w:szCs w:val="20"/>
        </w:rPr>
        <w:t>(NN 78/15 i 118/18)</w:t>
      </w:r>
      <w:r w:rsidRPr="00A24CF7">
        <w:rPr>
          <w:rFonts w:asciiTheme="minorHAnsi" w:eastAsia="Calibri" w:hAnsiTheme="minorHAnsi" w:cstheme="minorHAnsi"/>
          <w:color w:val="000000" w:themeColor="text1"/>
          <w:szCs w:val="20"/>
        </w:rPr>
        <w:t>i drugim posebnim propisima</w:t>
      </w:r>
      <w:r w:rsidR="00434216">
        <w:rPr>
          <w:rFonts w:asciiTheme="minorHAnsi" w:eastAsia="Calibri" w:hAnsiTheme="minorHAnsi" w:cstheme="minorHAnsi"/>
          <w:color w:val="000000" w:themeColor="text1"/>
          <w:szCs w:val="20"/>
        </w:rPr>
        <w:t>.</w:t>
      </w:r>
    </w:p>
    <w:p w14:paraId="69CD13EE" w14:textId="77777777" w:rsidR="00A24CF7" w:rsidRPr="00A24CF7" w:rsidRDefault="00A24CF7" w:rsidP="00A24CF7">
      <w:pPr>
        <w:rPr>
          <w:rFonts w:asciiTheme="minorHAnsi" w:eastAsia="Calibri" w:hAnsiTheme="minorHAnsi" w:cstheme="minorHAnsi"/>
          <w:color w:val="000000" w:themeColor="text1"/>
          <w:szCs w:val="20"/>
        </w:rPr>
      </w:pPr>
      <w:r w:rsidRPr="00A24CF7">
        <w:rPr>
          <w:rFonts w:asciiTheme="minorHAnsi" w:eastAsia="Calibri" w:hAnsiTheme="minorHAnsi" w:cstheme="minorHAnsi"/>
          <w:color w:val="000000" w:themeColor="text1"/>
          <w:szCs w:val="20"/>
        </w:rPr>
        <w:t>Pretpostavka uzajamnosti ne primjenjuje se na stranu pravnu osobu sa sjedištem u drugoj državi EGP-a, odnosno državi članici Svjetske trgovinske organizacije</w:t>
      </w:r>
    </w:p>
    <w:p w14:paraId="5C22F2CE" w14:textId="5F114156" w:rsidR="00DA6BC1" w:rsidRPr="008278A1" w:rsidRDefault="00434216" w:rsidP="00DA6BC1">
      <w:pPr>
        <w:rPr>
          <w:rFonts w:asciiTheme="minorHAnsi" w:eastAsia="Calibri" w:hAnsiTheme="minorHAnsi" w:cstheme="minorHAnsi"/>
        </w:rPr>
      </w:pPr>
      <w:r w:rsidRPr="00434216">
        <w:rPr>
          <w:rFonts w:asciiTheme="minorHAnsi" w:eastAsia="Calibri" w:hAnsiTheme="minorHAnsi" w:cstheme="minorHAnsi"/>
        </w:rPr>
        <w:t xml:space="preserve">U slučaju uvođenja novog podugovaratelja tijekom izvršenja ugovora koji je strana pravna osoba ili strana fizička osoba obrtnik i koja ne posjeduje ovlaštenje za obavljanje djelatnosti građenja u Republici Hrvatskoj Izvođač je dužan Naručitelju prije odobrenja ovog zahtjeva dostaviti dokaz o postupanju sukladno članku 69. </w:t>
      </w:r>
      <w:r w:rsidRPr="00A24CF7">
        <w:rPr>
          <w:rFonts w:asciiTheme="minorHAnsi" w:eastAsia="Times New Roman" w:hAnsiTheme="minorHAnsi" w:cstheme="minorHAnsi"/>
          <w:color w:val="000000" w:themeColor="text1"/>
          <w:szCs w:val="20"/>
        </w:rPr>
        <w:t>Zakona o poslovima i djelatnostima prostornog uređenja i gradnje (NN 78/15 i 118/18)</w:t>
      </w:r>
      <w:r w:rsidRPr="00434216">
        <w:rPr>
          <w:rFonts w:asciiTheme="minorHAnsi" w:eastAsia="Calibri" w:hAnsiTheme="minorHAnsi" w:cstheme="minorHAnsi"/>
        </w:rPr>
        <w:t>.</w:t>
      </w:r>
      <w:r w:rsidR="00DA6BC1" w:rsidRPr="00A07843">
        <w:rPr>
          <w:rFonts w:asciiTheme="minorHAnsi" w:eastAsia="Calibri" w:hAnsiTheme="minorHAnsi" w:cstheme="minorHAnsi"/>
        </w:rPr>
        <w:t>Za detaljne informacije o načinu ishođenja navedenih dokaza molimo kontaktirajte Ministarstvo graditeljstva i prostornog uređenja.</w:t>
      </w:r>
    </w:p>
    <w:p w14:paraId="64814043" w14:textId="77777777" w:rsidR="009D4A44" w:rsidRDefault="009D4A44" w:rsidP="008A412F"/>
    <w:p w14:paraId="2C7EA546" w14:textId="2DE58C7E" w:rsidR="00EF19D1" w:rsidRPr="00B26CA6" w:rsidRDefault="00EF19D1" w:rsidP="00EF19D1">
      <w:pPr>
        <w:pStyle w:val="Naslov3"/>
        <w:ind w:left="851" w:hanging="567"/>
        <w:rPr>
          <w:rFonts w:asciiTheme="minorHAnsi" w:hAnsiTheme="minorHAnsi" w:cstheme="minorHAnsi"/>
          <w:lang w:val="hr-HR"/>
        </w:rPr>
      </w:pPr>
      <w:bookmarkStart w:id="269" w:name="_Ref531611785"/>
      <w:r w:rsidRPr="00B26CA6">
        <w:rPr>
          <w:rFonts w:asciiTheme="minorHAnsi" w:hAnsiTheme="minorHAnsi" w:cstheme="minorHAnsi"/>
          <w:lang w:val="hr-HR"/>
        </w:rPr>
        <w:t xml:space="preserve">Zahtjevi za </w:t>
      </w:r>
      <w:r>
        <w:rPr>
          <w:rFonts w:asciiTheme="minorHAnsi" w:hAnsiTheme="minorHAnsi" w:cstheme="minorHAnsi"/>
          <w:lang w:val="hr-HR"/>
        </w:rPr>
        <w:t>stručnjake</w:t>
      </w:r>
      <w:bookmarkEnd w:id="269"/>
    </w:p>
    <w:p w14:paraId="0A45B807" w14:textId="2345E7FC" w:rsidR="007F035E" w:rsidRDefault="007F035E">
      <w:pPr>
        <w:autoSpaceDE w:val="0"/>
        <w:autoSpaceDN w:val="0"/>
        <w:adjustRightInd w:val="0"/>
        <w:rPr>
          <w:rFonts w:asciiTheme="minorHAnsi" w:eastAsia="Times New Roman" w:hAnsiTheme="minorHAnsi" w:cstheme="minorHAnsi"/>
        </w:rPr>
      </w:pPr>
      <w:r w:rsidRPr="0059539D">
        <w:rPr>
          <w:rFonts w:asciiTheme="minorHAnsi" w:eastAsia="Times New Roman" w:hAnsiTheme="minorHAnsi" w:cstheme="minorHAnsi"/>
        </w:rPr>
        <w:t>Poslove voditelja građenja u svojstvu odgovorne osobe može obavljati ovlašteni voditelj građenja, sukladno posebnom zakonu kojim se uređuje udruživanje u Komoru</w:t>
      </w:r>
      <w:r>
        <w:rPr>
          <w:rFonts w:asciiTheme="minorHAnsi" w:eastAsia="Times New Roman" w:hAnsiTheme="minorHAnsi" w:cstheme="minorHAnsi"/>
        </w:rPr>
        <w:t xml:space="preserve"> (</w:t>
      </w:r>
      <w:r w:rsidRPr="0059539D">
        <w:rPr>
          <w:rFonts w:asciiTheme="minorHAnsi" w:eastAsia="Times New Roman" w:hAnsiTheme="minorHAnsi" w:cstheme="minorHAnsi"/>
        </w:rPr>
        <w:t>Zakon o komori arhitekata i komorama inženjera u graditeljstvu i prostornom uređenju</w:t>
      </w:r>
      <w:r>
        <w:rPr>
          <w:rFonts w:asciiTheme="minorHAnsi" w:eastAsia="Times New Roman" w:hAnsiTheme="minorHAnsi" w:cstheme="minorHAnsi"/>
        </w:rPr>
        <w:t>, NN 78/15</w:t>
      </w:r>
      <w:r w:rsidR="0018767C">
        <w:rPr>
          <w:rFonts w:asciiTheme="minorHAnsi" w:eastAsia="Times New Roman" w:hAnsiTheme="minorHAnsi" w:cstheme="minorHAnsi"/>
        </w:rPr>
        <w:t>, 114/18</w:t>
      </w:r>
      <w:r>
        <w:rPr>
          <w:rFonts w:asciiTheme="minorHAnsi" w:eastAsia="Times New Roman" w:hAnsiTheme="minorHAnsi" w:cstheme="minorHAnsi"/>
        </w:rPr>
        <w:t xml:space="preserve">). </w:t>
      </w:r>
      <w:r w:rsidR="00683669">
        <w:rPr>
          <w:rFonts w:asciiTheme="minorHAnsi" w:eastAsia="Times New Roman" w:hAnsiTheme="minorHAnsi" w:cstheme="minorHAnsi"/>
        </w:rPr>
        <w:t>Isto tako,</w:t>
      </w:r>
      <w:r>
        <w:rPr>
          <w:rFonts w:asciiTheme="minorHAnsi" w:eastAsia="Times New Roman" w:hAnsiTheme="minorHAnsi" w:cstheme="minorHAnsi"/>
        </w:rPr>
        <w:t xml:space="preserve"> poslove </w:t>
      </w:r>
      <w:r w:rsidRPr="0059539D">
        <w:rPr>
          <w:rFonts w:asciiTheme="minorHAnsi" w:eastAsia="Times New Roman" w:hAnsiTheme="minorHAnsi" w:cstheme="minorHAnsi"/>
        </w:rPr>
        <w:t>projektiranja u svojstvu odgovorne osobe (projektanta i/ili glavnog projektanta) u okviru zadaća svoje struke može obavljati ovlašteni arhitekt ili ovlašteni inženjer sukladno posebnom zakonu kojim se uređuje udruživanje u Komoru.</w:t>
      </w:r>
    </w:p>
    <w:p w14:paraId="6C17601C" w14:textId="2D972101" w:rsidR="006F66AF" w:rsidRDefault="006F66AF" w:rsidP="006D6D9E">
      <w:pPr>
        <w:rPr>
          <w:rFonts w:asciiTheme="minorHAnsi" w:eastAsia="Times New Roman" w:hAnsiTheme="minorHAnsi" w:cstheme="minorHAnsi"/>
        </w:rPr>
      </w:pPr>
      <w:r>
        <w:rPr>
          <w:rFonts w:asciiTheme="minorHAnsi" w:eastAsia="Calibri" w:hAnsiTheme="minorHAnsi" w:cstheme="minorHAnsi"/>
          <w:szCs w:val="20"/>
        </w:rPr>
        <w:t>Uvjet</w:t>
      </w:r>
      <w:r w:rsidR="006D6D9E" w:rsidRPr="00B26CA6">
        <w:rPr>
          <w:rFonts w:asciiTheme="minorHAnsi" w:eastAsia="Calibri" w:hAnsiTheme="minorHAnsi" w:cstheme="minorHAnsi"/>
          <w:szCs w:val="20"/>
        </w:rPr>
        <w:t xml:space="preserve"> da </w:t>
      </w:r>
      <w:r w:rsidR="006D6D9E" w:rsidRPr="00792556">
        <w:rPr>
          <w:rFonts w:asciiTheme="minorHAnsi" w:eastAsia="Calibri" w:hAnsiTheme="minorHAnsi" w:cstheme="minorHAnsi"/>
          <w:b/>
          <w:bCs/>
          <w:szCs w:val="20"/>
        </w:rPr>
        <w:t>stručnjak 3</w:t>
      </w:r>
      <w:r w:rsidR="006D6D9E">
        <w:rPr>
          <w:rFonts w:asciiTheme="minorHAnsi" w:eastAsia="Calibri" w:hAnsiTheme="minorHAnsi" w:cstheme="minorHAnsi"/>
          <w:szCs w:val="20"/>
        </w:rPr>
        <w:t xml:space="preserve"> </w:t>
      </w:r>
      <w:r w:rsidR="006D6D9E" w:rsidRPr="00B26CA6">
        <w:rPr>
          <w:rFonts w:asciiTheme="minorHAnsi" w:eastAsia="Calibri" w:hAnsiTheme="minorHAnsi" w:cstheme="minorHAnsi"/>
          <w:szCs w:val="20"/>
        </w:rPr>
        <w:t xml:space="preserve">može </w:t>
      </w:r>
      <w:r w:rsidR="006D6D9E">
        <w:rPr>
          <w:rFonts w:asciiTheme="minorHAnsi" w:eastAsia="Calibri" w:hAnsiTheme="minorHAnsi" w:cstheme="minorHAnsi"/>
          <w:szCs w:val="20"/>
        </w:rPr>
        <w:t>obavljati p</w:t>
      </w:r>
      <w:r w:rsidR="006D6D9E" w:rsidRPr="00B14DF2">
        <w:rPr>
          <w:rFonts w:asciiTheme="minorHAnsi" w:eastAsia="Times New Roman" w:hAnsiTheme="minorHAnsi" w:cstheme="minorHAnsi"/>
        </w:rPr>
        <w:t xml:space="preserve">oslove voditelja građenja u svojstvu odgovorne osobe </w:t>
      </w:r>
      <w:r w:rsidR="006D6D9E">
        <w:rPr>
          <w:rFonts w:asciiTheme="minorHAnsi" w:eastAsia="Calibri" w:hAnsiTheme="minorHAnsi" w:cstheme="minorHAnsi"/>
          <w:szCs w:val="20"/>
        </w:rPr>
        <w:t>odnosno</w:t>
      </w:r>
      <w:r w:rsidR="006D6D9E" w:rsidRPr="00B26CA6">
        <w:rPr>
          <w:rFonts w:asciiTheme="minorHAnsi" w:eastAsia="Calibri" w:hAnsiTheme="minorHAnsi" w:cstheme="minorHAnsi"/>
          <w:szCs w:val="20"/>
        </w:rPr>
        <w:t xml:space="preserve">, </w:t>
      </w:r>
      <w:r w:rsidR="00FA2314">
        <w:rPr>
          <w:rFonts w:asciiTheme="minorHAnsi" w:eastAsia="Calibri" w:hAnsiTheme="minorHAnsi" w:cstheme="minorHAnsi"/>
          <w:szCs w:val="20"/>
        </w:rPr>
        <w:t xml:space="preserve">da </w:t>
      </w:r>
      <w:r w:rsidR="00FA2314" w:rsidRPr="00792556">
        <w:rPr>
          <w:rFonts w:asciiTheme="minorHAnsi" w:eastAsia="Calibri" w:hAnsiTheme="minorHAnsi" w:cstheme="minorHAnsi"/>
          <w:b/>
          <w:bCs/>
          <w:szCs w:val="20"/>
        </w:rPr>
        <w:t xml:space="preserve">stručnjak 4 </w:t>
      </w:r>
      <w:r w:rsidR="00FA2314">
        <w:rPr>
          <w:rFonts w:asciiTheme="minorHAnsi" w:eastAsia="Calibri" w:hAnsiTheme="minorHAnsi" w:cstheme="minorHAnsi"/>
          <w:szCs w:val="20"/>
        </w:rPr>
        <w:t xml:space="preserve">može obavljati poslove </w:t>
      </w:r>
      <w:r w:rsidRPr="00B14DF2">
        <w:rPr>
          <w:rFonts w:asciiTheme="minorHAnsi" w:eastAsia="Times New Roman" w:hAnsiTheme="minorHAnsi" w:cstheme="minorHAnsi"/>
        </w:rPr>
        <w:t>projektiranja u svojstvu odgovorne osobe (projektanta)</w:t>
      </w:r>
      <w:r>
        <w:rPr>
          <w:rFonts w:asciiTheme="minorHAnsi" w:eastAsia="Times New Roman" w:hAnsiTheme="minorHAnsi" w:cstheme="minorHAnsi"/>
        </w:rPr>
        <w:t xml:space="preserve"> dokazuje se:</w:t>
      </w:r>
    </w:p>
    <w:p w14:paraId="3BD037C4" w14:textId="0E445084" w:rsidR="006F66AF" w:rsidRPr="0059539D" w:rsidRDefault="006F66AF" w:rsidP="00197FCB">
      <w:pPr>
        <w:pStyle w:val="Odlomakpopisa"/>
        <w:numPr>
          <w:ilvl w:val="0"/>
          <w:numId w:val="84"/>
        </w:numPr>
        <w:ind w:hanging="436"/>
        <w:rPr>
          <w:rFonts w:asciiTheme="minorHAnsi" w:eastAsia="Times New Roman" w:hAnsiTheme="minorHAnsi" w:cstheme="minorHAnsi"/>
        </w:rPr>
      </w:pPr>
      <w:r w:rsidRPr="0059539D">
        <w:rPr>
          <w:rFonts w:asciiTheme="minorHAnsi" w:eastAsia="Calibri" w:hAnsiTheme="minorHAnsi" w:cstheme="minorHAnsi"/>
          <w:szCs w:val="20"/>
        </w:rPr>
        <w:t>Potvrdom (o podacima iz imenika, upisnika, evidencija ili zbirke isprava) nadležne Hrvatske komore za ovlaštenog voditelja građenja</w:t>
      </w:r>
      <w:r>
        <w:rPr>
          <w:rFonts w:asciiTheme="minorHAnsi" w:eastAsia="Calibri" w:hAnsiTheme="minorHAnsi" w:cstheme="minorHAnsi"/>
          <w:szCs w:val="20"/>
        </w:rPr>
        <w:t>, odnosno</w:t>
      </w:r>
      <w:r w:rsidRPr="0059539D">
        <w:rPr>
          <w:rFonts w:asciiTheme="minorHAnsi" w:eastAsia="Calibri" w:hAnsiTheme="minorHAnsi" w:cstheme="minorHAnsi"/>
          <w:szCs w:val="20"/>
        </w:rPr>
        <w:t xml:space="preserve"> ovlaštenog </w:t>
      </w:r>
      <w:r>
        <w:rPr>
          <w:rFonts w:asciiTheme="minorHAnsi" w:eastAsia="Calibri" w:hAnsiTheme="minorHAnsi" w:cstheme="minorHAnsi"/>
          <w:szCs w:val="20"/>
        </w:rPr>
        <w:t>projektanta</w:t>
      </w:r>
      <w:r w:rsidRPr="0059539D">
        <w:rPr>
          <w:rFonts w:asciiTheme="minorHAnsi" w:eastAsia="Calibri" w:hAnsiTheme="minorHAnsi" w:cstheme="minorHAnsi"/>
          <w:szCs w:val="20"/>
        </w:rPr>
        <w:t>, koja mora sadržavati sljedeće podatke: naziv tvrtke zaposlenja, navod o aktivnom statusu ovlaštenog člana, navod da nije izrečena mjera zabrane obavljanja poslova</w:t>
      </w:r>
      <w:r w:rsidR="008F75B2">
        <w:rPr>
          <w:rFonts w:asciiTheme="minorHAnsi" w:eastAsia="Calibri" w:hAnsiTheme="minorHAnsi" w:cstheme="minorHAnsi"/>
          <w:szCs w:val="20"/>
        </w:rPr>
        <w:t>.</w:t>
      </w:r>
    </w:p>
    <w:p w14:paraId="5EA192C4" w14:textId="3E2D8402" w:rsidR="0091136E" w:rsidRDefault="00303C0E" w:rsidP="00683669">
      <w:pPr>
        <w:rPr>
          <w:rFonts w:asciiTheme="minorHAnsi" w:eastAsia="Calibri" w:hAnsiTheme="minorHAnsi" w:cstheme="minorHAnsi"/>
          <w:szCs w:val="20"/>
        </w:rPr>
      </w:pPr>
      <w:r>
        <w:rPr>
          <w:rFonts w:asciiTheme="minorHAnsi" w:eastAsia="Calibri" w:hAnsiTheme="minorHAnsi" w:cstheme="minorHAnsi"/>
          <w:szCs w:val="20"/>
        </w:rPr>
        <w:t>Za</w:t>
      </w:r>
      <w:r w:rsidR="00683669">
        <w:rPr>
          <w:rFonts w:asciiTheme="minorHAnsi" w:eastAsia="Calibri" w:hAnsiTheme="minorHAnsi" w:cstheme="minorHAnsi"/>
          <w:szCs w:val="20"/>
        </w:rPr>
        <w:t xml:space="preserve"> </w:t>
      </w:r>
      <w:r>
        <w:rPr>
          <w:rFonts w:asciiTheme="minorHAnsi" w:eastAsia="Calibri" w:hAnsiTheme="minorHAnsi" w:cstheme="minorHAnsi"/>
          <w:szCs w:val="20"/>
        </w:rPr>
        <w:t xml:space="preserve">tehničke </w:t>
      </w:r>
      <w:r w:rsidR="00683669">
        <w:rPr>
          <w:rFonts w:asciiTheme="minorHAnsi" w:eastAsia="Calibri" w:hAnsiTheme="minorHAnsi" w:cstheme="minorHAnsi"/>
          <w:szCs w:val="20"/>
        </w:rPr>
        <w:t>stručnjak</w:t>
      </w:r>
      <w:r>
        <w:rPr>
          <w:rFonts w:asciiTheme="minorHAnsi" w:eastAsia="Calibri" w:hAnsiTheme="minorHAnsi" w:cstheme="minorHAnsi"/>
          <w:szCs w:val="20"/>
        </w:rPr>
        <w:t>e</w:t>
      </w:r>
      <w:r w:rsidR="00683669">
        <w:rPr>
          <w:rFonts w:asciiTheme="minorHAnsi" w:eastAsia="Calibri" w:hAnsiTheme="minorHAnsi" w:cstheme="minorHAnsi"/>
          <w:szCs w:val="20"/>
        </w:rPr>
        <w:t xml:space="preserve"> 3 i 4 </w:t>
      </w:r>
      <w:r w:rsidR="006D6D9E" w:rsidRPr="00B26CA6">
        <w:rPr>
          <w:rFonts w:asciiTheme="minorHAnsi" w:eastAsia="Times New Roman" w:hAnsiTheme="minorHAnsi" w:cstheme="minorHAnsi"/>
          <w:bCs/>
          <w:szCs w:val="20"/>
        </w:rPr>
        <w:t>iz Republike Hrvatske</w:t>
      </w:r>
      <w:r w:rsidR="006D6D9E">
        <w:rPr>
          <w:rFonts w:asciiTheme="minorHAnsi" w:eastAsia="Times New Roman" w:hAnsiTheme="minorHAnsi" w:cstheme="minorHAnsi"/>
          <w:bCs/>
          <w:szCs w:val="20"/>
        </w:rPr>
        <w:t xml:space="preserve"> ovaj uvjet se dokazuje u fazi provjere ažuriranih popratnih dokumenata, dok </w:t>
      </w:r>
      <w:r w:rsidR="006F66AF">
        <w:rPr>
          <w:rFonts w:asciiTheme="minorHAnsi" w:eastAsia="Times New Roman" w:hAnsiTheme="minorHAnsi" w:cstheme="minorHAnsi"/>
          <w:bCs/>
          <w:szCs w:val="20"/>
        </w:rPr>
        <w:t>j</w:t>
      </w:r>
      <w:r w:rsidR="006D6D9E">
        <w:rPr>
          <w:rFonts w:asciiTheme="minorHAnsi" w:eastAsia="Times New Roman" w:hAnsiTheme="minorHAnsi" w:cstheme="minorHAnsi"/>
          <w:bCs/>
          <w:szCs w:val="20"/>
        </w:rPr>
        <w:t xml:space="preserve">e </w:t>
      </w:r>
      <w:r w:rsidR="006F66AF" w:rsidRPr="00B14DF2">
        <w:rPr>
          <w:rFonts w:asciiTheme="minorHAnsi" w:eastAsia="Times New Roman" w:hAnsiTheme="minorHAnsi" w:cstheme="minorHAnsi"/>
        </w:rPr>
        <w:t xml:space="preserve">za </w:t>
      </w:r>
      <w:r w:rsidR="006D6D9E">
        <w:rPr>
          <w:rFonts w:asciiTheme="minorHAnsi" w:eastAsia="Times New Roman" w:hAnsiTheme="minorHAnsi" w:cstheme="minorHAnsi"/>
          <w:bCs/>
          <w:szCs w:val="20"/>
        </w:rPr>
        <w:t>stran</w:t>
      </w:r>
      <w:r w:rsidR="006F66AF">
        <w:rPr>
          <w:rFonts w:asciiTheme="minorHAnsi" w:eastAsia="Times New Roman" w:hAnsiTheme="minorHAnsi" w:cstheme="minorHAnsi"/>
          <w:bCs/>
          <w:szCs w:val="20"/>
        </w:rPr>
        <w:t>u</w:t>
      </w:r>
      <w:r w:rsidR="006D6D9E">
        <w:rPr>
          <w:rFonts w:asciiTheme="minorHAnsi" w:eastAsia="Times New Roman" w:hAnsiTheme="minorHAnsi" w:cstheme="minorHAnsi"/>
          <w:bCs/>
          <w:szCs w:val="20"/>
        </w:rPr>
        <w:t xml:space="preserve"> ovlašten</w:t>
      </w:r>
      <w:r w:rsidR="006F66AF">
        <w:rPr>
          <w:rFonts w:asciiTheme="minorHAnsi" w:eastAsia="Times New Roman" w:hAnsiTheme="minorHAnsi" w:cstheme="minorHAnsi"/>
          <w:bCs/>
          <w:szCs w:val="20"/>
        </w:rPr>
        <w:t>u</w:t>
      </w:r>
      <w:r w:rsidR="006D6D9E">
        <w:rPr>
          <w:rFonts w:asciiTheme="minorHAnsi" w:eastAsia="Times New Roman" w:hAnsiTheme="minorHAnsi" w:cstheme="minorHAnsi"/>
          <w:bCs/>
          <w:szCs w:val="20"/>
        </w:rPr>
        <w:t xml:space="preserve"> osob</w:t>
      </w:r>
      <w:r w:rsidR="006F66AF">
        <w:rPr>
          <w:rFonts w:asciiTheme="minorHAnsi" w:eastAsia="Times New Roman" w:hAnsiTheme="minorHAnsi" w:cstheme="minorHAnsi"/>
          <w:bCs/>
          <w:szCs w:val="20"/>
        </w:rPr>
        <w:t>u</w:t>
      </w:r>
      <w:r w:rsidR="006D6D9E">
        <w:rPr>
          <w:rFonts w:asciiTheme="minorHAnsi" w:eastAsia="Times New Roman" w:hAnsiTheme="minorHAnsi" w:cstheme="minorHAnsi"/>
          <w:bCs/>
          <w:szCs w:val="20"/>
        </w:rPr>
        <w:t xml:space="preserve"> ovaj </w:t>
      </w:r>
      <w:r w:rsidR="006F66AF">
        <w:rPr>
          <w:rFonts w:asciiTheme="minorHAnsi" w:eastAsia="Times New Roman" w:hAnsiTheme="minorHAnsi" w:cstheme="minorHAnsi"/>
          <w:bCs/>
          <w:szCs w:val="20"/>
        </w:rPr>
        <w:t>uvjet obavezno ispuniti</w:t>
      </w:r>
      <w:r w:rsidR="006D6D9E">
        <w:rPr>
          <w:rFonts w:asciiTheme="minorHAnsi" w:eastAsia="Times New Roman" w:hAnsiTheme="minorHAnsi" w:cstheme="minorHAnsi"/>
          <w:bCs/>
          <w:szCs w:val="20"/>
        </w:rPr>
        <w:t xml:space="preserve"> </w:t>
      </w:r>
      <w:r>
        <w:rPr>
          <w:rFonts w:asciiTheme="minorHAnsi" w:eastAsia="Times New Roman" w:hAnsiTheme="minorHAnsi" w:cstheme="minorHAnsi"/>
          <w:bCs/>
          <w:szCs w:val="20"/>
        </w:rPr>
        <w:t>nakon potpisa ugovora</w:t>
      </w:r>
      <w:r w:rsidR="006F66AF">
        <w:rPr>
          <w:rFonts w:asciiTheme="minorHAnsi" w:eastAsia="Times New Roman" w:hAnsiTheme="minorHAnsi" w:cstheme="minorHAnsi"/>
        </w:rPr>
        <w:t>.</w:t>
      </w:r>
      <w:r w:rsidR="0091136E">
        <w:rPr>
          <w:rFonts w:asciiTheme="minorHAnsi" w:eastAsia="Times New Roman" w:hAnsiTheme="minorHAnsi" w:cstheme="minorHAnsi"/>
        </w:rPr>
        <w:t xml:space="preserve"> </w:t>
      </w:r>
      <w:r w:rsidR="006F66AF">
        <w:rPr>
          <w:rFonts w:asciiTheme="minorHAnsi" w:eastAsia="Times New Roman" w:hAnsiTheme="minorHAnsi" w:cstheme="minorHAnsi"/>
        </w:rPr>
        <w:t xml:space="preserve">U tu svrhu za </w:t>
      </w:r>
      <w:r>
        <w:rPr>
          <w:rFonts w:asciiTheme="minorHAnsi" w:eastAsia="Times New Roman" w:hAnsiTheme="minorHAnsi" w:cstheme="minorHAnsi"/>
        </w:rPr>
        <w:t xml:space="preserve">svakog od </w:t>
      </w:r>
      <w:r w:rsidR="006F66AF">
        <w:rPr>
          <w:rFonts w:asciiTheme="minorHAnsi" w:eastAsia="Times New Roman" w:hAnsiTheme="minorHAnsi" w:cstheme="minorHAnsi"/>
        </w:rPr>
        <w:t>predložen</w:t>
      </w:r>
      <w:r>
        <w:rPr>
          <w:rFonts w:asciiTheme="minorHAnsi" w:eastAsia="Times New Roman" w:hAnsiTheme="minorHAnsi" w:cstheme="minorHAnsi"/>
        </w:rPr>
        <w:t xml:space="preserve">ih </w:t>
      </w:r>
      <w:r w:rsidR="006F66AF">
        <w:rPr>
          <w:rFonts w:asciiTheme="minorHAnsi" w:eastAsia="Times New Roman" w:hAnsiTheme="minorHAnsi" w:cstheme="minorHAnsi"/>
        </w:rPr>
        <w:t>stručnjaka, stranu ovlaštenu osobu</w:t>
      </w:r>
      <w:r>
        <w:rPr>
          <w:rFonts w:asciiTheme="minorHAnsi" w:eastAsia="Times New Roman" w:hAnsiTheme="minorHAnsi" w:cstheme="minorHAnsi"/>
        </w:rPr>
        <w:t>,</w:t>
      </w:r>
      <w:r w:rsidR="006F66AF">
        <w:rPr>
          <w:rFonts w:asciiTheme="minorHAnsi" w:eastAsia="Times New Roman" w:hAnsiTheme="minorHAnsi" w:cstheme="minorHAnsi"/>
        </w:rPr>
        <w:t xml:space="preserve"> odabrani Ponuditelj je obavezan </w:t>
      </w:r>
      <w:r w:rsidR="0052648D" w:rsidRPr="00A24CF7">
        <w:rPr>
          <w:rFonts w:asciiTheme="minorHAnsi" w:eastAsia="Calibri" w:hAnsiTheme="minorHAnsi" w:cstheme="minorHAnsi"/>
          <w:color w:val="000000" w:themeColor="text1"/>
          <w:szCs w:val="20"/>
        </w:rPr>
        <w:t xml:space="preserve">je </w:t>
      </w:r>
      <w:r w:rsidR="0052648D" w:rsidRPr="00905EEA">
        <w:rPr>
          <w:rFonts w:asciiTheme="minorHAnsi" w:eastAsia="Calibri" w:hAnsiTheme="minorHAnsi" w:cstheme="minorHAnsi"/>
          <w:u w:val="single"/>
        </w:rPr>
        <w:t>nakon potpisa Ugovora, a najkasnije do Datuma početka</w:t>
      </w:r>
      <w:r w:rsidR="0052648D" w:rsidRPr="00A24CF7" w:rsidDel="00EB5AE6">
        <w:rPr>
          <w:rFonts w:asciiTheme="minorHAnsi" w:eastAsia="Calibri" w:hAnsiTheme="minorHAnsi" w:cstheme="minorHAnsi"/>
          <w:color w:val="000000" w:themeColor="text1"/>
          <w:szCs w:val="20"/>
          <w:u w:val="single"/>
        </w:rPr>
        <w:t xml:space="preserve"> </w:t>
      </w:r>
      <w:r w:rsidR="006F66AF" w:rsidRPr="00B26CA6">
        <w:rPr>
          <w:rFonts w:asciiTheme="minorHAnsi" w:eastAsia="Calibri" w:hAnsiTheme="minorHAnsi" w:cstheme="minorHAnsi"/>
          <w:szCs w:val="20"/>
        </w:rPr>
        <w:t>Naručitelju dostaviti</w:t>
      </w:r>
      <w:r w:rsidR="0091136E">
        <w:rPr>
          <w:rFonts w:asciiTheme="minorHAnsi" w:eastAsia="Calibri" w:hAnsiTheme="minorHAnsi" w:cstheme="minorHAnsi"/>
          <w:szCs w:val="20"/>
        </w:rPr>
        <w:t>:</w:t>
      </w:r>
    </w:p>
    <w:p w14:paraId="2D524C8A" w14:textId="61BF2FB2" w:rsidR="006D6D9E" w:rsidRDefault="0091136E" w:rsidP="00197FCB">
      <w:pPr>
        <w:pStyle w:val="Odlomakpopisa"/>
        <w:numPr>
          <w:ilvl w:val="0"/>
          <w:numId w:val="84"/>
        </w:numPr>
        <w:ind w:hanging="436"/>
        <w:rPr>
          <w:rFonts w:asciiTheme="minorHAnsi" w:eastAsia="Times New Roman" w:hAnsiTheme="minorHAnsi" w:cstheme="minorHAnsi"/>
        </w:rPr>
      </w:pPr>
      <w:r>
        <w:rPr>
          <w:rFonts w:asciiTheme="minorHAnsi" w:eastAsia="Times New Roman" w:hAnsiTheme="minorHAnsi" w:cstheme="minorHAnsi"/>
        </w:rPr>
        <w:t>P</w:t>
      </w:r>
      <w:r w:rsidR="006D6D9E" w:rsidRPr="0059539D">
        <w:rPr>
          <w:rFonts w:asciiTheme="minorHAnsi" w:eastAsia="Times New Roman" w:hAnsiTheme="minorHAnsi" w:cstheme="minorHAnsi"/>
        </w:rPr>
        <w:t>otvrdu nadležne komore da navedeni stručnjak može obavljati poslove projektiranja i/ili voditelja građenja u svojstvu odgovorne osobe pod strukovnim nazivom koji ovlaštene osoba za obavljanje tih poslova imaju u Republici Hrvatskoj.</w:t>
      </w:r>
    </w:p>
    <w:p w14:paraId="23C14DD7" w14:textId="77777777" w:rsidR="00303C0E" w:rsidRPr="00303C0E" w:rsidRDefault="00303C0E" w:rsidP="00303C0E">
      <w:pPr>
        <w:rPr>
          <w:rFonts w:asciiTheme="minorHAnsi" w:eastAsia="Calibri" w:hAnsiTheme="minorHAnsi" w:cstheme="minorHAnsi"/>
        </w:rPr>
      </w:pPr>
      <w:r w:rsidRPr="00303C0E">
        <w:rPr>
          <w:rFonts w:asciiTheme="minorHAnsi" w:eastAsia="Calibri" w:hAnsiTheme="minorHAnsi" w:cstheme="minorHAnsi"/>
        </w:rPr>
        <w:t>Za detaljne informacije o načinu ishođenja navedenih dokaza molimo kontaktirajte Ministarstvo graditeljstva i prostornog uređenja.</w:t>
      </w:r>
    </w:p>
    <w:p w14:paraId="7E95A557" w14:textId="5AEC6EED" w:rsidR="00303C0E" w:rsidRDefault="00303C0E" w:rsidP="00303C0E">
      <w:pPr>
        <w:rPr>
          <w:rFonts w:asciiTheme="minorHAnsi" w:eastAsia="Times New Roman" w:hAnsiTheme="minorHAnsi" w:cstheme="minorHAnsi"/>
        </w:rPr>
      </w:pPr>
    </w:p>
    <w:p w14:paraId="3B68562F" w14:textId="26841DF5" w:rsidR="00DA5CAF" w:rsidRDefault="00DA5CAF" w:rsidP="00303C0E">
      <w:pPr>
        <w:rPr>
          <w:rFonts w:asciiTheme="minorHAnsi" w:eastAsia="Times New Roman" w:hAnsiTheme="minorHAnsi" w:cstheme="minorHAnsi"/>
        </w:rPr>
      </w:pPr>
      <w:r w:rsidRPr="00EB5AE6">
        <w:rPr>
          <w:rFonts w:asciiTheme="minorHAnsi" w:eastAsia="Calibri" w:hAnsiTheme="minorHAnsi" w:cstheme="minorHAnsi"/>
          <w:color w:val="000000" w:themeColor="text1"/>
          <w:szCs w:val="20"/>
        </w:rPr>
        <w:lastRenderedPageBreak/>
        <w:t xml:space="preserve">U slučaju dodjele ugovora, gospodarski subjekt dužan je Naručitelju </w:t>
      </w:r>
      <w:r w:rsidRPr="00905EEA">
        <w:rPr>
          <w:rFonts w:asciiTheme="minorHAnsi" w:eastAsia="Calibri" w:hAnsiTheme="minorHAnsi" w:cstheme="minorHAnsi"/>
          <w:u w:val="single"/>
        </w:rPr>
        <w:t>nakon potpisa Ugovora, a najkasnije do Datuma početka</w:t>
      </w:r>
      <w:r w:rsidRPr="00EB5AE6">
        <w:rPr>
          <w:rFonts w:asciiTheme="minorHAnsi" w:eastAsia="Calibri" w:hAnsiTheme="minorHAnsi" w:cstheme="minorHAnsi"/>
          <w:color w:val="000000" w:themeColor="text1"/>
          <w:szCs w:val="20"/>
        </w:rPr>
        <w:t xml:space="preserve">, </w:t>
      </w:r>
      <w:r w:rsidRPr="00546E8A">
        <w:rPr>
          <w:rFonts w:asciiTheme="minorHAnsi" w:eastAsia="Calibri" w:hAnsiTheme="minorHAnsi" w:cstheme="minorHAnsi"/>
          <w:color w:val="000000" w:themeColor="text1"/>
          <w:szCs w:val="20"/>
        </w:rPr>
        <w:t xml:space="preserve">dostaviti dokaz </w:t>
      </w:r>
      <w:r w:rsidR="00162473">
        <w:rPr>
          <w:rFonts w:asciiTheme="minorHAnsi" w:eastAsia="Calibri" w:hAnsiTheme="minorHAnsi" w:cstheme="minorHAnsi"/>
          <w:color w:val="000000" w:themeColor="text1"/>
          <w:szCs w:val="20"/>
        </w:rPr>
        <w:t xml:space="preserve">da </w:t>
      </w:r>
      <w:r w:rsidR="00162473" w:rsidRPr="00162473">
        <w:rPr>
          <w:rFonts w:asciiTheme="minorHAnsi" w:eastAsia="Calibri" w:hAnsiTheme="minorHAnsi" w:cstheme="minorHAnsi"/>
          <w:b/>
          <w:bCs/>
          <w:color w:val="000000" w:themeColor="text1"/>
          <w:szCs w:val="20"/>
        </w:rPr>
        <w:t>Stručnjak 7</w:t>
      </w:r>
      <w:r w:rsidR="00162473">
        <w:rPr>
          <w:rFonts w:asciiTheme="minorHAnsi" w:eastAsia="Calibri" w:hAnsiTheme="minorHAnsi" w:cstheme="minorHAnsi"/>
          <w:color w:val="000000" w:themeColor="text1"/>
          <w:szCs w:val="20"/>
        </w:rPr>
        <w:t xml:space="preserve"> posjeduje </w:t>
      </w:r>
      <w:r w:rsidRPr="00DA5CAF">
        <w:rPr>
          <w:rFonts w:asciiTheme="minorHAnsi" w:eastAsia="Times New Roman" w:hAnsiTheme="minorHAnsi" w:cstheme="minorHAnsi"/>
        </w:rPr>
        <w:t>Uvjerenje o stručnoj osposobljenosti za obavljanje poslova vezanih uz prijevoz opasnih tvari, odnosno pakiranje, utovar i istovar povezan s tim prijevozom, u skladu s odredbama ugovora iz članka 3. i članka 28. Zakona o prijevozu opasnih tvari (NN 79/07)</w:t>
      </w:r>
      <w:r w:rsidR="00162473">
        <w:rPr>
          <w:rFonts w:asciiTheme="minorHAnsi" w:eastAsia="Times New Roman" w:hAnsiTheme="minorHAnsi" w:cstheme="minorHAnsi"/>
        </w:rPr>
        <w:t>.</w:t>
      </w:r>
    </w:p>
    <w:p w14:paraId="357E0265" w14:textId="77777777" w:rsidR="00162473" w:rsidRPr="00303C0E" w:rsidRDefault="00162473" w:rsidP="00303C0E">
      <w:pPr>
        <w:rPr>
          <w:rFonts w:asciiTheme="minorHAnsi" w:eastAsia="Times New Roman" w:hAnsiTheme="minorHAnsi" w:cstheme="minorHAnsi"/>
        </w:rPr>
      </w:pPr>
    </w:p>
    <w:p w14:paraId="5B0CDA52" w14:textId="77777777" w:rsidR="00911187" w:rsidRPr="0059539D" w:rsidRDefault="00911187" w:rsidP="00D35ED2">
      <w:pPr>
        <w:pStyle w:val="Naslov3"/>
        <w:ind w:left="851" w:hanging="567"/>
        <w:rPr>
          <w:rFonts w:asciiTheme="minorHAnsi" w:hAnsiTheme="minorHAnsi" w:cstheme="minorHAnsi"/>
          <w:b w:val="0"/>
          <w:lang w:val="hr-HR"/>
        </w:rPr>
      </w:pPr>
      <w:bookmarkStart w:id="270" w:name="_Ref531610956"/>
      <w:r w:rsidRPr="00D34BC4">
        <w:rPr>
          <w:rFonts w:asciiTheme="minorHAnsi" w:hAnsiTheme="minorHAnsi" w:cstheme="minorHAnsi"/>
          <w:lang w:val="hr-HR"/>
        </w:rPr>
        <w:t>Zahtjevi za obavljanje stručnih geodetskih poslova</w:t>
      </w:r>
      <w:bookmarkEnd w:id="270"/>
    </w:p>
    <w:p w14:paraId="17206FA2" w14:textId="732E0715" w:rsidR="00911187" w:rsidRPr="00B26CA6" w:rsidRDefault="00911187" w:rsidP="00911187">
      <w:pPr>
        <w:rPr>
          <w:rFonts w:asciiTheme="minorHAnsi" w:eastAsia="Calibri" w:hAnsiTheme="minorHAnsi" w:cstheme="minorHAnsi"/>
        </w:rPr>
      </w:pPr>
      <w:r w:rsidRPr="00B26CA6">
        <w:rPr>
          <w:rFonts w:asciiTheme="minorHAnsi" w:eastAsia="Calibri" w:hAnsiTheme="minorHAnsi" w:cstheme="minorHAnsi"/>
        </w:rPr>
        <w:t xml:space="preserve">Sukladno članku </w:t>
      </w:r>
      <w:r w:rsidR="00EB4159" w:rsidRPr="00B26CA6">
        <w:rPr>
          <w:rFonts w:asciiTheme="minorHAnsi" w:eastAsia="Calibri" w:hAnsiTheme="minorHAnsi" w:cstheme="minorHAnsi"/>
        </w:rPr>
        <w:t>7</w:t>
      </w:r>
      <w:r w:rsidRPr="00B26CA6">
        <w:rPr>
          <w:rFonts w:asciiTheme="minorHAnsi" w:eastAsia="Calibri" w:hAnsiTheme="minorHAnsi" w:cstheme="minorHAnsi"/>
        </w:rPr>
        <w:t xml:space="preserve">. Zakona o obavljanju geodetske djelatnosti (NN </w:t>
      </w:r>
      <w:r w:rsidR="00EB4159" w:rsidRPr="00B26CA6">
        <w:rPr>
          <w:rFonts w:asciiTheme="minorHAnsi" w:eastAsia="Calibri" w:hAnsiTheme="minorHAnsi" w:cstheme="minorHAnsi"/>
        </w:rPr>
        <w:t>25/18</w:t>
      </w:r>
      <w:r w:rsidRPr="00B26CA6">
        <w:rPr>
          <w:rFonts w:asciiTheme="minorHAnsi" w:eastAsia="Calibri" w:hAnsiTheme="minorHAnsi" w:cstheme="minorHAnsi"/>
        </w:rPr>
        <w:t xml:space="preserve">), obavljanje stručnih geodetskih poslova je moguće samo uz suglasnost Državne geodetske uprave Republike Hrvatske. </w:t>
      </w:r>
    </w:p>
    <w:p w14:paraId="52674649" w14:textId="16ED0B99" w:rsidR="00911187" w:rsidRPr="00B26CA6" w:rsidRDefault="00911187" w:rsidP="00911187">
      <w:pPr>
        <w:rPr>
          <w:rFonts w:asciiTheme="minorHAnsi" w:eastAsia="Calibri" w:hAnsiTheme="minorHAnsi" w:cstheme="minorHAnsi"/>
        </w:rPr>
      </w:pPr>
      <w:r w:rsidRPr="00B26CA6">
        <w:rPr>
          <w:rFonts w:asciiTheme="minorHAnsi" w:eastAsia="Calibri" w:hAnsiTheme="minorHAnsi" w:cstheme="minorHAnsi"/>
        </w:rPr>
        <w:t xml:space="preserve">Ovlaštenje za obavljanje stručnih geodetskih poslova u Republici Hrvatskoj dostavlja ponuditelj za sebe i/ili podugovaratelja, koji će obavljati stručne geodetske poslove koji su sastavni dio predmeta nabave sukladno Zakonu o obavljanju geodetske djelatnosti (NN broj </w:t>
      </w:r>
      <w:r w:rsidR="00EB4159" w:rsidRPr="00B26CA6">
        <w:rPr>
          <w:rFonts w:asciiTheme="minorHAnsi" w:eastAsia="Calibri" w:hAnsiTheme="minorHAnsi" w:cstheme="minorHAnsi"/>
        </w:rPr>
        <w:t>25/18</w:t>
      </w:r>
      <w:r w:rsidRPr="00B26CA6">
        <w:rPr>
          <w:rFonts w:asciiTheme="minorHAnsi" w:eastAsia="Calibri" w:hAnsiTheme="minorHAnsi" w:cstheme="minorHAnsi"/>
        </w:rPr>
        <w:t>).</w:t>
      </w:r>
    </w:p>
    <w:p w14:paraId="5F002D58" w14:textId="77777777" w:rsidR="00911187" w:rsidRPr="00B26CA6" w:rsidRDefault="00911187" w:rsidP="00E71B13">
      <w:pPr>
        <w:numPr>
          <w:ilvl w:val="0"/>
          <w:numId w:val="69"/>
        </w:numPr>
        <w:spacing w:line="276" w:lineRule="auto"/>
        <w:rPr>
          <w:rFonts w:asciiTheme="minorHAnsi" w:eastAsia="Times New Roman" w:hAnsiTheme="minorHAnsi" w:cstheme="minorHAnsi"/>
          <w:szCs w:val="22"/>
        </w:rPr>
      </w:pPr>
      <w:r w:rsidRPr="00B26CA6">
        <w:rPr>
          <w:rFonts w:asciiTheme="minorHAnsi" w:eastAsia="Times New Roman" w:hAnsiTheme="minorHAnsi" w:cstheme="minorHAnsi"/>
          <w:szCs w:val="22"/>
        </w:rPr>
        <w:t>Fizička ili pravna osoba sa sjedištem u Republici Hrvatskoj može započeti obavljati stručne geodetske poslove samo ako ima suglasnost Državne geodetske uprave.</w:t>
      </w:r>
    </w:p>
    <w:p w14:paraId="24D8661B" w14:textId="097A6E13" w:rsidR="00911187" w:rsidRPr="00B26CA6" w:rsidRDefault="00911187" w:rsidP="00911187">
      <w:pPr>
        <w:rPr>
          <w:rFonts w:asciiTheme="minorHAnsi" w:eastAsia="Calibri" w:hAnsiTheme="minorHAnsi" w:cstheme="minorHAnsi"/>
        </w:rPr>
      </w:pPr>
      <w:r w:rsidRPr="00B26CA6">
        <w:rPr>
          <w:rFonts w:asciiTheme="minorHAnsi" w:eastAsia="Calibri" w:hAnsiTheme="minorHAnsi" w:cstheme="minorHAnsi"/>
        </w:rPr>
        <w:t xml:space="preserve">U tu svrhu ponuditelj je obvezan </w:t>
      </w:r>
      <w:r w:rsidR="00D93B61" w:rsidRPr="00905EEA">
        <w:rPr>
          <w:rFonts w:asciiTheme="minorHAnsi" w:eastAsia="Calibri" w:hAnsiTheme="minorHAnsi" w:cstheme="minorHAnsi"/>
          <w:u w:val="single"/>
        </w:rPr>
        <w:t>nakon potpisa Ugovora, a najkasnije do Datuma početka</w:t>
      </w:r>
      <w:r w:rsidR="00D93B61" w:rsidRPr="00A24CF7" w:rsidDel="00EB5AE6">
        <w:rPr>
          <w:rFonts w:asciiTheme="minorHAnsi" w:eastAsia="Calibri" w:hAnsiTheme="minorHAnsi" w:cstheme="minorHAnsi"/>
          <w:color w:val="000000" w:themeColor="text1"/>
          <w:szCs w:val="20"/>
          <w:u w:val="single"/>
        </w:rPr>
        <w:t xml:space="preserve"> </w:t>
      </w:r>
      <w:r w:rsidRPr="00B26CA6">
        <w:rPr>
          <w:rFonts w:asciiTheme="minorHAnsi" w:eastAsia="Calibri" w:hAnsiTheme="minorHAnsi" w:cstheme="minorHAnsi"/>
        </w:rPr>
        <w:t xml:space="preserve">Naručitelju dostaviti važeće Rješenje/suglasnost za obavljanje stručnih geodetskih poslova sukladno Zakonu o obavljanju geodetske djelatnosti (NN </w:t>
      </w:r>
      <w:r w:rsidR="00EB4159" w:rsidRPr="00B26CA6">
        <w:rPr>
          <w:rFonts w:asciiTheme="minorHAnsi" w:eastAsia="Calibri" w:hAnsiTheme="minorHAnsi" w:cstheme="minorHAnsi"/>
        </w:rPr>
        <w:t>25/18</w:t>
      </w:r>
      <w:r w:rsidRPr="00B26CA6">
        <w:rPr>
          <w:rFonts w:asciiTheme="minorHAnsi" w:eastAsia="Calibri" w:hAnsiTheme="minorHAnsi" w:cstheme="minorHAnsi"/>
        </w:rPr>
        <w:t>) i Pravilniku o uvjetima i mjerilima za davanje i oduzimanje suglasnosti za obavljanje poslova državne izmjere i katastra nekretnina (NN 105/07 i 116/07) koju je izdala Državna geodetska uprava Republike Hrvatske i koja pokriva stručne geodetske poslove, koji su sastavni dio predmeta nabave.</w:t>
      </w:r>
    </w:p>
    <w:p w14:paraId="1CD1EB2F" w14:textId="22FCAAA4" w:rsidR="00911187" w:rsidRPr="00B26CA6" w:rsidRDefault="00911187" w:rsidP="00E71B13">
      <w:pPr>
        <w:numPr>
          <w:ilvl w:val="0"/>
          <w:numId w:val="69"/>
        </w:numPr>
        <w:spacing w:line="276" w:lineRule="auto"/>
        <w:rPr>
          <w:rFonts w:asciiTheme="minorHAnsi" w:eastAsia="Times New Roman" w:hAnsiTheme="minorHAnsi" w:cstheme="minorHAnsi"/>
          <w:szCs w:val="22"/>
        </w:rPr>
      </w:pPr>
      <w:r w:rsidRPr="00B26CA6">
        <w:rPr>
          <w:rFonts w:asciiTheme="minorHAnsi" w:eastAsia="Times New Roman" w:hAnsiTheme="minorHAnsi" w:cstheme="minorHAnsi"/>
          <w:szCs w:val="22"/>
        </w:rPr>
        <w:t xml:space="preserve">Strana pravna osoba može trajno, povremeno i privremeno obavljati stručne geodetske poslove uz ispunjenje svih propisanih uvjeta sukladno Zakonu o obavljanju geodetske djelatnosti </w:t>
      </w:r>
      <w:r w:rsidR="00EB4159" w:rsidRPr="00B26CA6">
        <w:rPr>
          <w:rFonts w:asciiTheme="minorHAnsi" w:eastAsia="Times New Roman" w:hAnsiTheme="minorHAnsi" w:cstheme="minorHAnsi"/>
          <w:szCs w:val="22"/>
        </w:rPr>
        <w:t>(</w:t>
      </w:r>
      <w:r w:rsidRPr="00B26CA6">
        <w:rPr>
          <w:rFonts w:asciiTheme="minorHAnsi" w:eastAsia="Times New Roman" w:hAnsiTheme="minorHAnsi" w:cstheme="minorHAnsi"/>
          <w:szCs w:val="22"/>
        </w:rPr>
        <w:t xml:space="preserve">NN </w:t>
      </w:r>
      <w:r w:rsidR="000F5EC2" w:rsidRPr="00B26CA6">
        <w:rPr>
          <w:rFonts w:asciiTheme="minorHAnsi" w:eastAsia="Times New Roman" w:hAnsiTheme="minorHAnsi" w:cstheme="minorHAnsi"/>
          <w:szCs w:val="22"/>
        </w:rPr>
        <w:t xml:space="preserve"> 25/18</w:t>
      </w:r>
      <w:r w:rsidRPr="00B26CA6">
        <w:rPr>
          <w:rFonts w:asciiTheme="minorHAnsi" w:eastAsia="Times New Roman" w:hAnsiTheme="minorHAnsi" w:cstheme="minorHAnsi"/>
          <w:szCs w:val="22"/>
        </w:rPr>
        <w:t>) i Pravilniku o uvjetima i mjerilima za davanje i oduzimanje suglasnosti za obavljanje poslova državne izmjere i katastra nekretnina (NN 105/07 i 116/07)</w:t>
      </w:r>
    </w:p>
    <w:p w14:paraId="3C382797" w14:textId="583AED6E" w:rsidR="00911187" w:rsidRDefault="00911187" w:rsidP="00911187">
      <w:pPr>
        <w:rPr>
          <w:rFonts w:asciiTheme="minorHAnsi" w:eastAsia="Calibri" w:hAnsiTheme="minorHAnsi" w:cstheme="minorHAnsi"/>
        </w:rPr>
      </w:pPr>
      <w:r w:rsidRPr="00B26CA6">
        <w:rPr>
          <w:rFonts w:asciiTheme="minorHAnsi" w:eastAsia="Calibri" w:hAnsiTheme="minorHAnsi" w:cstheme="minorHAnsi"/>
        </w:rPr>
        <w:t xml:space="preserve">U tu svrhu ponuditelj je obvezan </w:t>
      </w:r>
      <w:r w:rsidR="00D93B61" w:rsidRPr="00905EEA">
        <w:rPr>
          <w:rFonts w:asciiTheme="minorHAnsi" w:eastAsia="Calibri" w:hAnsiTheme="minorHAnsi" w:cstheme="minorHAnsi"/>
          <w:u w:val="single"/>
        </w:rPr>
        <w:t>nakon potpisa Ugovora, a najkasnije do Datuma početka</w:t>
      </w:r>
      <w:r w:rsidR="00D93B61" w:rsidRPr="00A24CF7" w:rsidDel="00EB5AE6">
        <w:rPr>
          <w:rFonts w:asciiTheme="minorHAnsi" w:eastAsia="Calibri" w:hAnsiTheme="minorHAnsi" w:cstheme="minorHAnsi"/>
          <w:color w:val="000000" w:themeColor="text1"/>
          <w:szCs w:val="20"/>
          <w:u w:val="single"/>
        </w:rPr>
        <w:t xml:space="preserve"> </w:t>
      </w:r>
      <w:r w:rsidRPr="00B26CA6">
        <w:rPr>
          <w:rFonts w:asciiTheme="minorHAnsi" w:eastAsia="Calibri" w:hAnsiTheme="minorHAnsi" w:cstheme="minorHAnsi"/>
        </w:rPr>
        <w:t>Naručitelju dostaviti važeći dokaz, odnosno rješenje/suglasnost da u Republici Hrvatskoj može obavljati stručne geodetske poslove.</w:t>
      </w:r>
    </w:p>
    <w:p w14:paraId="052F81D0" w14:textId="77777777" w:rsidR="00D93B61" w:rsidRDefault="00D93B61" w:rsidP="00911187">
      <w:pPr>
        <w:rPr>
          <w:rFonts w:asciiTheme="minorHAnsi" w:eastAsia="Calibri" w:hAnsiTheme="minorHAnsi" w:cstheme="minorHAnsi"/>
        </w:rPr>
      </w:pPr>
    </w:p>
    <w:p w14:paraId="12ACA2B7" w14:textId="16CFF3FA" w:rsidR="0049566F" w:rsidRPr="0059539D" w:rsidRDefault="0049566F" w:rsidP="00D35ED2">
      <w:pPr>
        <w:pStyle w:val="Naslov3"/>
        <w:ind w:left="851" w:hanging="567"/>
        <w:rPr>
          <w:rFonts w:asciiTheme="minorHAnsi" w:hAnsiTheme="minorHAnsi" w:cstheme="minorHAnsi"/>
          <w:b w:val="0"/>
          <w:lang w:val="hr-HR"/>
        </w:rPr>
      </w:pPr>
      <w:bookmarkStart w:id="271" w:name="_Ref531610410"/>
      <w:r w:rsidRPr="00D34BC4">
        <w:rPr>
          <w:rFonts w:asciiTheme="minorHAnsi" w:hAnsiTheme="minorHAnsi" w:cstheme="minorHAnsi"/>
          <w:lang w:val="hr-HR"/>
        </w:rPr>
        <w:t xml:space="preserve">Zahtjevi za obavljanje djelatnosti </w:t>
      </w:r>
      <w:r w:rsidR="00AC41C4" w:rsidRPr="00D34BC4">
        <w:rPr>
          <w:rFonts w:asciiTheme="minorHAnsi" w:hAnsiTheme="minorHAnsi" w:cstheme="minorHAnsi"/>
          <w:lang w:val="hr-HR"/>
        </w:rPr>
        <w:t xml:space="preserve">iz područja </w:t>
      </w:r>
      <w:r w:rsidRPr="00D34BC4">
        <w:rPr>
          <w:rFonts w:asciiTheme="minorHAnsi" w:hAnsiTheme="minorHAnsi" w:cstheme="minorHAnsi"/>
          <w:lang w:val="hr-HR"/>
        </w:rPr>
        <w:t>gospodarenja otpadom</w:t>
      </w:r>
      <w:bookmarkEnd w:id="271"/>
    </w:p>
    <w:p w14:paraId="0F04E954" w14:textId="42502402" w:rsidR="0049566F" w:rsidRDefault="0049566F" w:rsidP="0049566F">
      <w:pPr>
        <w:rPr>
          <w:rFonts w:asciiTheme="minorHAnsi" w:hAnsiTheme="minorHAnsi" w:cstheme="minorHAnsi"/>
        </w:rPr>
      </w:pPr>
      <w:r>
        <w:rPr>
          <w:rFonts w:asciiTheme="minorHAnsi" w:hAnsiTheme="minorHAnsi" w:cstheme="minorHAnsi"/>
        </w:rPr>
        <w:t xml:space="preserve">Za provedbu sanacije jame Sovjak </w:t>
      </w:r>
      <w:r w:rsidR="00620D30">
        <w:rPr>
          <w:rFonts w:asciiTheme="minorHAnsi" w:hAnsiTheme="minorHAnsi" w:cstheme="minorHAnsi"/>
        </w:rPr>
        <w:t xml:space="preserve">(kako je specificirano pod poglavljem 4.4 Knjige 3) </w:t>
      </w:r>
      <w:r w:rsidRPr="00371A4E">
        <w:rPr>
          <w:rFonts w:asciiTheme="minorHAnsi" w:hAnsiTheme="minorHAnsi" w:cstheme="minorHAnsi"/>
        </w:rPr>
        <w:t>Izvođač</w:t>
      </w:r>
      <w:r w:rsidR="00A34142">
        <w:rPr>
          <w:rFonts w:asciiTheme="minorHAnsi" w:hAnsiTheme="minorHAnsi" w:cstheme="minorHAnsi"/>
        </w:rPr>
        <w:t xml:space="preserve"> </w:t>
      </w:r>
      <w:r>
        <w:rPr>
          <w:rFonts w:asciiTheme="minorHAnsi" w:hAnsiTheme="minorHAnsi" w:cstheme="minorHAnsi"/>
        </w:rPr>
        <w:t xml:space="preserve">je dužan najkasnije </w:t>
      </w:r>
      <w:r w:rsidRPr="00974FC3">
        <w:rPr>
          <w:rFonts w:asciiTheme="minorHAnsi" w:hAnsiTheme="minorHAnsi" w:cstheme="minorHAnsi"/>
          <w:u w:val="single"/>
        </w:rPr>
        <w:t>prije početka radova za koje je potrebno imati dozvolu</w:t>
      </w:r>
      <w:r w:rsidR="00D35ED2" w:rsidRPr="00974FC3">
        <w:rPr>
          <w:rFonts w:asciiTheme="minorHAnsi" w:hAnsiTheme="minorHAnsi" w:cstheme="minorHAnsi"/>
          <w:u w:val="single"/>
        </w:rPr>
        <w:t>/dozvole</w:t>
      </w:r>
      <w:r w:rsidRPr="00974FC3">
        <w:rPr>
          <w:rFonts w:asciiTheme="minorHAnsi" w:hAnsiTheme="minorHAnsi" w:cstheme="minorHAnsi"/>
          <w:u w:val="single"/>
        </w:rPr>
        <w:t xml:space="preserve"> za gospodarenje otpadom</w:t>
      </w:r>
      <w:r w:rsidRPr="00371A4E">
        <w:rPr>
          <w:rFonts w:asciiTheme="minorHAnsi" w:hAnsiTheme="minorHAnsi" w:cstheme="minorHAnsi"/>
        </w:rPr>
        <w:t xml:space="preserve"> isho</w:t>
      </w:r>
      <w:r>
        <w:rPr>
          <w:rFonts w:asciiTheme="minorHAnsi" w:hAnsiTheme="minorHAnsi" w:cstheme="minorHAnsi"/>
        </w:rPr>
        <w:t>diti</w:t>
      </w:r>
      <w:r w:rsidRPr="00371A4E">
        <w:rPr>
          <w:rFonts w:asciiTheme="minorHAnsi" w:hAnsiTheme="minorHAnsi" w:cstheme="minorHAnsi"/>
        </w:rPr>
        <w:t xml:space="preserve"> Dozvol</w:t>
      </w:r>
      <w:r>
        <w:rPr>
          <w:rFonts w:asciiTheme="minorHAnsi" w:hAnsiTheme="minorHAnsi" w:cstheme="minorHAnsi"/>
        </w:rPr>
        <w:t>u</w:t>
      </w:r>
      <w:r w:rsidR="00D35ED2">
        <w:rPr>
          <w:rFonts w:asciiTheme="minorHAnsi" w:hAnsiTheme="minorHAnsi" w:cstheme="minorHAnsi"/>
        </w:rPr>
        <w:t>/dozvole</w:t>
      </w:r>
      <w:r w:rsidRPr="00371A4E">
        <w:rPr>
          <w:rFonts w:asciiTheme="minorHAnsi" w:hAnsiTheme="minorHAnsi" w:cstheme="minorHAnsi"/>
        </w:rPr>
        <w:t xml:space="preserve"> za gospodarenje otpadom za sanaciju jame Sovjak, a sve u </w:t>
      </w:r>
      <w:bookmarkStart w:id="272" w:name="_Hlk528576403"/>
      <w:r w:rsidRPr="00371A4E">
        <w:rPr>
          <w:rFonts w:asciiTheme="minorHAnsi" w:hAnsiTheme="minorHAnsi" w:cstheme="minorHAnsi"/>
        </w:rPr>
        <w:t>skladu s odredbama članka 86.-93. Zakona o održivom gospodarenju otpadom (NN 94/13, 73/17</w:t>
      </w:r>
      <w:r w:rsidR="002E7428">
        <w:rPr>
          <w:rFonts w:asciiTheme="minorHAnsi" w:hAnsiTheme="minorHAnsi" w:cstheme="minorHAnsi"/>
        </w:rPr>
        <w:t>,14/19</w:t>
      </w:r>
      <w:r w:rsidRPr="00371A4E">
        <w:rPr>
          <w:rFonts w:asciiTheme="minorHAnsi" w:hAnsiTheme="minorHAnsi" w:cstheme="minorHAnsi"/>
        </w:rPr>
        <w:t>).</w:t>
      </w:r>
      <w:bookmarkEnd w:id="272"/>
    </w:p>
    <w:p w14:paraId="6FCFA38C" w14:textId="5537FC6C" w:rsidR="0049566F" w:rsidRDefault="0049566F" w:rsidP="0049566F">
      <w:pPr>
        <w:rPr>
          <w:rFonts w:asciiTheme="minorHAnsi" w:hAnsiTheme="minorHAnsi" w:cstheme="minorHAnsi"/>
        </w:rPr>
      </w:pPr>
      <w:bookmarkStart w:id="273" w:name="_Hlk528576711"/>
      <w:r w:rsidRPr="00371A4E">
        <w:rPr>
          <w:rFonts w:asciiTheme="minorHAnsi" w:hAnsiTheme="minorHAnsi" w:cstheme="minorHAnsi"/>
        </w:rPr>
        <w:t xml:space="preserve">Izvođač </w:t>
      </w:r>
      <w:r>
        <w:rPr>
          <w:rFonts w:asciiTheme="minorHAnsi" w:hAnsiTheme="minorHAnsi" w:cstheme="minorHAnsi"/>
        </w:rPr>
        <w:t xml:space="preserve">je dužan najkasnije prije početka radova izvoza otpada izvan RH </w:t>
      </w:r>
      <w:r w:rsidRPr="00371A4E">
        <w:rPr>
          <w:rFonts w:asciiTheme="minorHAnsi" w:hAnsiTheme="minorHAnsi" w:cstheme="minorHAnsi"/>
        </w:rPr>
        <w:t>ishoditi odobrenje Ministarstva zaštite okoliša i energetike za prekogranični promet otpada, a sve u skladu s odredbama članaka 123.-130. Zakona o održivom gospodarenju otpadom (NN 94/13, 73/17</w:t>
      </w:r>
      <w:r w:rsidR="002E7428">
        <w:rPr>
          <w:rFonts w:asciiTheme="minorHAnsi" w:hAnsiTheme="minorHAnsi" w:cstheme="minorHAnsi"/>
        </w:rPr>
        <w:t>, 14/19</w:t>
      </w:r>
      <w:r w:rsidRPr="00371A4E">
        <w:rPr>
          <w:rFonts w:asciiTheme="minorHAnsi" w:hAnsiTheme="minorHAnsi" w:cstheme="minorHAnsi"/>
        </w:rPr>
        <w:t>).</w:t>
      </w:r>
      <w:bookmarkEnd w:id="273"/>
    </w:p>
    <w:p w14:paraId="5FDB8E2E" w14:textId="77777777" w:rsidR="00D93B61" w:rsidRPr="00371A4E" w:rsidRDefault="00D93B61" w:rsidP="0049566F">
      <w:pPr>
        <w:rPr>
          <w:rFonts w:asciiTheme="minorHAnsi" w:hAnsiTheme="minorHAnsi" w:cstheme="minorHAnsi"/>
        </w:rPr>
      </w:pPr>
    </w:p>
    <w:p w14:paraId="2301CCCF" w14:textId="27DF7C14" w:rsidR="003F6412" w:rsidRPr="0059539D" w:rsidRDefault="00BE3466" w:rsidP="00D35ED2">
      <w:pPr>
        <w:pStyle w:val="Naslov3"/>
        <w:ind w:left="851" w:hanging="567"/>
        <w:rPr>
          <w:rFonts w:asciiTheme="minorHAnsi" w:hAnsiTheme="minorHAnsi" w:cstheme="minorHAnsi"/>
          <w:b w:val="0"/>
          <w:lang w:val="hr-HR"/>
        </w:rPr>
      </w:pPr>
      <w:bookmarkStart w:id="274" w:name="_Ref531610431"/>
      <w:r>
        <w:rPr>
          <w:rFonts w:asciiTheme="minorHAnsi" w:hAnsiTheme="minorHAnsi" w:cstheme="minorHAnsi"/>
          <w:lang w:val="hr-HR"/>
        </w:rPr>
        <w:t>Zahtjevi transporta i zbrinjavanja otpadnih tvari i međunarodnog prijevoza te praćenja stanja okoliša</w:t>
      </w:r>
      <w:bookmarkEnd w:id="274"/>
      <w:r>
        <w:rPr>
          <w:rFonts w:asciiTheme="minorHAnsi" w:hAnsiTheme="minorHAnsi" w:cstheme="minorHAnsi"/>
          <w:lang w:val="hr-HR"/>
        </w:rPr>
        <w:t xml:space="preserve"> </w:t>
      </w:r>
    </w:p>
    <w:p w14:paraId="62E392A9" w14:textId="6B0181FF" w:rsidR="003F6412" w:rsidRDefault="004C3DE3" w:rsidP="0049566F">
      <w:pPr>
        <w:rPr>
          <w:rFonts w:asciiTheme="minorHAnsi" w:hAnsiTheme="minorHAnsi" w:cstheme="minorHAnsi"/>
        </w:rPr>
      </w:pPr>
      <w:bookmarkStart w:id="275" w:name="_Hlk528576823"/>
      <w:r w:rsidRPr="00464FCA">
        <w:rPr>
          <w:rFonts w:asciiTheme="minorHAnsi" w:hAnsiTheme="minorHAnsi" w:cstheme="minorHAnsi"/>
        </w:rPr>
        <w:t>I</w:t>
      </w:r>
      <w:r w:rsidR="003F6412" w:rsidRPr="00457F28">
        <w:rPr>
          <w:rFonts w:asciiTheme="minorHAnsi" w:hAnsiTheme="minorHAnsi" w:cstheme="minorHAnsi"/>
        </w:rPr>
        <w:t xml:space="preserve">zvoz opasnog otpada i međunarodni prijevoz </w:t>
      </w:r>
      <w:r w:rsidRPr="00464FCA">
        <w:rPr>
          <w:rFonts w:asciiTheme="minorHAnsi" w:hAnsiTheme="minorHAnsi" w:cstheme="minorHAnsi"/>
        </w:rPr>
        <w:t>izvođač je dužan provoditi u</w:t>
      </w:r>
      <w:r w:rsidR="003F6412" w:rsidRPr="00457F28">
        <w:rPr>
          <w:rFonts w:asciiTheme="minorHAnsi" w:hAnsiTheme="minorHAnsi" w:cstheme="minorHAnsi"/>
        </w:rPr>
        <w:t xml:space="preserve"> skladu s propisima EU-a o izvozu opasnog otpada (</w:t>
      </w:r>
      <w:r w:rsidR="00B477A4">
        <w:rPr>
          <w:rFonts w:asciiTheme="minorHAnsi" w:hAnsiTheme="minorHAnsi" w:cstheme="minorHAnsi"/>
        </w:rPr>
        <w:t>Uredba EZ br. 1013/2006 Europskog parlamenta i Vijeća o pošiljkama otpada</w:t>
      </w:r>
      <w:r w:rsidR="003F6412" w:rsidRPr="00457F28">
        <w:rPr>
          <w:rFonts w:asciiTheme="minorHAnsi" w:hAnsiTheme="minorHAnsi" w:cstheme="minorHAnsi"/>
        </w:rPr>
        <w:t>) i međunarodnom prometu (ADR)</w:t>
      </w:r>
      <w:r w:rsidRPr="00464FCA">
        <w:rPr>
          <w:rFonts w:asciiTheme="minorHAnsi" w:hAnsiTheme="minorHAnsi" w:cstheme="minorHAnsi"/>
        </w:rPr>
        <w:t xml:space="preserve"> te prije početka prijevoza osigurati sve potrebne ateste za vozila i vozače</w:t>
      </w:r>
      <w:r w:rsidRPr="00E13815">
        <w:rPr>
          <w:rFonts w:asciiTheme="minorHAnsi" w:hAnsiTheme="minorHAnsi" w:cstheme="minorHAnsi"/>
        </w:rPr>
        <w:t>.</w:t>
      </w:r>
      <w:bookmarkEnd w:id="275"/>
    </w:p>
    <w:p w14:paraId="1E2BC3F2" w14:textId="5DDCA4AC" w:rsidR="00AE6B26" w:rsidRDefault="00BE3466" w:rsidP="00AE6B26">
      <w:pPr>
        <w:rPr>
          <w:rFonts w:asciiTheme="minorHAnsi" w:hAnsiTheme="minorHAnsi" w:cstheme="minorHAnsi"/>
        </w:rPr>
      </w:pPr>
      <w:r>
        <w:rPr>
          <w:rFonts w:asciiTheme="minorHAnsi" w:hAnsiTheme="minorHAnsi" w:cstheme="minorHAnsi"/>
        </w:rPr>
        <w:lastRenderedPageBreak/>
        <w:t xml:space="preserve">Tijekom realizacije Ugovora, a sukladno uvjetima Ugovora, </w:t>
      </w:r>
      <w:r w:rsidR="00AE6B26">
        <w:rPr>
          <w:rFonts w:asciiTheme="minorHAnsi" w:hAnsiTheme="minorHAnsi" w:cstheme="minorHAnsi"/>
        </w:rPr>
        <w:t xml:space="preserve">odabrani ponuditelj će biti u obavezi </w:t>
      </w:r>
      <w:r w:rsidR="00AE6B26" w:rsidRPr="00371373">
        <w:rPr>
          <w:rFonts w:asciiTheme="minorHAnsi" w:hAnsiTheme="minorHAnsi" w:cstheme="minorHAnsi"/>
        </w:rPr>
        <w:t>dostaviti kopiju ugovora</w:t>
      </w:r>
      <w:r w:rsidR="00AE6B26">
        <w:rPr>
          <w:rFonts w:asciiTheme="minorHAnsi" w:hAnsiTheme="minorHAnsi" w:cstheme="minorHAnsi"/>
        </w:rPr>
        <w:t xml:space="preserve"> s </w:t>
      </w:r>
      <w:r w:rsidR="00AE6B26" w:rsidRPr="00371373">
        <w:rPr>
          <w:rFonts w:asciiTheme="minorHAnsi" w:hAnsiTheme="minorHAnsi" w:cstheme="minorHAnsi"/>
        </w:rPr>
        <w:t xml:space="preserve">jednim ili više postrojenja za </w:t>
      </w:r>
      <w:r w:rsidR="00AE6B26">
        <w:rPr>
          <w:rFonts w:asciiTheme="minorHAnsi" w:hAnsiTheme="minorHAnsi" w:cstheme="minorHAnsi"/>
        </w:rPr>
        <w:t>spaljivanje</w:t>
      </w:r>
      <w:r w:rsidR="00AE6B26" w:rsidRPr="00371373">
        <w:rPr>
          <w:rFonts w:asciiTheme="minorHAnsi" w:hAnsiTheme="minorHAnsi" w:cstheme="minorHAnsi"/>
        </w:rPr>
        <w:t xml:space="preserve">, </w:t>
      </w:r>
      <w:r w:rsidR="00AE6B26">
        <w:rPr>
          <w:rFonts w:asciiTheme="minorHAnsi" w:hAnsiTheme="minorHAnsi" w:cstheme="minorHAnsi"/>
        </w:rPr>
        <w:t>iz kojih će morati biti razvidno:</w:t>
      </w:r>
    </w:p>
    <w:p w14:paraId="1008E88B" w14:textId="77777777" w:rsidR="00AE6B26" w:rsidRDefault="00AE6B26" w:rsidP="00197FCB">
      <w:pPr>
        <w:pStyle w:val="Odlomakpopisa"/>
        <w:numPr>
          <w:ilvl w:val="2"/>
          <w:numId w:val="85"/>
        </w:numPr>
        <w:tabs>
          <w:tab w:val="num" w:pos="360"/>
        </w:tabs>
        <w:spacing w:before="0" w:after="0" w:line="288" w:lineRule="atLeast"/>
        <w:ind w:left="1080" w:hanging="270"/>
        <w:rPr>
          <w:rFonts w:asciiTheme="minorHAnsi" w:hAnsiTheme="minorHAnsi" w:cstheme="minorHAnsi"/>
        </w:rPr>
      </w:pPr>
      <w:r w:rsidRPr="00371373">
        <w:rPr>
          <w:rFonts w:asciiTheme="minorHAnsi" w:hAnsiTheme="minorHAnsi" w:cstheme="minorHAnsi"/>
        </w:rPr>
        <w:t>da se postrojenje</w:t>
      </w:r>
      <w:r>
        <w:rPr>
          <w:rFonts w:asciiTheme="minorHAnsi" w:hAnsiTheme="minorHAnsi" w:cstheme="minorHAnsi"/>
        </w:rPr>
        <w:t xml:space="preserve"> ili postrojenja</w:t>
      </w:r>
      <w:r w:rsidRPr="00371373">
        <w:rPr>
          <w:rFonts w:asciiTheme="minorHAnsi" w:hAnsiTheme="minorHAnsi" w:cstheme="minorHAnsi"/>
        </w:rPr>
        <w:t xml:space="preserve"> za spaljivanje nalaz</w:t>
      </w:r>
      <w:r>
        <w:rPr>
          <w:rFonts w:asciiTheme="minorHAnsi" w:hAnsiTheme="minorHAnsi" w:cstheme="minorHAnsi"/>
        </w:rPr>
        <w:t>e</w:t>
      </w:r>
      <w:r w:rsidRPr="00371373">
        <w:rPr>
          <w:rFonts w:asciiTheme="minorHAnsi" w:hAnsiTheme="minorHAnsi" w:cstheme="minorHAnsi"/>
        </w:rPr>
        <w:t xml:space="preserve"> unutar zemalja članica EU ili EFTA-e koje su i potpisnice Baselske konvencije</w:t>
      </w:r>
      <w:r>
        <w:rPr>
          <w:rFonts w:asciiTheme="minorHAnsi" w:hAnsiTheme="minorHAnsi" w:cstheme="minorHAnsi"/>
        </w:rPr>
        <w:t>;</w:t>
      </w:r>
    </w:p>
    <w:p w14:paraId="40CDD6DE" w14:textId="74A655D0" w:rsidR="00AE6B26" w:rsidRDefault="00AE6B26" w:rsidP="00197FCB">
      <w:pPr>
        <w:pStyle w:val="Odlomakpopisa"/>
        <w:numPr>
          <w:ilvl w:val="2"/>
          <w:numId w:val="85"/>
        </w:numPr>
        <w:tabs>
          <w:tab w:val="num" w:pos="360"/>
        </w:tabs>
        <w:spacing w:before="0" w:after="0" w:line="288" w:lineRule="atLeast"/>
        <w:ind w:left="1080" w:hanging="270"/>
        <w:rPr>
          <w:rFonts w:asciiTheme="minorHAnsi" w:hAnsiTheme="minorHAnsi" w:cstheme="minorHAnsi"/>
        </w:rPr>
      </w:pPr>
      <w:r>
        <w:rPr>
          <w:rFonts w:asciiTheme="minorHAnsi" w:hAnsiTheme="minorHAnsi" w:cstheme="minorHAnsi"/>
        </w:rPr>
        <w:t xml:space="preserve">da postrojenje ili postrojenja za spaljivanje imaju odgovarajuće Dozvole za gopodarenje otpadom </w:t>
      </w:r>
      <w:r w:rsidRPr="00371373">
        <w:rPr>
          <w:rFonts w:asciiTheme="minorHAnsi" w:hAnsiTheme="minorHAnsi" w:cstheme="minorHAnsi"/>
        </w:rPr>
        <w:t>iz koje/kojih je razvidno da su ista ovlaštena za zbrinjavanje predmetnog otpada</w:t>
      </w:r>
      <w:r>
        <w:rPr>
          <w:rFonts w:asciiTheme="minorHAnsi" w:hAnsiTheme="minorHAnsi" w:cstheme="minorHAnsi"/>
        </w:rPr>
        <w:t xml:space="preserve"> odnosno ključnih brojeva otpada;</w:t>
      </w:r>
    </w:p>
    <w:p w14:paraId="33E4F472" w14:textId="02FD48D4" w:rsidR="00BE3466" w:rsidRDefault="00AE6B26" w:rsidP="00197FCB">
      <w:pPr>
        <w:pStyle w:val="Odlomakpopisa"/>
        <w:numPr>
          <w:ilvl w:val="2"/>
          <w:numId w:val="85"/>
        </w:numPr>
        <w:tabs>
          <w:tab w:val="num" w:pos="360"/>
        </w:tabs>
        <w:spacing w:before="0" w:after="0" w:line="288" w:lineRule="atLeast"/>
        <w:ind w:left="1080" w:hanging="270"/>
        <w:rPr>
          <w:rFonts w:asciiTheme="minorHAnsi" w:hAnsiTheme="minorHAnsi" w:cstheme="minorHAnsi"/>
        </w:rPr>
      </w:pPr>
      <w:r w:rsidRPr="0059539D">
        <w:rPr>
          <w:rFonts w:asciiTheme="minorHAnsi" w:hAnsiTheme="minorHAnsi" w:cstheme="minorHAnsi"/>
        </w:rPr>
        <w:t>da  postrojenje ili postrojenja za spaljivanje može/mogu zbrinuti svu količinu predmetnog otpada sukladno  izvođačevom Vremenskom planu.</w:t>
      </w:r>
    </w:p>
    <w:p w14:paraId="49DF9447" w14:textId="77777777" w:rsidR="00AE6B26" w:rsidRPr="0059539D" w:rsidRDefault="00AE6B26" w:rsidP="0059539D">
      <w:pPr>
        <w:spacing w:before="0" w:after="0"/>
        <w:rPr>
          <w:rFonts w:asciiTheme="minorHAnsi" w:hAnsiTheme="minorHAnsi" w:cstheme="minorHAnsi"/>
        </w:rPr>
      </w:pPr>
    </w:p>
    <w:p w14:paraId="678773E9" w14:textId="1EF51DE0" w:rsidR="00BE3466" w:rsidRPr="00BE3466" w:rsidRDefault="00BE3466" w:rsidP="0059539D">
      <w:pPr>
        <w:rPr>
          <w:rFonts w:asciiTheme="minorHAnsi" w:hAnsiTheme="minorHAnsi" w:cstheme="minorHAnsi"/>
        </w:rPr>
      </w:pPr>
      <w:r w:rsidRPr="00BE3466">
        <w:rPr>
          <w:rFonts w:asciiTheme="minorHAnsi" w:hAnsiTheme="minorHAnsi" w:cstheme="minorHAnsi"/>
        </w:rPr>
        <w:t xml:space="preserve">Praćenje stanja okoliša Izvođač je dužan je osigurati od strane ovlaštenih tvrtki u skladu s važećim propisima Republike Hrvatske. Isto tako, sva mjerenja potrebno je provesti u skladu s važećim propisima Republike Hrvatske. </w:t>
      </w:r>
    </w:p>
    <w:p w14:paraId="39EFCA1E" w14:textId="61EAD776" w:rsidR="001D7777" w:rsidRPr="00B26CA6" w:rsidRDefault="00891C6C" w:rsidP="008A75EA">
      <w:pPr>
        <w:pStyle w:val="Naslov2"/>
      </w:pPr>
      <w:r>
        <w:t xml:space="preserve"> </w:t>
      </w:r>
      <w:bookmarkStart w:id="276" w:name="_Toc18581057"/>
      <w:r w:rsidR="001D7777" w:rsidRPr="00B26CA6">
        <w:t>Rok za izjavljivanje žalbe na dokumentaciju o nabavi te naziv i adresa žalbenog tijela</w:t>
      </w:r>
      <w:bookmarkEnd w:id="276"/>
    </w:p>
    <w:p w14:paraId="0A960E7D" w14:textId="77777777" w:rsidR="009076E9" w:rsidRPr="00B26CA6" w:rsidRDefault="009076E9" w:rsidP="00395892">
      <w:pPr>
        <w:rPr>
          <w:rFonts w:asciiTheme="minorHAnsi" w:hAnsiTheme="minorHAnsi" w:cstheme="minorHAnsi"/>
        </w:rPr>
      </w:pPr>
      <w:r w:rsidRPr="00B26CA6">
        <w:rPr>
          <w:rFonts w:asciiTheme="minorHAnsi" w:hAnsiTheme="minorHAnsi" w:cstheme="minorHAnsi"/>
        </w:rPr>
        <w:t>Za rješavanje o žalbama nadležna je Državna komisija za kontrolu postupaka javne nabave Koturaška cesta 43/IV, 10000 Zagreb.</w:t>
      </w:r>
    </w:p>
    <w:p w14:paraId="39B68B41" w14:textId="77777777" w:rsidR="009076E9" w:rsidRPr="00B26CA6" w:rsidRDefault="009076E9" w:rsidP="00395892">
      <w:pPr>
        <w:rPr>
          <w:rFonts w:asciiTheme="minorHAnsi" w:hAnsiTheme="minorHAnsi" w:cstheme="minorHAnsi"/>
        </w:rPr>
      </w:pPr>
      <w:r w:rsidRPr="00B26CA6">
        <w:rPr>
          <w:rFonts w:asciiTheme="minorHAnsi" w:hAnsiTheme="minorHAnsi" w:cstheme="minorHAnsi"/>
        </w:rPr>
        <w:t>Žalbeni postupak vodi se prema odredbama ZJN 2016 i Zakona o općem upravnom postupku.</w:t>
      </w:r>
    </w:p>
    <w:p w14:paraId="2B091F25" w14:textId="77777777" w:rsidR="009076E9" w:rsidRPr="00B26CA6" w:rsidRDefault="009076E9" w:rsidP="00395892">
      <w:pPr>
        <w:rPr>
          <w:rFonts w:asciiTheme="minorHAnsi" w:hAnsiTheme="minorHAnsi" w:cstheme="minorHAnsi"/>
        </w:rPr>
      </w:pPr>
      <w:r w:rsidRPr="00B26CA6">
        <w:rPr>
          <w:rFonts w:asciiTheme="minorHAnsi" w:hAnsiTheme="minorHAnsi" w:cstheme="minorHAnsi"/>
        </w:rPr>
        <w:t>Žalbeni postupak temelji se na načelima javne nabave i upravnog postupka.</w:t>
      </w:r>
    </w:p>
    <w:p w14:paraId="17FCA2D0" w14:textId="77777777" w:rsidR="009076E9" w:rsidRPr="00B26CA6" w:rsidRDefault="009076E9" w:rsidP="00395892">
      <w:pPr>
        <w:rPr>
          <w:rFonts w:asciiTheme="minorHAnsi" w:hAnsiTheme="minorHAnsi" w:cstheme="minorHAnsi"/>
        </w:rPr>
      </w:pPr>
      <w:r w:rsidRPr="00B26CA6">
        <w:rPr>
          <w:rFonts w:asciiTheme="minorHAnsi" w:hAnsiTheme="minorHAnsi" w:cstheme="minorHAnsi"/>
        </w:rPr>
        <w:t>Pravo na žalbu ima svaki gospodarski subjekt koji ima ili je imao pravni interes za dobivanje ugovora o javnoj nabavi i koji je pretrpio ili bi mogao pretrpjeti štetu od navodnoga kršenja subjektivnih prava.</w:t>
      </w:r>
    </w:p>
    <w:p w14:paraId="51FECD45" w14:textId="77777777" w:rsidR="009076E9" w:rsidRPr="00B26CA6" w:rsidRDefault="009076E9" w:rsidP="00395892">
      <w:pPr>
        <w:rPr>
          <w:rFonts w:asciiTheme="minorHAnsi" w:hAnsiTheme="minorHAnsi" w:cstheme="minorHAnsi"/>
        </w:rPr>
      </w:pPr>
      <w:r w:rsidRPr="00B26CA6">
        <w:rPr>
          <w:rFonts w:asciiTheme="minorHAnsi" w:hAnsiTheme="minorHAnsi" w:cstheme="minorHAnsi"/>
        </w:rPr>
        <w:t>Žalba se izjavljuje Državnoj komisiji u pisanom obliku.</w:t>
      </w:r>
    </w:p>
    <w:p w14:paraId="3715A363" w14:textId="77777777" w:rsidR="009076E9" w:rsidRPr="00B26CA6" w:rsidRDefault="009076E9" w:rsidP="00395892">
      <w:pPr>
        <w:rPr>
          <w:rFonts w:asciiTheme="minorHAnsi" w:hAnsiTheme="minorHAnsi" w:cstheme="minorHAnsi"/>
        </w:rPr>
      </w:pPr>
      <w:r w:rsidRPr="00B26CA6">
        <w:rPr>
          <w:rFonts w:asciiTheme="minorHAnsi" w:hAnsiTheme="minorHAnsi" w:cstheme="minorHAnsi"/>
        </w:rPr>
        <w:t>Žalba se dostavlja neposredno, putem ovlaštenog davatelja poštanskih usluga ili elektroničkim sredstvima komunikacije putem međusobno povezanih informacijskih sustava Državne komisije i EOJN RH.</w:t>
      </w:r>
    </w:p>
    <w:p w14:paraId="5429E634" w14:textId="77777777" w:rsidR="009076E9" w:rsidRPr="00B26CA6" w:rsidRDefault="009076E9" w:rsidP="009076E9">
      <w:pPr>
        <w:rPr>
          <w:rFonts w:asciiTheme="minorHAnsi" w:eastAsia="Calibri" w:hAnsiTheme="minorHAnsi" w:cstheme="minorHAnsi"/>
        </w:rPr>
      </w:pPr>
      <w:r w:rsidRPr="00B26CA6">
        <w:rPr>
          <w:rFonts w:asciiTheme="minorHAnsi" w:eastAsia="Calibri" w:hAnsiTheme="minorHAnsi" w:cstheme="minorHAnsi"/>
        </w:rPr>
        <w:t>Žalitelj je obvezan primjerak žalbe dostaviti naručitelju u roku za žalbu.</w:t>
      </w:r>
    </w:p>
    <w:p w14:paraId="66713F8A" w14:textId="77777777" w:rsidR="009076E9" w:rsidRPr="00B26CA6" w:rsidRDefault="009076E9" w:rsidP="009076E9">
      <w:pPr>
        <w:rPr>
          <w:rFonts w:asciiTheme="minorHAnsi" w:eastAsia="Calibri" w:hAnsiTheme="minorHAnsi" w:cstheme="minorHAnsi"/>
          <w:highlight w:val="yellow"/>
        </w:rPr>
      </w:pPr>
      <w:r w:rsidRPr="00B26CA6">
        <w:rPr>
          <w:rFonts w:asciiTheme="minorHAnsi" w:eastAsia="Calibri" w:hAnsiTheme="minorHAnsi" w:cstheme="minorHAnsi"/>
        </w:rPr>
        <w:t>U otvorenom postupku žalba se izjavljuje u roku deset dana (10), i to od dana:</w:t>
      </w:r>
    </w:p>
    <w:p w14:paraId="219F8B7E" w14:textId="77777777" w:rsidR="009076E9" w:rsidRPr="00B26CA6" w:rsidRDefault="009076E9" w:rsidP="00167523">
      <w:pPr>
        <w:numPr>
          <w:ilvl w:val="0"/>
          <w:numId w:val="60"/>
        </w:numPr>
        <w:spacing w:before="0" w:after="160" w:line="220" w:lineRule="atLeast"/>
        <w:contextualSpacing/>
        <w:rPr>
          <w:rFonts w:asciiTheme="minorHAnsi" w:eastAsia="Calibri" w:hAnsiTheme="minorHAnsi" w:cstheme="minorHAnsi"/>
        </w:rPr>
      </w:pPr>
      <w:r w:rsidRPr="00B26CA6">
        <w:rPr>
          <w:rFonts w:asciiTheme="minorHAnsi" w:eastAsia="Calibri" w:hAnsiTheme="minorHAnsi" w:cstheme="minorHAnsi"/>
        </w:rPr>
        <w:t>objave poziva na nadmetanje, u odnosu na sadržaj poziva ili dokumentacije o nabavi,</w:t>
      </w:r>
    </w:p>
    <w:p w14:paraId="00B72C01" w14:textId="77777777" w:rsidR="009076E9" w:rsidRPr="00B26CA6" w:rsidRDefault="009076E9" w:rsidP="00167523">
      <w:pPr>
        <w:numPr>
          <w:ilvl w:val="0"/>
          <w:numId w:val="60"/>
        </w:numPr>
        <w:spacing w:before="0" w:after="160" w:line="220" w:lineRule="atLeast"/>
        <w:contextualSpacing/>
        <w:rPr>
          <w:rFonts w:asciiTheme="minorHAnsi" w:eastAsia="Calibri" w:hAnsiTheme="minorHAnsi" w:cstheme="minorHAnsi"/>
        </w:rPr>
      </w:pPr>
      <w:r w:rsidRPr="00B26CA6">
        <w:rPr>
          <w:rFonts w:asciiTheme="minorHAnsi" w:eastAsia="Calibri" w:hAnsiTheme="minorHAnsi" w:cstheme="minorHAnsi"/>
        </w:rPr>
        <w:t>objave obavijesti o ispravku, u odnosu na sadržaj ispravka,</w:t>
      </w:r>
    </w:p>
    <w:p w14:paraId="0E1FE3EE" w14:textId="77777777" w:rsidR="009076E9" w:rsidRPr="00B26CA6" w:rsidRDefault="009076E9" w:rsidP="00167523">
      <w:pPr>
        <w:numPr>
          <w:ilvl w:val="0"/>
          <w:numId w:val="60"/>
        </w:numPr>
        <w:spacing w:before="0" w:after="160" w:line="220" w:lineRule="atLeast"/>
        <w:contextualSpacing/>
        <w:rPr>
          <w:rFonts w:asciiTheme="minorHAnsi" w:eastAsia="Calibri" w:hAnsiTheme="minorHAnsi" w:cstheme="minorHAnsi"/>
        </w:rPr>
      </w:pPr>
      <w:r w:rsidRPr="00B26CA6">
        <w:rPr>
          <w:rFonts w:asciiTheme="minorHAnsi" w:eastAsia="Calibri" w:hAnsiTheme="minorHAnsi" w:cstheme="minorHAnsi"/>
        </w:rPr>
        <w:t>objave izmjene dokumentacije o nabavi, u odnosu na sadržaj izmjene dokumentacije,</w:t>
      </w:r>
    </w:p>
    <w:p w14:paraId="7877D276" w14:textId="77777777" w:rsidR="009076E9" w:rsidRPr="00B26CA6" w:rsidRDefault="009076E9" w:rsidP="00167523">
      <w:pPr>
        <w:numPr>
          <w:ilvl w:val="0"/>
          <w:numId w:val="60"/>
        </w:numPr>
        <w:spacing w:before="0" w:after="160" w:line="220" w:lineRule="atLeast"/>
        <w:contextualSpacing/>
        <w:rPr>
          <w:rFonts w:asciiTheme="minorHAnsi" w:eastAsia="Calibri" w:hAnsiTheme="minorHAnsi" w:cstheme="minorHAnsi"/>
        </w:rPr>
      </w:pPr>
      <w:r w:rsidRPr="00B26CA6">
        <w:rPr>
          <w:rFonts w:asciiTheme="minorHAnsi" w:eastAsia="Calibri" w:hAnsiTheme="minorHAnsi" w:cstheme="minorHAnsi"/>
        </w:rPr>
        <w:t>otvaranja ponuda u odnosu na propuštanje naručitelja da valjano odgovori na pravodobno dostavljen zahtjev dodatne informacije, objašnjenja ili izmjene dokumentacije o nabavi te na postupak otvaranja ponuda,</w:t>
      </w:r>
    </w:p>
    <w:p w14:paraId="27D1FCA1" w14:textId="77777777" w:rsidR="009076E9" w:rsidRPr="00B26CA6" w:rsidRDefault="009076E9" w:rsidP="00167523">
      <w:pPr>
        <w:numPr>
          <w:ilvl w:val="0"/>
          <w:numId w:val="60"/>
        </w:numPr>
        <w:spacing w:before="0" w:after="160" w:line="220" w:lineRule="atLeast"/>
        <w:contextualSpacing/>
        <w:rPr>
          <w:rFonts w:asciiTheme="minorHAnsi" w:eastAsia="Calibri" w:hAnsiTheme="minorHAnsi" w:cstheme="minorHAnsi"/>
        </w:rPr>
      </w:pPr>
      <w:r w:rsidRPr="00B26CA6">
        <w:rPr>
          <w:rFonts w:asciiTheme="minorHAnsi" w:eastAsia="Calibri" w:hAnsiTheme="minorHAnsi" w:cstheme="minorHAnsi"/>
        </w:rPr>
        <w:t>primitka odluke o odabiru ili poništenju, u odnosu na postupak pregleda, ocjene i odabira ponuda, ili razloge poništenja.</w:t>
      </w:r>
    </w:p>
    <w:p w14:paraId="3DD58308" w14:textId="77777777" w:rsidR="009076E9" w:rsidRPr="00B26CA6" w:rsidRDefault="009076E9" w:rsidP="009076E9">
      <w:pPr>
        <w:spacing w:before="0" w:after="160"/>
        <w:rPr>
          <w:rFonts w:asciiTheme="minorHAnsi" w:eastAsia="Calibri" w:hAnsiTheme="minorHAnsi" w:cstheme="minorHAnsi"/>
        </w:rPr>
      </w:pPr>
      <w:r w:rsidRPr="00B26CA6">
        <w:rPr>
          <w:rFonts w:asciiTheme="minorHAnsi" w:eastAsia="Calibri" w:hAnsiTheme="minorHAnsi" w:cstheme="minorHAnsi"/>
        </w:rPr>
        <w:t xml:space="preserve">Žalitelj koji je propustio izjaviti žalbu u određenoj fazi otvorenog postupka javne nabave sukladno gore navedenim opcijama nema pravo na žalbu u kasnijoj fazi postupka za prethodnu fazu. </w:t>
      </w:r>
    </w:p>
    <w:p w14:paraId="43109BE1" w14:textId="6740BE67" w:rsidR="009076E9" w:rsidRPr="00B26CA6" w:rsidRDefault="009076E9" w:rsidP="009076E9">
      <w:pPr>
        <w:spacing w:before="0" w:after="160"/>
        <w:rPr>
          <w:rFonts w:asciiTheme="minorHAnsi" w:eastAsia="Calibri" w:hAnsiTheme="minorHAnsi" w:cstheme="minorHAnsi"/>
        </w:rPr>
      </w:pPr>
      <w:r w:rsidRPr="00B26CA6">
        <w:rPr>
          <w:rFonts w:asciiTheme="minorHAnsi" w:eastAsia="Calibri" w:hAnsiTheme="minorHAnsi" w:cstheme="minorHAnsi"/>
        </w:rPr>
        <w:t xml:space="preserve">Žalba mora sadržavati najmanje podatke i dokaze navedene u članku 420. </w:t>
      </w:r>
      <w:r w:rsidR="0024457D" w:rsidRPr="00B26CA6">
        <w:rPr>
          <w:rFonts w:asciiTheme="minorHAnsi" w:eastAsia="Calibri" w:hAnsiTheme="minorHAnsi" w:cstheme="minorHAnsi"/>
        </w:rPr>
        <w:t>ZJN 2016</w:t>
      </w:r>
      <w:r w:rsidRPr="00B26CA6">
        <w:rPr>
          <w:rFonts w:asciiTheme="minorHAnsi" w:eastAsia="Calibri" w:hAnsiTheme="minorHAnsi" w:cstheme="minorHAnsi"/>
        </w:rPr>
        <w:t>.</w:t>
      </w:r>
    </w:p>
    <w:p w14:paraId="15F42D31" w14:textId="2EAC489A" w:rsidR="000B3E2A" w:rsidRDefault="00F83D9B" w:rsidP="008A75EA">
      <w:pPr>
        <w:pStyle w:val="Naslov2"/>
        <w:rPr>
          <w:rFonts w:eastAsia="Calibri"/>
        </w:rPr>
      </w:pPr>
      <w:bookmarkStart w:id="277" w:name="_Toc18581058"/>
      <w:r w:rsidRPr="00B26CA6">
        <w:rPr>
          <w:rFonts w:eastAsia="Calibri"/>
        </w:rPr>
        <w:t>Drugi podaci koje naručitelj smatra potrebnima</w:t>
      </w:r>
      <w:bookmarkEnd w:id="277"/>
    </w:p>
    <w:p w14:paraId="18A4D3C6" w14:textId="19571470" w:rsidR="000B3E2A" w:rsidRPr="00B26CA6" w:rsidRDefault="00EB4388" w:rsidP="00D35ED2">
      <w:pPr>
        <w:pStyle w:val="Naslov3"/>
        <w:ind w:left="851" w:hanging="567"/>
        <w:rPr>
          <w:rFonts w:asciiTheme="minorHAnsi" w:hAnsiTheme="minorHAnsi" w:cstheme="minorHAnsi"/>
          <w:lang w:val="hr-HR"/>
        </w:rPr>
      </w:pPr>
      <w:r>
        <w:rPr>
          <w:rFonts w:asciiTheme="minorHAnsi" w:hAnsiTheme="minorHAnsi" w:cstheme="minorHAnsi"/>
          <w:lang w:val="hr-HR"/>
        </w:rPr>
        <w:t xml:space="preserve">Trošak ponude i preuzimanje </w:t>
      </w:r>
      <w:r w:rsidR="000B3E2A">
        <w:rPr>
          <w:rFonts w:asciiTheme="minorHAnsi" w:hAnsiTheme="minorHAnsi" w:cstheme="minorHAnsi"/>
          <w:lang w:val="hr-HR"/>
        </w:rPr>
        <w:t>dokumentacije o nabavi</w:t>
      </w:r>
    </w:p>
    <w:p w14:paraId="6BDB7DA7" w14:textId="77777777" w:rsidR="00B642F4" w:rsidRDefault="00B642F4" w:rsidP="000B3E2A">
      <w:pPr>
        <w:autoSpaceDE w:val="0"/>
        <w:autoSpaceDN w:val="0"/>
        <w:adjustRightInd w:val="0"/>
        <w:ind w:right="272"/>
        <w:rPr>
          <w:rFonts w:ascii="Calibri" w:hAnsi="Calibri" w:cs="Calibri"/>
          <w:color w:val="000000"/>
        </w:rPr>
      </w:pPr>
      <w:r w:rsidRPr="00B642F4">
        <w:rPr>
          <w:rFonts w:ascii="Calibri" w:hAnsi="Calibri" w:cs="Calibri"/>
          <w:color w:val="000000"/>
        </w:rPr>
        <w:lastRenderedPageBreak/>
        <w:t xml:space="preserve">Trošak pripreme i podnošenja ponude u cijelosti snosi ponuditelj. Ponuditelj nema pravo na povrat nikakvih troškova povezanih s pripremom i podnošenjem ponuda. Sve takve troškove snosit će ponuditelj. Naručitelj nije odgovoran za nastale troškove, u bilo kojem slučaju i neovisno o ishodu nadmetanja. </w:t>
      </w:r>
    </w:p>
    <w:p w14:paraId="01F96C7A" w14:textId="2F019C72" w:rsidR="000B3E2A" w:rsidRPr="00025D4A" w:rsidRDefault="000B3E2A" w:rsidP="000B3E2A">
      <w:pPr>
        <w:autoSpaceDE w:val="0"/>
        <w:autoSpaceDN w:val="0"/>
        <w:adjustRightInd w:val="0"/>
        <w:ind w:right="272"/>
        <w:rPr>
          <w:rFonts w:ascii="Calibri" w:hAnsi="Calibri" w:cs="Calibri"/>
          <w:color w:val="000000"/>
        </w:rPr>
      </w:pPr>
      <w:r w:rsidRPr="00025D4A">
        <w:rPr>
          <w:rFonts w:ascii="Calibri" w:hAnsi="Calibri" w:cs="Calibri"/>
          <w:color w:val="000000"/>
        </w:rPr>
        <w:t xml:space="preserve">Dokumentacija </w:t>
      </w:r>
      <w:r>
        <w:rPr>
          <w:rFonts w:ascii="Calibri" w:hAnsi="Calibri" w:cs="Calibri"/>
          <w:color w:val="000000"/>
        </w:rPr>
        <w:t>o nabavi</w:t>
      </w:r>
      <w:r w:rsidRPr="00025D4A">
        <w:rPr>
          <w:rFonts w:ascii="Calibri" w:hAnsi="Calibri" w:cs="Calibri"/>
          <w:color w:val="000000"/>
        </w:rPr>
        <w:t xml:space="preserve"> se ne naplaćuje te se može preuzeti neograničeno i u cijelosti u elektroničkom obliku na internetskoj stranici EOJN</w:t>
      </w:r>
      <w:r>
        <w:rPr>
          <w:rFonts w:ascii="Calibri" w:hAnsi="Calibri" w:cs="Calibri"/>
          <w:color w:val="000000"/>
        </w:rPr>
        <w:t xml:space="preserve"> RH</w:t>
      </w:r>
      <w:r w:rsidRPr="00025D4A">
        <w:rPr>
          <w:rFonts w:ascii="Calibri" w:hAnsi="Calibri" w:cs="Calibri"/>
          <w:color w:val="000000"/>
        </w:rPr>
        <w:t>-a</w:t>
      </w:r>
      <w:r>
        <w:rPr>
          <w:rFonts w:ascii="Calibri" w:hAnsi="Calibri" w:cs="Calibri"/>
          <w:color w:val="000000"/>
        </w:rPr>
        <w:t>.</w:t>
      </w:r>
    </w:p>
    <w:p w14:paraId="58C3236A" w14:textId="77777777" w:rsidR="000B3E2A" w:rsidRPr="00025D4A" w:rsidRDefault="000B3E2A" w:rsidP="000B3E2A">
      <w:pPr>
        <w:autoSpaceDE w:val="0"/>
        <w:autoSpaceDN w:val="0"/>
        <w:adjustRightInd w:val="0"/>
        <w:ind w:right="272"/>
        <w:rPr>
          <w:rFonts w:ascii="Calibri" w:hAnsi="Calibri" w:cs="Calibri"/>
          <w:color w:val="000000"/>
        </w:rPr>
      </w:pPr>
      <w:r w:rsidRPr="00025D4A">
        <w:rPr>
          <w:rFonts w:ascii="Calibri" w:hAnsi="Calibri" w:cs="Calibri"/>
          <w:color w:val="000000"/>
        </w:rPr>
        <w:t>Prilikom preuzimanja dokumentacije</w:t>
      </w:r>
      <w:r>
        <w:rPr>
          <w:rFonts w:ascii="Calibri" w:hAnsi="Calibri" w:cs="Calibri"/>
          <w:color w:val="000000"/>
        </w:rPr>
        <w:t xml:space="preserve"> o nabavi</w:t>
      </w:r>
      <w:r w:rsidRPr="00025D4A">
        <w:rPr>
          <w:rFonts w:ascii="Calibri" w:hAnsi="Calibri" w:cs="Calibri"/>
          <w:color w:val="000000"/>
        </w:rPr>
        <w:t xml:space="preserve">, zainteresirani gospodarski subjekti moraju se registrirati i prijaviti kako bi bili evidentirani kao zainteresirani gospodarski subjekti te kako bi im sustav slao sve dodatne obavijesti o tom postupku. </w:t>
      </w:r>
    </w:p>
    <w:p w14:paraId="513281F6" w14:textId="77777777" w:rsidR="000B3E2A" w:rsidRPr="00025D4A" w:rsidRDefault="000B3E2A" w:rsidP="000B3E2A">
      <w:pPr>
        <w:autoSpaceDE w:val="0"/>
        <w:autoSpaceDN w:val="0"/>
        <w:adjustRightInd w:val="0"/>
        <w:ind w:right="272"/>
        <w:rPr>
          <w:rFonts w:ascii="Calibri" w:hAnsi="Calibri" w:cs="Calibri"/>
          <w:color w:val="000000"/>
        </w:rPr>
      </w:pPr>
      <w:r w:rsidRPr="00025D4A">
        <w:rPr>
          <w:rFonts w:ascii="Calibri" w:hAnsi="Calibri" w:cs="Calibri"/>
          <w:color w:val="000000"/>
        </w:rPr>
        <w:t>U slučaju da gospodarski subjekt podnese ponudu bez prethodne registracije na portalu EOJN</w:t>
      </w:r>
      <w:r>
        <w:rPr>
          <w:rFonts w:ascii="Calibri" w:hAnsi="Calibri" w:cs="Calibri"/>
          <w:color w:val="000000"/>
        </w:rPr>
        <w:t xml:space="preserve"> RH</w:t>
      </w:r>
      <w:r w:rsidRPr="00025D4A">
        <w:rPr>
          <w:rFonts w:ascii="Calibri" w:hAnsi="Calibri" w:cs="Calibri"/>
          <w:color w:val="000000"/>
        </w:rPr>
        <w:t xml:space="preserve">-a, sam snosi rizik izrade ponude na neodgovarajućoj podlozi (Dokumentaciji </w:t>
      </w:r>
      <w:r>
        <w:rPr>
          <w:rFonts w:ascii="Calibri" w:hAnsi="Calibri" w:cs="Calibri"/>
          <w:color w:val="000000"/>
        </w:rPr>
        <w:t>o nabavi</w:t>
      </w:r>
      <w:r w:rsidRPr="00025D4A">
        <w:rPr>
          <w:rFonts w:ascii="Calibri" w:hAnsi="Calibri" w:cs="Calibri"/>
          <w:color w:val="000000"/>
        </w:rPr>
        <w:t xml:space="preserve">). </w:t>
      </w:r>
    </w:p>
    <w:p w14:paraId="19B08CCA" w14:textId="457047C0" w:rsidR="000B3E2A" w:rsidRPr="00025D4A" w:rsidRDefault="000B3E2A" w:rsidP="000B3E2A">
      <w:pPr>
        <w:autoSpaceDE w:val="0"/>
        <w:autoSpaceDN w:val="0"/>
        <w:adjustRightInd w:val="0"/>
        <w:ind w:right="272"/>
        <w:rPr>
          <w:rFonts w:ascii="Calibri" w:hAnsi="Calibri" w:cs="Calibri"/>
          <w:color w:val="000000"/>
        </w:rPr>
      </w:pPr>
      <w:r w:rsidRPr="00025D4A">
        <w:rPr>
          <w:rFonts w:ascii="Calibri" w:hAnsi="Calibri" w:cs="Calibri"/>
          <w:color w:val="000000"/>
        </w:rPr>
        <w:t>Upute za korištenje EOJN</w:t>
      </w:r>
      <w:r>
        <w:rPr>
          <w:rFonts w:ascii="Calibri" w:hAnsi="Calibri" w:cs="Calibri"/>
          <w:color w:val="000000"/>
        </w:rPr>
        <w:t xml:space="preserve"> RH</w:t>
      </w:r>
      <w:r w:rsidRPr="00025D4A">
        <w:rPr>
          <w:rFonts w:ascii="Calibri" w:hAnsi="Calibri" w:cs="Calibri"/>
          <w:color w:val="000000"/>
        </w:rPr>
        <w:t xml:space="preserve">-a dostupne su na internetskoj stranici: </w:t>
      </w:r>
      <w:hyperlink r:id="rId26" w:history="1">
        <w:r w:rsidRPr="00025D4A">
          <w:rPr>
            <w:rStyle w:val="Hiperveza"/>
            <w:rFonts w:ascii="Calibri" w:hAnsi="Calibri" w:cs="Calibri"/>
          </w:rPr>
          <w:t>https://eojn.nn.hr/Oglasnik/clanak/upute-za-koristenje-eojna-rh/0/93/</w:t>
        </w:r>
      </w:hyperlink>
      <w:r w:rsidR="00B642F4">
        <w:rPr>
          <w:rStyle w:val="Hiperveza"/>
          <w:rFonts w:ascii="Calibri" w:hAnsi="Calibri" w:cs="Calibri"/>
        </w:rPr>
        <w:t>.</w:t>
      </w:r>
      <w:r w:rsidRPr="00025D4A">
        <w:rPr>
          <w:rFonts w:ascii="Calibri" w:hAnsi="Calibri" w:cs="Calibri"/>
          <w:color w:val="000000"/>
        </w:rPr>
        <w:t xml:space="preserve"> </w:t>
      </w:r>
    </w:p>
    <w:p w14:paraId="3DABC6E1" w14:textId="2A19C214" w:rsidR="000B3E2A" w:rsidRDefault="000B3E2A" w:rsidP="00457F28">
      <w:pPr>
        <w:rPr>
          <w:rFonts w:ascii="Calibri" w:hAnsi="Calibri" w:cs="Calibri"/>
          <w:color w:val="000000"/>
        </w:rPr>
      </w:pPr>
      <w:r w:rsidRPr="00025D4A">
        <w:rPr>
          <w:rFonts w:ascii="Calibri" w:hAnsi="Calibri" w:cs="Calibri"/>
          <w:color w:val="000000"/>
        </w:rPr>
        <w:t xml:space="preserve">Gospodarski subjekti snose vlastitu odgovornost za pažljivu procjenu Dokumentacije </w:t>
      </w:r>
      <w:r>
        <w:rPr>
          <w:rFonts w:ascii="Calibri" w:hAnsi="Calibri" w:cs="Calibri"/>
          <w:color w:val="000000"/>
        </w:rPr>
        <w:t>o nabavi</w:t>
      </w:r>
      <w:r w:rsidRPr="00025D4A">
        <w:rPr>
          <w:rFonts w:ascii="Calibri" w:hAnsi="Calibri" w:cs="Calibri"/>
          <w:color w:val="000000"/>
        </w:rPr>
        <w:t xml:space="preserve">, uključujući dostupnu dokumentaciju za pregled i za bilo koju promjenu Dokumentacije </w:t>
      </w:r>
      <w:r>
        <w:rPr>
          <w:rFonts w:ascii="Calibri" w:hAnsi="Calibri" w:cs="Calibri"/>
          <w:color w:val="000000"/>
        </w:rPr>
        <w:t>o nabavi</w:t>
      </w:r>
      <w:r w:rsidRPr="00025D4A">
        <w:rPr>
          <w:rFonts w:ascii="Calibri" w:hAnsi="Calibri" w:cs="Calibri"/>
          <w:color w:val="000000"/>
        </w:rPr>
        <w:t xml:space="preserve"> koja se objavi tijekom trajanja postupka nabave, kao i za pribavljanje pouzdanih informacija koje se tiču bilo kojeg uvjeta i obveza koje mogu na bilo koji način utjecati na iznos ponude ili prirodu nabave ili izvršenja radova.</w:t>
      </w:r>
    </w:p>
    <w:p w14:paraId="68878287" w14:textId="77777777" w:rsidR="00B642F4" w:rsidRPr="00B642F4" w:rsidRDefault="00B642F4" w:rsidP="00B642F4">
      <w:pPr>
        <w:rPr>
          <w:rFonts w:ascii="Calibri" w:hAnsi="Calibri" w:cs="Calibri"/>
          <w:color w:val="000000"/>
        </w:rPr>
      </w:pPr>
      <w:r w:rsidRPr="00B642F4">
        <w:rPr>
          <w:rFonts w:ascii="Calibri" w:hAnsi="Calibri" w:cs="Calibri"/>
          <w:color w:val="000000"/>
        </w:rPr>
        <w:t>U ovom postupku javne nabave, Naručitelj će Ponuditeljima koji podnesu zahtjev za refundacijom nadoknaditi troškove kupnje „Općih uvjeta“ FIDIC ugovora (navedeni u Knjizi 2. Dokumentacije o nabavi) do punog iznosa.</w:t>
      </w:r>
    </w:p>
    <w:p w14:paraId="31A759D3" w14:textId="77777777" w:rsidR="00B642F4" w:rsidRPr="00B642F4" w:rsidRDefault="00B642F4" w:rsidP="00B642F4">
      <w:pPr>
        <w:rPr>
          <w:rFonts w:ascii="Calibri" w:hAnsi="Calibri" w:cs="Calibri"/>
          <w:color w:val="000000"/>
        </w:rPr>
      </w:pPr>
      <w:r w:rsidRPr="00B642F4">
        <w:rPr>
          <w:rFonts w:ascii="Calibri" w:hAnsi="Calibri" w:cs="Calibri"/>
          <w:color w:val="000000"/>
        </w:rPr>
        <w:t>Naručitelj će troškove nadoknaditi ako je kupnja povezana s ovim postupkom javne nabave, odnosno ostvarena u periodu od obavijesti o nadmetanju do roka za dostavu ponuda u predmetnom postupku. Zahtjevu za refundacijom troškova Ponuditelj mora priložiti i dokaze o kupnji (preslika računa i sl.) te podatke za uplatu nadoknađenih troškova (broj računa i sl.).</w:t>
      </w:r>
    </w:p>
    <w:p w14:paraId="39373CDA" w14:textId="7C2DB2E3" w:rsidR="00B642F4" w:rsidRDefault="00B642F4" w:rsidP="00B642F4">
      <w:pPr>
        <w:rPr>
          <w:rFonts w:ascii="Calibri" w:hAnsi="Calibri" w:cs="Calibri"/>
          <w:color w:val="000000"/>
        </w:rPr>
      </w:pPr>
      <w:r w:rsidRPr="00B642F4">
        <w:rPr>
          <w:rFonts w:ascii="Calibri" w:hAnsi="Calibri" w:cs="Calibri"/>
          <w:color w:val="000000"/>
        </w:rPr>
        <w:t xml:space="preserve">Ponuditelj zahtjev za refundacijom troškova može dostaviti uz ponudu ili Naručitelju u roku od 60 dana od isteka roka za dostavu ponuda u ovom postupku javne nabave.  </w:t>
      </w:r>
    </w:p>
    <w:p w14:paraId="1ABA0D2D" w14:textId="77777777" w:rsidR="00B642F4" w:rsidRPr="00457F28" w:rsidRDefault="00B642F4" w:rsidP="00457F28"/>
    <w:p w14:paraId="133C5149" w14:textId="19D9CE77" w:rsidR="00F83D9B" w:rsidRPr="00B26CA6" w:rsidRDefault="00F83D9B" w:rsidP="00D35ED2">
      <w:pPr>
        <w:pStyle w:val="Naslov3"/>
        <w:ind w:left="851" w:hanging="567"/>
        <w:rPr>
          <w:rFonts w:asciiTheme="minorHAnsi" w:hAnsiTheme="minorHAnsi" w:cstheme="minorHAnsi"/>
          <w:lang w:val="hr-HR"/>
        </w:rPr>
      </w:pPr>
      <w:r w:rsidRPr="00B26CA6">
        <w:rPr>
          <w:rFonts w:asciiTheme="minorHAnsi" w:hAnsiTheme="minorHAnsi" w:cstheme="minorHAnsi"/>
          <w:lang w:val="hr-HR"/>
        </w:rPr>
        <w:t>Pregled i ocjena ponuda</w:t>
      </w:r>
    </w:p>
    <w:p w14:paraId="0C070E14" w14:textId="3CB7C7BB" w:rsidR="00F83D9B" w:rsidRPr="00B26CA6" w:rsidRDefault="00F83D9B" w:rsidP="00F83D9B">
      <w:pPr>
        <w:autoSpaceDE w:val="0"/>
        <w:autoSpaceDN w:val="0"/>
        <w:adjustRightInd w:val="0"/>
        <w:spacing w:line="276" w:lineRule="auto"/>
        <w:rPr>
          <w:rFonts w:asciiTheme="minorHAnsi" w:hAnsiTheme="minorHAnsi" w:cstheme="minorHAnsi"/>
        </w:rPr>
      </w:pPr>
      <w:bookmarkStart w:id="278" w:name="_Toc435198542"/>
      <w:r w:rsidRPr="00B26CA6">
        <w:rPr>
          <w:rFonts w:asciiTheme="minorHAnsi" w:hAnsiTheme="minorHAnsi" w:cstheme="minorHAnsi"/>
        </w:rPr>
        <w:t xml:space="preserve">Nakon otvaranja ponuda Naručitelj pregledava i ocjenjuje </w:t>
      </w:r>
      <w:r w:rsidR="00046CDF">
        <w:rPr>
          <w:rFonts w:asciiTheme="minorHAnsi" w:hAnsiTheme="minorHAnsi" w:cstheme="minorHAnsi"/>
        </w:rPr>
        <w:t>stručno povjerenstvo</w:t>
      </w:r>
      <w:r w:rsidR="00046CDF" w:rsidRPr="00B26CA6">
        <w:rPr>
          <w:rFonts w:asciiTheme="minorHAnsi" w:hAnsiTheme="minorHAnsi" w:cstheme="minorHAnsi"/>
        </w:rPr>
        <w:t xml:space="preserve"> </w:t>
      </w:r>
      <w:r w:rsidRPr="00B26CA6">
        <w:rPr>
          <w:rFonts w:asciiTheme="minorHAnsi" w:hAnsiTheme="minorHAnsi" w:cstheme="minorHAnsi"/>
        </w:rPr>
        <w:t>na temelju uvjeta i zahtjeva iz Dokumentacije o nabavi te o tome sastavlja zapisnik.</w:t>
      </w:r>
    </w:p>
    <w:p w14:paraId="05B3BD5B" w14:textId="6AC81026" w:rsidR="00F83D9B" w:rsidRDefault="00F83D9B" w:rsidP="00F83D9B">
      <w:pPr>
        <w:autoSpaceDE w:val="0"/>
        <w:autoSpaceDN w:val="0"/>
        <w:adjustRightInd w:val="0"/>
        <w:spacing w:line="276" w:lineRule="auto"/>
        <w:ind w:right="380"/>
        <w:rPr>
          <w:rFonts w:asciiTheme="minorHAnsi" w:hAnsiTheme="minorHAnsi" w:cstheme="minorHAnsi"/>
          <w:color w:val="000000"/>
        </w:rPr>
      </w:pPr>
      <w:r w:rsidRPr="00B26CA6">
        <w:rPr>
          <w:rFonts w:asciiTheme="minorHAnsi" w:hAnsiTheme="minorHAnsi" w:cstheme="minorHAnsi"/>
        </w:rPr>
        <w:t>Postupak pregleda i ocjene ponuda tajni su do donošenja Odluke Naručitelja</w:t>
      </w:r>
      <w:r w:rsidRPr="00B26CA6">
        <w:rPr>
          <w:rFonts w:asciiTheme="minorHAnsi" w:hAnsiTheme="minorHAnsi" w:cstheme="minorHAnsi"/>
          <w:color w:val="000000"/>
        </w:rPr>
        <w:t xml:space="preserve">. </w:t>
      </w:r>
    </w:p>
    <w:p w14:paraId="47E52691" w14:textId="77777777" w:rsidR="00046CDF" w:rsidRDefault="00046CDF" w:rsidP="00046CDF">
      <w:pPr>
        <w:rPr>
          <w:rFonts w:ascii="Calibri" w:hAnsi="Calibri" w:cs="Calibri"/>
          <w:szCs w:val="20"/>
        </w:rPr>
      </w:pPr>
      <w:r>
        <w:rPr>
          <w:rFonts w:ascii="Calibri" w:hAnsi="Calibri" w:cs="Calibri"/>
        </w:rPr>
        <w:t>Naručitelj provodi pregled i ocjenu ponuda te, u pravilu, sljedećim redoslijedom provjerava:</w:t>
      </w:r>
    </w:p>
    <w:p w14:paraId="3D05667D" w14:textId="77777777" w:rsidR="00046CDF" w:rsidRDefault="00046CDF" w:rsidP="00197FCB">
      <w:pPr>
        <w:pStyle w:val="Odlomakpopisa"/>
        <w:numPr>
          <w:ilvl w:val="0"/>
          <w:numId w:val="93"/>
        </w:numPr>
        <w:autoSpaceDE w:val="0"/>
        <w:autoSpaceDN w:val="0"/>
        <w:adjustRightInd w:val="0"/>
        <w:spacing w:before="0" w:line="240" w:lineRule="auto"/>
        <w:rPr>
          <w:rFonts w:ascii="Calibri" w:hAnsi="Calibri" w:cs="Calibri"/>
          <w:lang w:val="sl-SI"/>
        </w:rPr>
      </w:pPr>
      <w:r>
        <w:rPr>
          <w:rFonts w:ascii="Calibri" w:hAnsi="Calibri" w:cs="Calibri"/>
        </w:rPr>
        <w:t>je li dostavljeno jamstvo za ozbiljnost ponude te je li dostavljeno jamstvo valjano</w:t>
      </w:r>
    </w:p>
    <w:p w14:paraId="13398CC6" w14:textId="77777777" w:rsidR="00046CDF" w:rsidRDefault="00046CDF" w:rsidP="00197FCB">
      <w:pPr>
        <w:pStyle w:val="Odlomakpopisa"/>
        <w:numPr>
          <w:ilvl w:val="0"/>
          <w:numId w:val="93"/>
        </w:numPr>
        <w:autoSpaceDE w:val="0"/>
        <w:autoSpaceDN w:val="0"/>
        <w:adjustRightInd w:val="0"/>
        <w:spacing w:before="0" w:line="240" w:lineRule="auto"/>
        <w:rPr>
          <w:rFonts w:ascii="Calibri" w:hAnsi="Calibri" w:cs="Calibri"/>
        </w:rPr>
      </w:pPr>
      <w:r>
        <w:rPr>
          <w:rFonts w:ascii="Calibri" w:hAnsi="Calibri" w:cs="Calibri"/>
        </w:rPr>
        <w:t>odsutnost osnova za isključenje gospodarskog subjekta</w:t>
      </w:r>
    </w:p>
    <w:p w14:paraId="21DA46B9" w14:textId="77777777" w:rsidR="00046CDF" w:rsidRDefault="00046CDF" w:rsidP="00197FCB">
      <w:pPr>
        <w:pStyle w:val="Odlomakpopisa"/>
        <w:numPr>
          <w:ilvl w:val="0"/>
          <w:numId w:val="93"/>
        </w:numPr>
        <w:autoSpaceDE w:val="0"/>
        <w:autoSpaceDN w:val="0"/>
        <w:adjustRightInd w:val="0"/>
        <w:spacing w:before="0" w:line="240" w:lineRule="auto"/>
        <w:rPr>
          <w:rFonts w:ascii="Calibri" w:hAnsi="Calibri" w:cs="Calibri"/>
        </w:rPr>
      </w:pPr>
      <w:r>
        <w:rPr>
          <w:rFonts w:ascii="Calibri" w:hAnsi="Calibri" w:cs="Calibri"/>
        </w:rPr>
        <w:t>ispunjenje traženih kriterija za odabir gospodarskog subjekta</w:t>
      </w:r>
    </w:p>
    <w:p w14:paraId="4DD7E2ED" w14:textId="77777777" w:rsidR="00046CDF" w:rsidRDefault="00046CDF" w:rsidP="00197FCB">
      <w:pPr>
        <w:pStyle w:val="Odlomakpopisa"/>
        <w:numPr>
          <w:ilvl w:val="0"/>
          <w:numId w:val="93"/>
        </w:numPr>
        <w:autoSpaceDE w:val="0"/>
        <w:autoSpaceDN w:val="0"/>
        <w:adjustRightInd w:val="0"/>
        <w:spacing w:before="0" w:line="240" w:lineRule="auto"/>
        <w:rPr>
          <w:rFonts w:ascii="Calibri" w:hAnsi="Calibri" w:cs="Calibri"/>
        </w:rPr>
      </w:pPr>
      <w:r>
        <w:rPr>
          <w:rFonts w:ascii="Calibri" w:hAnsi="Calibri" w:cs="Calibri"/>
        </w:rPr>
        <w:t>ispunjenje zahtjeva i uvjeta vezanih uz predmet nabave i tehničke specifikacije te ispunjenje ostalih zahtjeva, uvjeta i kriterija utvrđenih u obavijesti o nadmetanju te u dokumentaciji o nabavi i</w:t>
      </w:r>
    </w:p>
    <w:p w14:paraId="6E296F05" w14:textId="77777777" w:rsidR="00046CDF" w:rsidRDefault="00046CDF" w:rsidP="00197FCB">
      <w:pPr>
        <w:pStyle w:val="Odlomakpopisa"/>
        <w:numPr>
          <w:ilvl w:val="0"/>
          <w:numId w:val="93"/>
        </w:numPr>
        <w:autoSpaceDE w:val="0"/>
        <w:autoSpaceDN w:val="0"/>
        <w:adjustRightInd w:val="0"/>
        <w:spacing w:before="0" w:line="240" w:lineRule="auto"/>
        <w:rPr>
          <w:rFonts w:ascii="Calibri" w:hAnsi="Calibri" w:cs="Calibri"/>
        </w:rPr>
      </w:pPr>
      <w:r>
        <w:rPr>
          <w:rFonts w:ascii="Calibri" w:hAnsi="Calibri" w:cs="Calibri"/>
        </w:rPr>
        <w:t>računsku ispravnost ponude.</w:t>
      </w:r>
    </w:p>
    <w:p w14:paraId="63FF491D" w14:textId="77777777" w:rsidR="00046CDF" w:rsidRDefault="00046CDF" w:rsidP="00046CDF">
      <w:pPr>
        <w:rPr>
          <w:rFonts w:ascii="Calibri" w:hAnsi="Calibri" w:cs="Calibri"/>
          <w:szCs w:val="20"/>
        </w:rPr>
      </w:pPr>
      <w:r>
        <w:rPr>
          <w:rFonts w:ascii="Calibri" w:hAnsi="Calibri" w:cs="Calibri"/>
        </w:rPr>
        <w:t>Ako ponuda sadrži računsku pogrešku naručitelj je obvezan od ponuditelja zatražiti prihvat ispravka računske pogreške, a Ponuditelj je dužan odgovoriti u roku od 5 (pet) dana od dana zaprimanja zahtjeva.</w:t>
      </w:r>
    </w:p>
    <w:p w14:paraId="53A4D0D9" w14:textId="77777777" w:rsidR="00046CDF" w:rsidRDefault="00046CDF" w:rsidP="00046CDF">
      <w:pPr>
        <w:rPr>
          <w:rFonts w:ascii="Arial" w:hAnsi="Arial" w:cs="Arial"/>
          <w:lang w:val="sl-SI"/>
        </w:rPr>
      </w:pPr>
      <w:r>
        <w:rPr>
          <w:rFonts w:ascii="Calibri" w:hAnsi="Calibri" w:cs="ArialMT"/>
        </w:rPr>
        <w:t xml:space="preserve">Naručitelj će prihvat ispravka računske pogreške zatražiti putem </w:t>
      </w:r>
      <w:r>
        <w:rPr>
          <w:rFonts w:ascii="Calibri" w:hAnsi="Calibri" w:cstheme="minorHAnsi"/>
        </w:rPr>
        <w:t xml:space="preserve">sustava EOJN RH modul Pojašnjenja/upotpunjavanje elektronički dostavljenih ponuda. Detaljne upute o načinu komunikacije naručitelja </w:t>
      </w:r>
      <w:r>
        <w:rPr>
          <w:rFonts w:ascii="Calibri" w:hAnsi="Calibri" w:cstheme="minorHAnsi"/>
        </w:rPr>
        <w:lastRenderedPageBreak/>
        <w:t xml:space="preserve">i ponuditelja u tijeku pregleda i ocjene ponude putem sustava EOJN RH-a dostupne su na stranicama Oglasnika, na adresi: </w:t>
      </w:r>
      <w:hyperlink r:id="rId27" w:history="1">
        <w:r>
          <w:rPr>
            <w:rStyle w:val="Hiperveza"/>
            <w:rFonts w:ascii="Calibri" w:hAnsi="Calibri" w:cstheme="minorHAnsi"/>
          </w:rPr>
          <w:t>https://eojn.nn.hr</w:t>
        </w:r>
      </w:hyperlink>
      <w:r>
        <w:rPr>
          <w:rStyle w:val="Hiperveza"/>
          <w:rFonts w:ascii="Calibri" w:hAnsi="Calibri" w:cstheme="minorHAnsi"/>
        </w:rPr>
        <w:t xml:space="preserve">. </w:t>
      </w:r>
      <w:r>
        <w:rPr>
          <w:rFonts w:ascii="Calibri" w:hAnsi="Calibri" w:cstheme="minorHAnsi"/>
        </w:rPr>
        <w:t xml:space="preserve"> </w:t>
      </w:r>
    </w:p>
    <w:p w14:paraId="74ED0393" w14:textId="77777777" w:rsidR="00046CDF" w:rsidRDefault="00046CDF" w:rsidP="00046CDF">
      <w:pPr>
        <w:rPr>
          <w:rFonts w:ascii="Calibri" w:hAnsi="Calibri" w:cs="Calibri"/>
        </w:rPr>
      </w:pPr>
      <w:r>
        <w:rPr>
          <w:rFonts w:ascii="Calibri" w:hAnsi="Calibri" w:cs="Calibri"/>
        </w:rPr>
        <w:t>Nakon pregleda i ocjene ponuda sukladno navedenom valjane ponude rangiraju se prema kriteriju za odabir ponude.</w:t>
      </w:r>
    </w:p>
    <w:p w14:paraId="5B74065A" w14:textId="5CDB7EF5" w:rsidR="00F83D9B" w:rsidRPr="00B26CA6" w:rsidRDefault="00F83D9B" w:rsidP="00046CDF">
      <w:pPr>
        <w:autoSpaceDE w:val="0"/>
        <w:autoSpaceDN w:val="0"/>
        <w:adjustRightInd w:val="0"/>
        <w:spacing w:line="276" w:lineRule="auto"/>
        <w:rPr>
          <w:rFonts w:asciiTheme="minorHAnsi" w:hAnsiTheme="minorHAnsi" w:cstheme="minorHAnsi"/>
          <w:b/>
          <w:color w:val="000000"/>
        </w:rPr>
      </w:pPr>
      <w:r w:rsidRPr="00B26CA6">
        <w:rPr>
          <w:rFonts w:asciiTheme="minorHAnsi" w:hAnsiTheme="minorHAnsi" w:cstheme="minorHAnsi"/>
          <w:b/>
          <w:color w:val="000000"/>
        </w:rPr>
        <w:t>Prilikom ocjena dostavljenih ponuda Naručitelj će dokaze sposobnosti ocjenjivati sukladno zahtjevima iz Knjige 1 ove Dokumentacije o nabavi, a ispunjenje zahtjeva iz Knjige 3 predmet je uspješnog izvršenja ugovora s odabranim Ponuditeljem.</w:t>
      </w:r>
    </w:p>
    <w:p w14:paraId="5EA49B1F" w14:textId="196269FA" w:rsidR="00F83D9B" w:rsidRPr="00995330" w:rsidRDefault="00F83D9B" w:rsidP="0059539D">
      <w:pPr>
        <w:pStyle w:val="Naslov3"/>
        <w:ind w:left="851" w:hanging="567"/>
        <w:rPr>
          <w:rFonts w:asciiTheme="minorHAnsi" w:hAnsiTheme="minorHAnsi" w:cstheme="minorHAnsi"/>
          <w:lang w:val="hr-HR"/>
        </w:rPr>
      </w:pPr>
      <w:r w:rsidRPr="00995330">
        <w:rPr>
          <w:rFonts w:asciiTheme="minorHAnsi" w:hAnsiTheme="minorHAnsi" w:cstheme="minorHAnsi"/>
          <w:lang w:val="hr-HR"/>
        </w:rPr>
        <w:t>Tajnost podataka</w:t>
      </w:r>
    </w:p>
    <w:p w14:paraId="6BDFEB52" w14:textId="77777777" w:rsidR="00F83D9B" w:rsidRPr="00B26CA6" w:rsidRDefault="00F83D9B" w:rsidP="00F83D9B">
      <w:pPr>
        <w:rPr>
          <w:rFonts w:asciiTheme="minorHAnsi" w:hAnsiTheme="minorHAnsi" w:cstheme="minorHAnsi"/>
        </w:rPr>
      </w:pPr>
      <w:bookmarkStart w:id="279" w:name="_Ref361315487"/>
      <w:r w:rsidRPr="00B26CA6">
        <w:rPr>
          <w:rFonts w:asciiTheme="minorHAnsi" w:hAnsiTheme="minorHAnsi" w:cstheme="minorHAnsi"/>
        </w:rPr>
        <w:t xml:space="preserve">Gospodarski subjekt u postupku javne nabave smije na temelju zakona, drugog propisa ili općeg akta određene podatke označiti tajnom, uključujući tehničke ili trgovinske tajne te povjerljive značajke ponuda. </w:t>
      </w:r>
    </w:p>
    <w:p w14:paraId="08539AAF" w14:textId="4FBE53BD" w:rsidR="00F83D9B" w:rsidRPr="00B26CA6" w:rsidRDefault="00F83D9B" w:rsidP="00F83D9B">
      <w:pPr>
        <w:rPr>
          <w:rFonts w:asciiTheme="minorHAnsi" w:hAnsiTheme="minorHAnsi" w:cstheme="minorHAnsi"/>
        </w:rPr>
      </w:pPr>
      <w:r w:rsidRPr="00B26CA6">
        <w:rPr>
          <w:rFonts w:asciiTheme="minorHAnsi" w:hAnsiTheme="minorHAnsi" w:cstheme="minorHAnsi"/>
        </w:rPr>
        <w:t>Ako je gospodarski subjekt neke podatke označio tajnima, obvezan je navesti pravnu os</w:t>
      </w:r>
      <w:r w:rsidR="00B26CA6">
        <w:rPr>
          <w:rFonts w:asciiTheme="minorHAnsi" w:hAnsiTheme="minorHAnsi" w:cstheme="minorHAnsi"/>
        </w:rPr>
        <w:t>novu na temelju koje su ti poda</w:t>
      </w:r>
      <w:r w:rsidRPr="00B26CA6">
        <w:rPr>
          <w:rFonts w:asciiTheme="minorHAnsi" w:hAnsiTheme="minorHAnsi" w:cstheme="minorHAnsi"/>
        </w:rPr>
        <w:t xml:space="preserve">ci označeni tajnima. </w:t>
      </w:r>
    </w:p>
    <w:p w14:paraId="0A61E2A6" w14:textId="77777777" w:rsidR="00F83D9B" w:rsidRPr="00B26CA6" w:rsidRDefault="00F83D9B" w:rsidP="00F83D9B">
      <w:pPr>
        <w:rPr>
          <w:rFonts w:asciiTheme="minorHAnsi" w:hAnsiTheme="minorHAnsi" w:cstheme="minorHAnsi"/>
        </w:rPr>
      </w:pPr>
      <w:r w:rsidRPr="00B26CA6">
        <w:rPr>
          <w:rFonts w:asciiTheme="minorHAnsi" w:hAnsiTheme="minorHAnsi" w:cstheme="minorHAnsi"/>
        </w:rPr>
        <w:t xml:space="preserve">Gospodarski subjekt ne smije označiti tajnom: </w:t>
      </w:r>
    </w:p>
    <w:p w14:paraId="6840C12F" w14:textId="77777777" w:rsidR="00F83D9B" w:rsidRPr="00B26CA6" w:rsidRDefault="00F83D9B" w:rsidP="00F83D9B">
      <w:pPr>
        <w:pStyle w:val="Body-Bullet"/>
        <w:rPr>
          <w:rFonts w:asciiTheme="minorHAnsi" w:hAnsiTheme="minorHAnsi" w:cstheme="minorHAnsi"/>
        </w:rPr>
      </w:pPr>
      <w:r w:rsidRPr="00B26CA6">
        <w:rPr>
          <w:rFonts w:asciiTheme="minorHAnsi" w:hAnsiTheme="minorHAnsi" w:cstheme="minorHAnsi"/>
        </w:rPr>
        <w:t>cijenu ponude</w:t>
      </w:r>
    </w:p>
    <w:p w14:paraId="174021D6" w14:textId="77777777" w:rsidR="00F83D9B" w:rsidRPr="00B26CA6" w:rsidRDefault="00F83D9B" w:rsidP="00F83D9B">
      <w:pPr>
        <w:pStyle w:val="Body-Bullet"/>
        <w:rPr>
          <w:rFonts w:asciiTheme="minorHAnsi" w:hAnsiTheme="minorHAnsi" w:cstheme="minorHAnsi"/>
        </w:rPr>
      </w:pPr>
      <w:r w:rsidRPr="00B26CA6">
        <w:rPr>
          <w:rFonts w:asciiTheme="minorHAnsi" w:hAnsiTheme="minorHAnsi" w:cstheme="minorHAnsi"/>
        </w:rPr>
        <w:t xml:space="preserve">troškovnik, </w:t>
      </w:r>
    </w:p>
    <w:p w14:paraId="125EC897" w14:textId="77777777" w:rsidR="00F83D9B" w:rsidRPr="00B26CA6" w:rsidRDefault="00F83D9B" w:rsidP="00F83D9B">
      <w:pPr>
        <w:pStyle w:val="Body-Bullet"/>
        <w:rPr>
          <w:rFonts w:asciiTheme="minorHAnsi" w:hAnsiTheme="minorHAnsi" w:cstheme="minorHAnsi"/>
        </w:rPr>
      </w:pPr>
      <w:r w:rsidRPr="00B26CA6">
        <w:rPr>
          <w:rFonts w:asciiTheme="minorHAnsi" w:hAnsiTheme="minorHAnsi" w:cstheme="minorHAnsi"/>
        </w:rPr>
        <w:t xml:space="preserve">katalog, </w:t>
      </w:r>
    </w:p>
    <w:p w14:paraId="59420506" w14:textId="77777777" w:rsidR="00F83D9B" w:rsidRPr="00B26CA6" w:rsidRDefault="00F83D9B" w:rsidP="00F83D9B">
      <w:pPr>
        <w:pStyle w:val="Body-Bullet"/>
        <w:rPr>
          <w:rFonts w:asciiTheme="minorHAnsi" w:hAnsiTheme="minorHAnsi" w:cstheme="minorHAnsi"/>
        </w:rPr>
      </w:pPr>
      <w:r w:rsidRPr="00B26CA6">
        <w:rPr>
          <w:rFonts w:asciiTheme="minorHAnsi" w:hAnsiTheme="minorHAnsi" w:cstheme="minorHAnsi"/>
        </w:rPr>
        <w:t>podatke u vezi s kriterijima za odabir ponude,</w:t>
      </w:r>
    </w:p>
    <w:p w14:paraId="54C78B8C" w14:textId="77777777" w:rsidR="00F83D9B" w:rsidRPr="00B26CA6" w:rsidRDefault="00F83D9B" w:rsidP="00F83D9B">
      <w:pPr>
        <w:pStyle w:val="Body-Bullet"/>
        <w:rPr>
          <w:rFonts w:asciiTheme="minorHAnsi" w:hAnsiTheme="minorHAnsi" w:cstheme="minorHAnsi"/>
        </w:rPr>
      </w:pPr>
      <w:r w:rsidRPr="00B26CA6">
        <w:rPr>
          <w:rFonts w:asciiTheme="minorHAnsi" w:hAnsiTheme="minorHAnsi" w:cstheme="minorHAnsi"/>
        </w:rPr>
        <w:t xml:space="preserve">javne isprave, </w:t>
      </w:r>
    </w:p>
    <w:p w14:paraId="064167EF" w14:textId="77777777" w:rsidR="00F83D9B" w:rsidRPr="00B26CA6" w:rsidRDefault="00F83D9B" w:rsidP="00F83D9B">
      <w:pPr>
        <w:pStyle w:val="Body-Bullet"/>
        <w:rPr>
          <w:rFonts w:asciiTheme="minorHAnsi" w:hAnsiTheme="minorHAnsi" w:cstheme="minorHAnsi"/>
        </w:rPr>
      </w:pPr>
      <w:r w:rsidRPr="00B26CA6">
        <w:rPr>
          <w:rFonts w:asciiTheme="minorHAnsi" w:hAnsiTheme="minorHAnsi" w:cstheme="minorHAnsi"/>
        </w:rPr>
        <w:t>izvatke iz javnih registara te druge podatke koji se prema posebnom zakonu ili podzakonskom propisu moraju javno objaviti ili se ne smiju označiti tajnom.</w:t>
      </w:r>
    </w:p>
    <w:p w14:paraId="163CE8C9" w14:textId="77777777" w:rsidR="00F83D9B" w:rsidRPr="00B26CA6" w:rsidRDefault="00F83D9B" w:rsidP="00F83D9B">
      <w:pPr>
        <w:rPr>
          <w:rFonts w:asciiTheme="minorHAnsi" w:eastAsia="Calibri" w:hAnsiTheme="minorHAnsi" w:cstheme="minorHAnsi"/>
        </w:rPr>
      </w:pPr>
      <w:r w:rsidRPr="00B26CA6">
        <w:rPr>
          <w:rFonts w:asciiTheme="minorHAnsi" w:eastAsia="Calibri" w:hAnsiTheme="minorHAnsi" w:cstheme="minorHAnsi"/>
        </w:rPr>
        <w:t>Naručitelj ne smije otkriti podatke dobivene od gospodarskih subjekata koje su oni na temelju zakona, drugog propisa ili općeg akta označili tajnom, uključujući tehničke ili trgovinske tajne te povjerljive značajke ponuda i zahtjeva za sudjelovanje.</w:t>
      </w:r>
    </w:p>
    <w:p w14:paraId="4674B81B" w14:textId="71423CBD" w:rsidR="00FD41D6" w:rsidRDefault="00F83D9B" w:rsidP="00F83D9B">
      <w:pPr>
        <w:rPr>
          <w:rFonts w:asciiTheme="minorHAnsi" w:eastAsia="Calibri" w:hAnsiTheme="minorHAnsi" w:cstheme="minorHAnsi"/>
        </w:rPr>
      </w:pPr>
      <w:r w:rsidRPr="00B26CA6">
        <w:rPr>
          <w:rFonts w:asciiTheme="minorHAnsi" w:eastAsia="Calibri" w:hAnsiTheme="minorHAnsi" w:cstheme="minorHAnsi"/>
        </w:rPr>
        <w:t xml:space="preserve">Ukoliko Ponuditelj tajnim označi sljedeće podatke iz članka 52. stavak 3. </w:t>
      </w:r>
      <w:r w:rsidR="0024457D" w:rsidRPr="00B26CA6">
        <w:rPr>
          <w:rFonts w:asciiTheme="minorHAnsi" w:eastAsia="Calibri" w:hAnsiTheme="minorHAnsi" w:cstheme="minorHAnsi"/>
        </w:rPr>
        <w:t>ZJN 2016</w:t>
      </w:r>
      <w:r w:rsidRPr="00B26CA6">
        <w:rPr>
          <w:rFonts w:asciiTheme="minorHAnsi" w:eastAsia="Calibri" w:hAnsiTheme="minorHAnsi" w:cstheme="minorHAnsi"/>
        </w:rPr>
        <w:t>: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ovoga Zakona dobivene od navedenog Ponuditelja koje je on označio tajnom.</w:t>
      </w:r>
      <w:bookmarkEnd w:id="278"/>
      <w:bookmarkEnd w:id="279"/>
    </w:p>
    <w:p w14:paraId="15210B16" w14:textId="523C13B0" w:rsidR="00FD41D6" w:rsidRDefault="00FD41D6">
      <w:pPr>
        <w:spacing w:before="0" w:after="0" w:line="240" w:lineRule="auto"/>
        <w:rPr>
          <w:rFonts w:asciiTheme="minorHAnsi" w:eastAsia="Calibri" w:hAnsiTheme="minorHAnsi" w:cstheme="minorHAnsi"/>
        </w:rPr>
      </w:pPr>
    </w:p>
    <w:p w14:paraId="2E98C8F7" w14:textId="0BEE4B12" w:rsidR="00677E6D" w:rsidRPr="00B26CA6" w:rsidRDefault="004E0C40" w:rsidP="0059539D">
      <w:pPr>
        <w:pStyle w:val="Naslov3"/>
        <w:ind w:left="851" w:hanging="567"/>
        <w:rPr>
          <w:rFonts w:asciiTheme="minorHAnsi" w:hAnsiTheme="minorHAnsi" w:cstheme="minorHAnsi"/>
          <w:lang w:val="hr-HR"/>
        </w:rPr>
      </w:pPr>
      <w:r>
        <w:rPr>
          <w:rFonts w:asciiTheme="minorHAnsi" w:hAnsiTheme="minorHAnsi" w:cstheme="minorHAnsi"/>
          <w:lang w:val="hr-HR"/>
        </w:rPr>
        <w:t>Dopunjavanja, p</w:t>
      </w:r>
      <w:r w:rsidR="008D1A33" w:rsidRPr="00B26CA6">
        <w:rPr>
          <w:rFonts w:asciiTheme="minorHAnsi" w:hAnsiTheme="minorHAnsi" w:cstheme="minorHAnsi"/>
          <w:lang w:val="hr-HR"/>
        </w:rPr>
        <w:t>ojašnjenja i upotpunjavanja ponuda</w:t>
      </w:r>
    </w:p>
    <w:p w14:paraId="53E897AF" w14:textId="7AF43580" w:rsidR="00677E6D" w:rsidRDefault="00677E6D" w:rsidP="00677E6D">
      <w:pPr>
        <w:spacing w:line="276" w:lineRule="auto"/>
        <w:rPr>
          <w:rFonts w:asciiTheme="minorHAnsi" w:hAnsiTheme="minorHAnsi" w:cstheme="minorHAnsi"/>
        </w:rPr>
      </w:pPr>
      <w:bookmarkStart w:id="280" w:name="_Toc435198543"/>
      <w:r w:rsidRPr="00B26CA6">
        <w:rPr>
          <w:rFonts w:asciiTheme="minorHAnsi" w:hAnsiTheme="minorHAnsi" w:cstheme="minorHAnsi"/>
        </w:rPr>
        <w:t>Ako su informacije ili dokumentacija koje je trebao dostaviti gospodarski subjekt nepotpuni ili pogrešni ili se takvima čine ili ako nedostaju određeni dokumenti, javni naručitelj može, poštujući načela jednakog tretmana i transparentnosti, zahtijevati od dotičnih gospodarskih subjekata da dopune, razjasne, upotpune ili dostave nužne informacije ili dokumentaciju u primjerenom roku ne kraćem od pet dana.</w:t>
      </w:r>
      <w:bookmarkEnd w:id="280"/>
    </w:p>
    <w:p w14:paraId="5557AD3E" w14:textId="77777777" w:rsidR="00341686" w:rsidRDefault="00341686" w:rsidP="00341686">
      <w:pPr>
        <w:autoSpaceDE w:val="0"/>
        <w:autoSpaceDN w:val="0"/>
        <w:adjustRightInd w:val="0"/>
        <w:rPr>
          <w:rFonts w:asciiTheme="minorHAnsi" w:hAnsiTheme="minorHAnsi" w:cs="ArialMT"/>
          <w:color w:val="000000"/>
          <w:szCs w:val="20"/>
        </w:rPr>
      </w:pPr>
      <w:r>
        <w:rPr>
          <w:rFonts w:asciiTheme="minorHAnsi" w:hAnsiTheme="minorHAnsi" w:cs="ArialMT"/>
        </w:rPr>
        <w:t xml:space="preserve">Naručitelj će dopunjavanje, pojašnjenje i/ili upotpunjavanje ponude zatražiti putem </w:t>
      </w:r>
      <w:r>
        <w:rPr>
          <w:rFonts w:asciiTheme="minorHAnsi" w:hAnsiTheme="minorHAnsi" w:cstheme="minorHAnsi"/>
        </w:rPr>
        <w:t>sustava EOJN RH modul Pojašnjenja/upotpunjavanje elektronički dostavljenih ponuda. Detaljne upute o načinu komunikacije Naručitelja i ponuditelja u tijeku pregleda i ocjene ponude putem sustava EOJN RH-a dostupne su na stranicama Oglasnika, na adresi:</w:t>
      </w:r>
      <w:r>
        <w:rPr>
          <w:rFonts w:asciiTheme="minorHAnsi" w:hAnsiTheme="minorHAnsi" w:cstheme="minorHAnsi"/>
          <w:color w:val="FF0000"/>
        </w:rPr>
        <w:t xml:space="preserve"> </w:t>
      </w:r>
      <w:hyperlink r:id="rId28" w:history="1">
        <w:r>
          <w:rPr>
            <w:rStyle w:val="Hiperveza"/>
            <w:rFonts w:asciiTheme="minorHAnsi" w:hAnsiTheme="minorHAnsi" w:cstheme="minorHAnsi"/>
          </w:rPr>
          <w:t>https://eojn.nn.hr</w:t>
        </w:r>
      </w:hyperlink>
      <w:r>
        <w:rPr>
          <w:rFonts w:asciiTheme="minorHAnsi" w:hAnsiTheme="minorHAnsi" w:cs="ArialMT"/>
          <w:color w:val="000000"/>
        </w:rPr>
        <w:t>.</w:t>
      </w:r>
    </w:p>
    <w:p w14:paraId="1F9E0EF9" w14:textId="77777777" w:rsidR="00341686" w:rsidRDefault="00341686" w:rsidP="00341686">
      <w:pPr>
        <w:autoSpaceDE w:val="0"/>
        <w:autoSpaceDN w:val="0"/>
        <w:adjustRightInd w:val="0"/>
        <w:rPr>
          <w:rFonts w:asciiTheme="minorHAnsi" w:hAnsiTheme="minorHAnsi" w:cs="ArialMT"/>
        </w:rPr>
      </w:pPr>
      <w:bookmarkStart w:id="281" w:name="_Hlk508273599"/>
      <w:r>
        <w:rPr>
          <w:rFonts w:asciiTheme="minorHAnsi" w:hAnsiTheme="minorHAnsi" w:cs="ArialMT"/>
        </w:rPr>
        <w:t xml:space="preserve">Postupanje sukladno stavku 1. </w:t>
      </w:r>
      <w:r>
        <w:rPr>
          <w:rFonts w:asciiTheme="minorHAnsi" w:hAnsiTheme="minorHAnsi" w:cs="Calibri"/>
        </w:rPr>
        <w:t>ovoga poglavlja</w:t>
      </w:r>
      <w:r>
        <w:rPr>
          <w:rFonts w:asciiTheme="minorHAnsi" w:hAnsiTheme="minorHAnsi" w:cs="ArialMT"/>
        </w:rPr>
        <w:t xml:space="preserve"> ne smije dovesti do pregovaranja u vezi s kriterijem za odabir ponude ili ponuđenim predmetom nabave. </w:t>
      </w:r>
    </w:p>
    <w:p w14:paraId="0DB12C12" w14:textId="77777777" w:rsidR="00341686" w:rsidRDefault="00341686" w:rsidP="00341686">
      <w:pPr>
        <w:autoSpaceDE w:val="0"/>
        <w:autoSpaceDN w:val="0"/>
        <w:adjustRightInd w:val="0"/>
        <w:rPr>
          <w:rFonts w:asciiTheme="minorHAnsi" w:hAnsiTheme="minorHAnsi" w:cs="ArialMT"/>
        </w:rPr>
      </w:pPr>
      <w:r>
        <w:rPr>
          <w:rFonts w:asciiTheme="minorHAnsi" w:hAnsiTheme="minorHAnsi" w:cs="ArialMT"/>
        </w:rPr>
        <w:lastRenderedPageBreak/>
        <w:t xml:space="preserve">Ako Naručitelj u postupku javne nabave ne primjenjuje mogućnost iz stavka 1. </w:t>
      </w:r>
      <w:r>
        <w:rPr>
          <w:rFonts w:asciiTheme="minorHAnsi" w:hAnsiTheme="minorHAnsi" w:cs="Calibri"/>
        </w:rPr>
        <w:t>ovoga poglavlja</w:t>
      </w:r>
      <w:r>
        <w:rPr>
          <w:rFonts w:asciiTheme="minorHAnsi" w:hAnsiTheme="minorHAnsi" w:cs="ArialMT"/>
        </w:rPr>
        <w:t xml:space="preserve"> obvezan je u obrazložiti razloge u zapisniku o pregledu i ocjeni. </w:t>
      </w:r>
    </w:p>
    <w:p w14:paraId="60F45833" w14:textId="77777777" w:rsidR="00341686" w:rsidRDefault="00341686" w:rsidP="00341686">
      <w:pPr>
        <w:autoSpaceDE w:val="0"/>
        <w:autoSpaceDN w:val="0"/>
        <w:adjustRightInd w:val="0"/>
        <w:rPr>
          <w:rFonts w:asciiTheme="minorHAnsi" w:hAnsiTheme="minorHAnsi" w:cs="ArialMT"/>
          <w:b/>
        </w:rPr>
      </w:pPr>
      <w:r>
        <w:rPr>
          <w:rFonts w:asciiTheme="minorHAnsi" w:hAnsiTheme="minorHAnsi" w:cs="ArialMT"/>
          <w:b/>
        </w:rPr>
        <w:t>Ponudbeni list, troškovnik i jamstvo za ozbiljnost ponude ne smatraju se određenim dokumentima koji nedostaju u smislu članka 293. ZJN 2016 te Naručitelj ne smije zatražiti ponuditelja da iste dostavi tijekom pregleda i ocjene ponuda.</w:t>
      </w:r>
      <w:bookmarkEnd w:id="281"/>
    </w:p>
    <w:p w14:paraId="05B567D7" w14:textId="77777777" w:rsidR="00341686" w:rsidRPr="00B26CA6" w:rsidRDefault="00341686" w:rsidP="00677E6D">
      <w:pPr>
        <w:spacing w:line="276" w:lineRule="auto"/>
        <w:rPr>
          <w:rFonts w:asciiTheme="minorHAnsi" w:hAnsiTheme="minorHAnsi" w:cstheme="minorHAnsi"/>
          <w:b/>
          <w:smallCaps/>
        </w:rPr>
      </w:pPr>
    </w:p>
    <w:p w14:paraId="1954A3CC" w14:textId="0ED7A30A" w:rsidR="000E0AF0" w:rsidRPr="00B26CA6" w:rsidRDefault="004E0C40" w:rsidP="0059539D">
      <w:pPr>
        <w:pStyle w:val="Naslov3"/>
        <w:ind w:left="851" w:hanging="567"/>
        <w:rPr>
          <w:rFonts w:asciiTheme="minorHAnsi" w:hAnsiTheme="minorHAnsi" w:cstheme="minorHAnsi"/>
          <w:lang w:val="hr-HR"/>
        </w:rPr>
      </w:pPr>
      <w:bookmarkStart w:id="282" w:name="_Toc435198548"/>
      <w:r>
        <w:rPr>
          <w:rFonts w:asciiTheme="minorHAnsi" w:hAnsiTheme="minorHAnsi" w:cstheme="minorHAnsi"/>
          <w:lang w:val="hr-HR"/>
        </w:rPr>
        <w:t>Dodatne informacije i objašnjenja, te izmjena dokumentacije o nabavi</w:t>
      </w:r>
    </w:p>
    <w:p w14:paraId="5F1C9B3B" w14:textId="77777777" w:rsidR="000E0AF0" w:rsidRPr="00B26CA6" w:rsidRDefault="000E0AF0" w:rsidP="00677E6D">
      <w:pPr>
        <w:rPr>
          <w:rFonts w:asciiTheme="minorHAnsi" w:hAnsiTheme="minorHAnsi" w:cstheme="minorHAnsi"/>
        </w:rPr>
      </w:pPr>
      <w:r w:rsidRPr="00B26CA6">
        <w:rPr>
          <w:rFonts w:asciiTheme="minorHAnsi" w:hAnsiTheme="minorHAnsi" w:cstheme="minorHAnsi"/>
        </w:rPr>
        <w:t>Gospodarski subjekt može zahtijevati dodatne informacije, objašnjenja ili izmjene u vezi s dokumentacijom o nabavi tijekom roka za dostavu ponuda.</w:t>
      </w:r>
    </w:p>
    <w:p w14:paraId="677C0345" w14:textId="77777777" w:rsidR="000E0AF0" w:rsidRPr="00B26CA6" w:rsidRDefault="000E0AF0" w:rsidP="00677E6D">
      <w:pPr>
        <w:rPr>
          <w:rFonts w:asciiTheme="minorHAnsi" w:hAnsiTheme="minorHAnsi" w:cstheme="minorHAnsi"/>
        </w:rPr>
      </w:pPr>
      <w:r w:rsidRPr="00B26CA6">
        <w:rPr>
          <w:rFonts w:asciiTheme="minorHAnsi" w:hAnsiTheme="minorHAnsi" w:cstheme="minorHAnsi"/>
        </w:rPr>
        <w:t xml:space="preserve">Pod uvjetom da je zahtjev dostavljen pravodobno, javni naručitelj obvezan je odgovor, dodatne informacije i objašnjenja bez odgode, a najkasnije tijekom </w:t>
      </w:r>
      <w:r w:rsidRPr="004E0C40">
        <w:rPr>
          <w:rFonts w:asciiTheme="minorHAnsi" w:hAnsiTheme="minorHAnsi" w:cstheme="minorHAnsi"/>
          <w:b/>
          <w:bCs/>
        </w:rPr>
        <w:t>šestog</w:t>
      </w:r>
      <w:r w:rsidRPr="00B26CA6">
        <w:rPr>
          <w:rFonts w:asciiTheme="minorHAnsi" w:hAnsiTheme="minorHAnsi" w:cstheme="minorHAnsi"/>
        </w:rPr>
        <w:t xml:space="preserve"> dana prije roka određenog za dostavu ponuda, staviti na raspolaganje na isti način i na istim internetskim stranicama kao i osnovnu dokumentaciju, bez navođenja podataka o podnositelju zahtjeva.</w:t>
      </w:r>
    </w:p>
    <w:p w14:paraId="1B9649EE" w14:textId="77777777" w:rsidR="000E0AF0" w:rsidRPr="00B26CA6" w:rsidRDefault="000E0AF0" w:rsidP="00677E6D">
      <w:pPr>
        <w:rPr>
          <w:rFonts w:asciiTheme="minorHAnsi" w:hAnsiTheme="minorHAnsi" w:cstheme="minorHAnsi"/>
        </w:rPr>
      </w:pPr>
      <w:r w:rsidRPr="00B26CA6">
        <w:rPr>
          <w:rFonts w:asciiTheme="minorHAnsi" w:hAnsiTheme="minorHAnsi" w:cstheme="minorHAnsi"/>
        </w:rPr>
        <w:t xml:space="preserve">Zahtjev je pravodoban ako je dostavljen najkasnije tijekom </w:t>
      </w:r>
      <w:r w:rsidRPr="00DB4863">
        <w:rPr>
          <w:rFonts w:asciiTheme="minorHAnsi" w:hAnsiTheme="minorHAnsi" w:cstheme="minorHAnsi"/>
          <w:b/>
          <w:bCs/>
        </w:rPr>
        <w:t>osmog</w:t>
      </w:r>
      <w:r w:rsidRPr="00B26CA6">
        <w:rPr>
          <w:rFonts w:asciiTheme="minorHAnsi" w:hAnsiTheme="minorHAnsi" w:cstheme="minorHAnsi"/>
        </w:rPr>
        <w:t xml:space="preserve"> dana prije roka određenog za dostavu ponuda.</w:t>
      </w:r>
    </w:p>
    <w:p w14:paraId="6F9EFD75" w14:textId="6470BAB4" w:rsidR="000E0AF0" w:rsidRPr="00B26CA6" w:rsidRDefault="000E0AF0" w:rsidP="00677E6D">
      <w:pPr>
        <w:rPr>
          <w:rFonts w:asciiTheme="minorHAnsi" w:hAnsiTheme="minorHAnsi" w:cstheme="minorHAnsi"/>
        </w:rPr>
      </w:pPr>
      <w:r w:rsidRPr="00B26CA6">
        <w:rPr>
          <w:rFonts w:asciiTheme="minorHAnsi" w:hAnsiTheme="minorHAnsi" w:cstheme="minorHAnsi"/>
        </w:rPr>
        <w:t>Komunikacija i svaka druga razmjena informacija između Naručitelja i gospodarskih subjekata može se obavljati isključivo na hrvatskom jeziku putem sustava Elektroničkog oglasnika javne nabave Republike Hrvatske (dalje: EOJN RH) modul Pitanja i odgovori</w:t>
      </w:r>
      <w:r w:rsidR="00282FEF" w:rsidRPr="00B26CA6">
        <w:rPr>
          <w:rFonts w:asciiTheme="minorHAnsi" w:hAnsiTheme="minorHAnsi" w:cstheme="minorHAnsi"/>
        </w:rPr>
        <w:t xml:space="preserve"> ili elektroničkom poštom na navedenu adresu e-pošte u poglavlju 1.4</w:t>
      </w:r>
      <w:r w:rsidRPr="00B26CA6">
        <w:rPr>
          <w:rFonts w:asciiTheme="minorHAnsi" w:hAnsiTheme="minorHAnsi" w:cstheme="minorHAnsi"/>
        </w:rPr>
        <w:t xml:space="preserve">. Detaljne upute o načinu komunikacije između gospodarskih subjekata i naručitelja u roku za dostavu ponuda putem sustava EOJN RH-a dostupne su na stranicama Oglasnika, na adresi: </w:t>
      </w:r>
      <w:hyperlink r:id="rId29" w:history="1">
        <w:r w:rsidR="00DB4863" w:rsidRPr="00537DD9">
          <w:rPr>
            <w:rStyle w:val="Hiperveza"/>
            <w:rFonts w:asciiTheme="minorHAnsi" w:hAnsiTheme="minorHAnsi" w:cstheme="minorHAnsi"/>
          </w:rPr>
          <w:t>https://eojn.nn.hr</w:t>
        </w:r>
      </w:hyperlink>
      <w:r w:rsidRPr="00B26CA6">
        <w:rPr>
          <w:rFonts w:asciiTheme="minorHAnsi" w:hAnsiTheme="minorHAnsi" w:cstheme="minorHAnsi"/>
        </w:rPr>
        <w:t>.</w:t>
      </w:r>
      <w:r w:rsidR="00DB4863">
        <w:rPr>
          <w:rFonts w:asciiTheme="minorHAnsi" w:hAnsiTheme="minorHAnsi" w:cstheme="minorHAnsi"/>
        </w:rPr>
        <w:t xml:space="preserve"> </w:t>
      </w:r>
    </w:p>
    <w:p w14:paraId="416E7514" w14:textId="7C21C512" w:rsidR="000E0AF0" w:rsidRDefault="000E0AF0" w:rsidP="00677E6D">
      <w:pPr>
        <w:rPr>
          <w:rFonts w:asciiTheme="minorHAnsi" w:hAnsiTheme="minorHAnsi" w:cstheme="minorHAnsi"/>
        </w:rPr>
      </w:pPr>
      <w:r w:rsidRPr="00B26CA6">
        <w:rPr>
          <w:rFonts w:asciiTheme="minorHAnsi" w:hAnsiTheme="minorHAnsi" w:cstheme="minorHAnsi"/>
        </w:rPr>
        <w:t>Naručitelj se obvezuje odgovoriti na zahtjeve za objašnjenjem i izmjenama vezane uz Dokumentaciju o nabavi isključivo na zahtjeve dostavljene na gore navedeni način.</w:t>
      </w:r>
    </w:p>
    <w:p w14:paraId="23BE9C1A" w14:textId="77777777" w:rsidR="00A60B5F" w:rsidRDefault="00A60B5F" w:rsidP="00A60B5F">
      <w:pPr>
        <w:autoSpaceDE w:val="0"/>
        <w:autoSpaceDN w:val="0"/>
        <w:adjustRightInd w:val="0"/>
        <w:rPr>
          <w:rFonts w:ascii="Calibri" w:hAnsi="Calibri" w:cs="Calibri"/>
          <w:szCs w:val="20"/>
        </w:rPr>
      </w:pPr>
      <w:r>
        <w:rPr>
          <w:rFonts w:ascii="Calibri" w:hAnsi="Calibri" w:cs="Calibri"/>
        </w:rPr>
        <w:t>Naručitelj će produžiti rok za dostavu ponuda u sljedećim slučajevima:</w:t>
      </w:r>
    </w:p>
    <w:p w14:paraId="627759C0" w14:textId="362E17C7" w:rsidR="00A60B5F" w:rsidRDefault="00A60B5F" w:rsidP="00197FCB">
      <w:pPr>
        <w:pStyle w:val="Odlomakpopisa"/>
        <w:numPr>
          <w:ilvl w:val="0"/>
          <w:numId w:val="94"/>
        </w:numPr>
        <w:spacing w:before="0" w:line="240" w:lineRule="auto"/>
        <w:rPr>
          <w:rFonts w:ascii="Calibri" w:hAnsi="Calibri" w:cs="Calibri"/>
        </w:rPr>
      </w:pPr>
      <w:r>
        <w:rPr>
          <w:rFonts w:ascii="Calibri" w:hAnsi="Calibri" w:cs="Calibri"/>
        </w:rPr>
        <w:t>ako dodatne informacije, objašnjenja ili izmjene u vezi s dokumentacijom o nabavi, iako pravodobno zatražene od strane gospodarskog subjekta, nisu stavljene na raspolaganje najkasnije tijekom šestog</w:t>
      </w:r>
      <w:r w:rsidRPr="00A60B5F">
        <w:rPr>
          <w:rFonts w:ascii="Calibri" w:hAnsi="Calibri" w:cs="Calibri"/>
        </w:rPr>
        <w:t xml:space="preserve">  </w:t>
      </w:r>
      <w:r>
        <w:rPr>
          <w:rFonts w:ascii="Calibri" w:hAnsi="Calibri" w:cs="Calibri"/>
        </w:rPr>
        <w:t>dana prije roka određenog za dostavu</w:t>
      </w:r>
    </w:p>
    <w:p w14:paraId="17BAFF75" w14:textId="77777777" w:rsidR="00A60B5F" w:rsidRDefault="00A60B5F" w:rsidP="00197FCB">
      <w:pPr>
        <w:pStyle w:val="Odlomakpopisa"/>
        <w:numPr>
          <w:ilvl w:val="0"/>
          <w:numId w:val="94"/>
        </w:numPr>
        <w:spacing w:before="0" w:line="240" w:lineRule="auto"/>
        <w:rPr>
          <w:rFonts w:ascii="Calibri" w:hAnsi="Calibri" w:cs="Calibri"/>
        </w:rPr>
      </w:pPr>
      <w:r>
        <w:rPr>
          <w:rFonts w:ascii="Calibri" w:hAnsi="Calibri" w:cs="Calibri"/>
        </w:rPr>
        <w:t xml:space="preserve">ako je dokumentacija o nabavi </w:t>
      </w:r>
      <w:r w:rsidRPr="00A60B5F">
        <w:rPr>
          <w:rFonts w:ascii="Calibri" w:hAnsi="Calibri" w:cs="Calibri"/>
        </w:rPr>
        <w:t>značajno</w:t>
      </w:r>
      <w:r>
        <w:rPr>
          <w:rFonts w:ascii="Calibri" w:hAnsi="Calibri" w:cs="Calibri"/>
        </w:rPr>
        <w:t xml:space="preserve"> izmijenjena</w:t>
      </w:r>
    </w:p>
    <w:p w14:paraId="7BE6E3C6" w14:textId="77777777" w:rsidR="00A60B5F" w:rsidRDefault="00A60B5F" w:rsidP="00197FCB">
      <w:pPr>
        <w:pStyle w:val="Odlomakpopisa"/>
        <w:numPr>
          <w:ilvl w:val="0"/>
          <w:numId w:val="94"/>
        </w:numPr>
        <w:spacing w:before="0" w:line="240" w:lineRule="auto"/>
        <w:rPr>
          <w:rFonts w:ascii="Calibri" w:hAnsi="Calibri" w:cs="Calibri"/>
        </w:rPr>
      </w:pPr>
      <w:r>
        <w:rPr>
          <w:rFonts w:ascii="Calibri" w:hAnsi="Calibri" w:cs="Calibri"/>
        </w:rPr>
        <w:t>ako EOJN RH nije bio dostupan u slučaju iz članka 239. ZJN 2016.</w:t>
      </w:r>
    </w:p>
    <w:p w14:paraId="63BD0C94" w14:textId="77777777" w:rsidR="00A60B5F" w:rsidRDefault="00A60B5F" w:rsidP="00A60B5F">
      <w:pPr>
        <w:autoSpaceDE w:val="0"/>
        <w:autoSpaceDN w:val="0"/>
        <w:adjustRightInd w:val="0"/>
        <w:rPr>
          <w:rFonts w:ascii="Calibri" w:hAnsi="Calibri" w:cs="Calibri"/>
        </w:rPr>
      </w:pPr>
      <w:r>
        <w:rPr>
          <w:rFonts w:ascii="Calibri" w:hAnsi="Calibri" w:cs="Calibri"/>
        </w:rPr>
        <w:t xml:space="preserve">U slučajevima iz točke 1. i 2. Naručitelj će produžiti rok za dostavu razmjerno važnosti dodatne informacije, objašnjenja ili izmjene, a najmanje za </w:t>
      </w:r>
      <w:r>
        <w:rPr>
          <w:rFonts w:ascii="Calibri" w:hAnsi="Calibri" w:cs="Calibri"/>
          <w:b/>
        </w:rPr>
        <w:t>deset dana</w:t>
      </w:r>
      <w:r>
        <w:rPr>
          <w:rFonts w:ascii="Calibri" w:hAnsi="Calibri" w:cs="Calibri"/>
        </w:rPr>
        <w:t xml:space="preserve"> od dana slanja ispravka obavijesti o nadmetanju.</w:t>
      </w:r>
    </w:p>
    <w:p w14:paraId="66986819" w14:textId="77777777" w:rsidR="00A60B5F" w:rsidRDefault="00A60B5F" w:rsidP="00A60B5F">
      <w:pPr>
        <w:autoSpaceDE w:val="0"/>
        <w:autoSpaceDN w:val="0"/>
        <w:adjustRightInd w:val="0"/>
        <w:rPr>
          <w:rFonts w:ascii="Calibri" w:hAnsi="Calibri" w:cs="Calibri"/>
        </w:rPr>
      </w:pPr>
      <w:r>
        <w:rPr>
          <w:rFonts w:ascii="Calibri" w:hAnsi="Calibri" w:cs="Calibri"/>
        </w:rPr>
        <w:t xml:space="preserve">U slučaju iz točke 3. Naručitelj produljuje rok za dostavu ponude za najmanje </w:t>
      </w:r>
      <w:r>
        <w:rPr>
          <w:rFonts w:ascii="Calibri" w:hAnsi="Calibri" w:cs="Calibri"/>
          <w:b/>
        </w:rPr>
        <w:t>četiri dana</w:t>
      </w:r>
      <w:r>
        <w:rPr>
          <w:rFonts w:ascii="Calibri" w:hAnsi="Calibri" w:cs="Calibri"/>
        </w:rPr>
        <w:t xml:space="preserve"> od dana slanja</w:t>
      </w:r>
      <w:r>
        <w:t xml:space="preserve"> </w:t>
      </w:r>
      <w:r>
        <w:rPr>
          <w:rFonts w:ascii="Calibri" w:hAnsi="Calibri" w:cs="Calibri"/>
        </w:rPr>
        <w:t>ispravka obavijesti o nadmetanju.</w:t>
      </w:r>
    </w:p>
    <w:p w14:paraId="7FDE7B38" w14:textId="6BFB4FAE" w:rsidR="00A60B5F" w:rsidRDefault="00A60B5F" w:rsidP="00A60B5F">
      <w:pPr>
        <w:autoSpaceDE w:val="0"/>
        <w:autoSpaceDN w:val="0"/>
        <w:adjustRightInd w:val="0"/>
        <w:rPr>
          <w:rFonts w:ascii="Calibri" w:hAnsi="Calibri" w:cs="Calibri"/>
        </w:rPr>
      </w:pPr>
      <w:r>
        <w:rPr>
          <w:rFonts w:ascii="Calibri" w:hAnsi="Calibri" w:cs="Calibri"/>
        </w:rPr>
        <w:t xml:space="preserve">Naručitelj nije obvezan produljiti rok za dostavu ako dodatne informacije, objašnjenja ili izmjene nisu bile pravodobno zatražene ili ako je njihova važnost zanemariva za pripremu i dostavu prilagođenih ponuda. </w:t>
      </w:r>
    </w:p>
    <w:p w14:paraId="039EFF08" w14:textId="77777777" w:rsidR="00A60B5F" w:rsidRDefault="00A60B5F" w:rsidP="00A60B5F">
      <w:pPr>
        <w:rPr>
          <w:rFonts w:ascii="Calibri" w:hAnsi="Calibri" w:cs="Calibri"/>
          <w:color w:val="000000"/>
          <w:szCs w:val="20"/>
        </w:rPr>
      </w:pPr>
      <w:r>
        <w:rPr>
          <w:rFonts w:ascii="Calibri" w:hAnsi="Calibri" w:cs="Calibri"/>
          <w:color w:val="000000"/>
        </w:rPr>
        <w:t>Naručitelj je obvezan o svakom produženju roka obavijestiti sve gospodarske subjekte na dokaziv način.</w:t>
      </w:r>
    </w:p>
    <w:p w14:paraId="54F8EAB2" w14:textId="079B9E2C" w:rsidR="00885693" w:rsidRPr="00B26CA6" w:rsidRDefault="00885693" w:rsidP="0059539D">
      <w:pPr>
        <w:pStyle w:val="Naslov3"/>
        <w:ind w:left="851" w:hanging="567"/>
        <w:rPr>
          <w:rFonts w:asciiTheme="minorHAnsi" w:hAnsiTheme="minorHAnsi" w:cstheme="minorHAnsi"/>
          <w:lang w:val="hr-HR"/>
        </w:rPr>
      </w:pPr>
      <w:r w:rsidRPr="00B26CA6">
        <w:rPr>
          <w:rFonts w:asciiTheme="minorHAnsi" w:hAnsiTheme="minorHAnsi" w:cstheme="minorHAnsi"/>
          <w:lang w:val="hr-HR"/>
        </w:rPr>
        <w:t>Dostava ažuriranih popratnih dokumenata</w:t>
      </w:r>
    </w:p>
    <w:p w14:paraId="6C509982" w14:textId="77777777" w:rsidR="00885693" w:rsidRPr="00B26CA6" w:rsidRDefault="00885693" w:rsidP="00885693">
      <w:pPr>
        <w:tabs>
          <w:tab w:val="left" w:pos="1134"/>
        </w:tabs>
        <w:spacing w:after="200" w:line="276" w:lineRule="auto"/>
        <w:rPr>
          <w:rFonts w:asciiTheme="minorHAnsi" w:hAnsiTheme="minorHAnsi" w:cstheme="minorHAnsi"/>
          <w:szCs w:val="20"/>
        </w:rPr>
      </w:pPr>
      <w:r w:rsidRPr="00B26CA6">
        <w:rPr>
          <w:rFonts w:asciiTheme="minorHAnsi" w:hAnsiTheme="minorHAnsi" w:cstheme="minorHAnsi"/>
          <w:szCs w:val="20"/>
        </w:rPr>
        <w:t>Naručitelj je obvezan prije donošenja Odluke u postupku javne nabave velike vrijednosti, od ponuditelja koji je podnio ekonomski najpovoljniju ponudu zatražiti da u primjerenom roku, ne kraćem od pet dana, dostavi ažurirane popratne dokumente, osim ako već posjeduje te dokumente.</w:t>
      </w:r>
    </w:p>
    <w:p w14:paraId="6B1E112D" w14:textId="4D6059C1" w:rsidR="00885693" w:rsidRPr="00B26CA6" w:rsidRDefault="00885693" w:rsidP="00885693">
      <w:pPr>
        <w:tabs>
          <w:tab w:val="left" w:pos="1134"/>
        </w:tabs>
        <w:spacing w:after="200" w:line="276" w:lineRule="auto"/>
        <w:rPr>
          <w:rFonts w:asciiTheme="minorHAnsi" w:hAnsiTheme="minorHAnsi" w:cstheme="minorHAnsi"/>
          <w:szCs w:val="20"/>
        </w:rPr>
      </w:pPr>
      <w:r w:rsidRPr="00B26CA6">
        <w:rPr>
          <w:rFonts w:asciiTheme="minorHAnsi" w:hAnsiTheme="minorHAnsi" w:cstheme="minorHAnsi"/>
          <w:szCs w:val="20"/>
        </w:rPr>
        <w:lastRenderedPageBreak/>
        <w:t xml:space="preserve">Ažurirani popratni dokument je svaki dokument u kojem su sadržani podaci važeći, odgovaraju stvarnom činjeničnom stanju u trenutku dostave naručitelju te dokazuju ono što je gospodarski subjekt naveo u </w:t>
      </w:r>
      <w:r w:rsidR="00455E67">
        <w:rPr>
          <w:rFonts w:asciiTheme="minorHAnsi" w:hAnsiTheme="minorHAnsi" w:cstheme="minorHAnsi"/>
          <w:szCs w:val="20"/>
        </w:rPr>
        <w:t>e</w:t>
      </w:r>
      <w:r w:rsidR="00CB6918" w:rsidRPr="00B26CA6">
        <w:rPr>
          <w:rFonts w:asciiTheme="minorHAnsi" w:hAnsiTheme="minorHAnsi" w:cstheme="minorHAnsi"/>
          <w:szCs w:val="20"/>
        </w:rPr>
        <w:t>ESPD</w:t>
      </w:r>
      <w:r w:rsidRPr="00B26CA6">
        <w:rPr>
          <w:rFonts w:asciiTheme="minorHAnsi" w:hAnsiTheme="minorHAnsi" w:cstheme="minorHAnsi"/>
          <w:szCs w:val="20"/>
        </w:rPr>
        <w:t>-u. Oborivo se smatra da su dokazi iz članka 265. stavka 1. ZJN 2016 ažurirani ako nisu stariji od dana u kojem istječe rok za dostavu ponuda.</w:t>
      </w:r>
    </w:p>
    <w:p w14:paraId="7B85DC69" w14:textId="77777777" w:rsidR="00885693" w:rsidRPr="00B26CA6" w:rsidRDefault="00885693" w:rsidP="00885693">
      <w:pPr>
        <w:tabs>
          <w:tab w:val="left" w:pos="1134"/>
        </w:tabs>
        <w:spacing w:after="200" w:line="276" w:lineRule="auto"/>
        <w:rPr>
          <w:rFonts w:asciiTheme="minorHAnsi" w:hAnsiTheme="minorHAnsi" w:cstheme="minorHAnsi"/>
          <w:szCs w:val="20"/>
        </w:rPr>
      </w:pPr>
      <w:r w:rsidRPr="00B26CA6">
        <w:rPr>
          <w:rFonts w:asciiTheme="minorHAnsi" w:hAnsiTheme="minorHAnsi" w:cstheme="minorHAnsi"/>
          <w:szCs w:val="20"/>
        </w:rPr>
        <w:t>Smatra se da naručitelj posjeduje ažurirane popratne dokumente ako istima ima izravan pristup elektroničkim sredstvima komunikacije putem besplatne nacionalne baze podataka na jeziku iz članka 280. stavka 2. ZJN 2016 ili putem EOJN RH.</w:t>
      </w:r>
    </w:p>
    <w:p w14:paraId="5965AC18" w14:textId="77777777" w:rsidR="00885693" w:rsidRPr="00B26CA6" w:rsidRDefault="00885693" w:rsidP="00885693">
      <w:pPr>
        <w:tabs>
          <w:tab w:val="left" w:pos="1134"/>
        </w:tabs>
        <w:spacing w:after="200" w:line="276" w:lineRule="auto"/>
        <w:rPr>
          <w:rFonts w:asciiTheme="minorHAnsi" w:hAnsiTheme="minorHAnsi" w:cstheme="minorHAnsi"/>
          <w:szCs w:val="20"/>
        </w:rPr>
      </w:pPr>
      <w:r w:rsidRPr="00B26CA6">
        <w:rPr>
          <w:rFonts w:asciiTheme="minorHAnsi" w:hAnsiTheme="minorHAnsi" w:cstheme="minorHAnsi"/>
          <w:szCs w:val="20"/>
        </w:rPr>
        <w:t>Ažurirane popratne dokumente ponuditelji mogu dostaviti u neovjerenoj preslici elektroničkim sredstvima komunikacije ili na drugi dokaziv način.</w:t>
      </w:r>
    </w:p>
    <w:p w14:paraId="2C87E99D" w14:textId="77777777" w:rsidR="00885693" w:rsidRPr="00B26CA6" w:rsidRDefault="00885693" w:rsidP="00885693">
      <w:pPr>
        <w:tabs>
          <w:tab w:val="left" w:pos="1134"/>
        </w:tabs>
        <w:spacing w:after="200" w:line="276" w:lineRule="auto"/>
        <w:rPr>
          <w:rFonts w:asciiTheme="minorHAnsi" w:hAnsiTheme="minorHAnsi" w:cstheme="minorHAnsi"/>
          <w:szCs w:val="20"/>
        </w:rPr>
      </w:pPr>
      <w:r w:rsidRPr="00B26CA6">
        <w:rPr>
          <w:rFonts w:asciiTheme="minorHAnsi" w:hAnsiTheme="minorHAnsi" w:cstheme="minorHAnsi"/>
          <w:szCs w:val="20"/>
        </w:rPr>
        <w:t>Neovjerenom preslikom smatra se i neovjerena preslika elektroničke isprave na papiru.</w:t>
      </w:r>
    </w:p>
    <w:p w14:paraId="7519FE27" w14:textId="77777777" w:rsidR="00885693" w:rsidRPr="00B26CA6" w:rsidRDefault="00885693" w:rsidP="00885693">
      <w:pPr>
        <w:tabs>
          <w:tab w:val="left" w:pos="1134"/>
        </w:tabs>
        <w:spacing w:after="200" w:line="276" w:lineRule="auto"/>
        <w:rPr>
          <w:rFonts w:asciiTheme="minorHAnsi" w:hAnsiTheme="minorHAnsi" w:cstheme="minorHAnsi"/>
          <w:szCs w:val="20"/>
        </w:rPr>
      </w:pPr>
      <w:r w:rsidRPr="00B26CA6">
        <w:rPr>
          <w:rFonts w:asciiTheme="minorHAnsi" w:hAnsiTheme="minorHAnsi" w:cstheme="minorHAnsi"/>
          <w:szCs w:val="20"/>
        </w:rPr>
        <w:t>U svrhu dodatne provjere informacija naručitelj može zatražiti dostavu ili stavljanje na uvid izvornika ili ovjerenih preslika jednog ili više traženih dokumenata.</w:t>
      </w:r>
    </w:p>
    <w:p w14:paraId="0138215F" w14:textId="77777777" w:rsidR="00885693" w:rsidRPr="00B26CA6" w:rsidRDefault="00885693" w:rsidP="00885693">
      <w:pPr>
        <w:tabs>
          <w:tab w:val="left" w:pos="1134"/>
        </w:tabs>
        <w:spacing w:after="200" w:line="276" w:lineRule="auto"/>
        <w:rPr>
          <w:rFonts w:asciiTheme="minorHAnsi" w:hAnsiTheme="minorHAnsi" w:cstheme="minorHAnsi"/>
          <w:szCs w:val="20"/>
        </w:rPr>
      </w:pPr>
      <w:r w:rsidRPr="00B26CA6">
        <w:rPr>
          <w:rFonts w:asciiTheme="minorHAnsi" w:hAnsiTheme="minorHAnsi" w:cstheme="minorHAnsi"/>
          <w:szCs w:val="20"/>
        </w:rPr>
        <w:t>Ponudbeni list, troškovnik i jamstvo za ozbiljnost ponude ne smatraju se određenim dokumentima koji nedostaju u smislu članka 293. ZJN 2016 te naručitelj ne smije zatražiti ponuditelja da iste dostavi tijekom pregleda i ocjene ponuda.</w:t>
      </w:r>
    </w:p>
    <w:p w14:paraId="15ADCE02" w14:textId="6164EF15" w:rsidR="00885693" w:rsidRPr="00B26CA6" w:rsidRDefault="00885693" w:rsidP="00885693">
      <w:pPr>
        <w:tabs>
          <w:tab w:val="left" w:pos="1134"/>
        </w:tabs>
        <w:spacing w:after="200" w:line="276" w:lineRule="auto"/>
        <w:rPr>
          <w:rFonts w:asciiTheme="minorHAnsi" w:hAnsiTheme="minorHAnsi" w:cstheme="minorHAnsi"/>
          <w:szCs w:val="20"/>
        </w:rPr>
      </w:pPr>
      <w:r w:rsidRPr="00B26CA6">
        <w:rPr>
          <w:rFonts w:asciiTheme="minorHAnsi" w:hAnsiTheme="minorHAnsi" w:cstheme="minorHAnsi"/>
          <w:szCs w:val="20"/>
        </w:rPr>
        <w:t>Ako ponuditelj koji je podnio najpovoljniju ponudu ne dostavi ažurne popratne dokumente u ostavljenom roku ili njima ne dokaže da ispunjava uvjete iz točaka 3. i 4. ove Dokumentacije, javni naručitelj obvezan je odbiti ponudu tog ponuditelja te postupiti sukladno stavku članku 263. stavku 1. ZJN 2016 u odnosu na ponuditelja koji je podnio sljedeću najpovoljniju ponudu ili poništiti postupak javne nabave, ako postoje razlozi za poništenje.</w:t>
      </w:r>
    </w:p>
    <w:p w14:paraId="4F2A4CBF" w14:textId="10769C59" w:rsidR="00B37E4D" w:rsidRPr="00B26CA6" w:rsidRDefault="00F83D9B" w:rsidP="0059539D">
      <w:pPr>
        <w:pStyle w:val="Naslov3"/>
        <w:ind w:left="851" w:hanging="567"/>
        <w:rPr>
          <w:rFonts w:asciiTheme="minorHAnsi" w:hAnsiTheme="minorHAnsi" w:cstheme="minorHAnsi"/>
          <w:lang w:val="hr-HR"/>
        </w:rPr>
      </w:pPr>
      <w:bookmarkStart w:id="283" w:name="_Hlk514830854"/>
      <w:bookmarkEnd w:id="282"/>
      <w:r w:rsidRPr="00B26CA6">
        <w:rPr>
          <w:rFonts w:asciiTheme="minorHAnsi" w:hAnsiTheme="minorHAnsi" w:cstheme="minorHAnsi"/>
          <w:lang w:val="hr-HR"/>
        </w:rPr>
        <w:t>P</w:t>
      </w:r>
      <w:r w:rsidR="00A54593" w:rsidRPr="00B26CA6">
        <w:rPr>
          <w:rFonts w:asciiTheme="minorHAnsi" w:hAnsiTheme="minorHAnsi" w:cstheme="minorHAnsi"/>
          <w:lang w:val="hr-HR"/>
        </w:rPr>
        <w:t>otpisivanje ugovora i dostava sredstava osiguranj</w:t>
      </w:r>
      <w:r w:rsidR="00EC1015" w:rsidRPr="00B26CA6">
        <w:rPr>
          <w:rFonts w:asciiTheme="minorHAnsi" w:hAnsiTheme="minorHAnsi" w:cstheme="minorHAnsi"/>
          <w:lang w:val="hr-HR"/>
        </w:rPr>
        <w:t>a</w:t>
      </w:r>
      <w:r w:rsidR="00A54593" w:rsidRPr="00B26CA6">
        <w:rPr>
          <w:rFonts w:asciiTheme="minorHAnsi" w:hAnsiTheme="minorHAnsi" w:cstheme="minorHAnsi"/>
          <w:lang w:val="hr-HR"/>
        </w:rPr>
        <w:t xml:space="preserve"> za izvršenje ugovora</w:t>
      </w:r>
      <w:bookmarkEnd w:id="283"/>
    </w:p>
    <w:p w14:paraId="434CDE9B" w14:textId="7C2AA70F" w:rsidR="00FD2997" w:rsidRDefault="00B37E4D" w:rsidP="00746006">
      <w:pPr>
        <w:spacing w:line="276" w:lineRule="auto"/>
        <w:rPr>
          <w:rFonts w:asciiTheme="minorHAnsi" w:hAnsiTheme="minorHAnsi" w:cstheme="minorHAnsi"/>
          <w:szCs w:val="20"/>
        </w:rPr>
      </w:pPr>
      <w:r w:rsidRPr="00B26CA6">
        <w:rPr>
          <w:rFonts w:asciiTheme="minorHAnsi" w:hAnsiTheme="minorHAnsi" w:cstheme="minorHAnsi"/>
          <w:szCs w:val="20"/>
        </w:rPr>
        <w:t>Naručitelj će</w:t>
      </w:r>
      <w:r w:rsidR="00BF0512" w:rsidRPr="00B26CA6">
        <w:rPr>
          <w:rFonts w:asciiTheme="minorHAnsi" w:hAnsiTheme="minorHAnsi" w:cstheme="minorHAnsi"/>
          <w:szCs w:val="20"/>
        </w:rPr>
        <w:t xml:space="preserve"> u roku od </w:t>
      </w:r>
      <w:r w:rsidR="001F5B60">
        <w:rPr>
          <w:rFonts w:asciiTheme="minorHAnsi" w:hAnsiTheme="minorHAnsi" w:cstheme="minorHAnsi"/>
          <w:szCs w:val="20"/>
        </w:rPr>
        <w:t>14</w:t>
      </w:r>
      <w:r w:rsidR="00BF0512" w:rsidRPr="00B26CA6">
        <w:rPr>
          <w:rFonts w:asciiTheme="minorHAnsi" w:hAnsiTheme="minorHAnsi" w:cstheme="minorHAnsi"/>
          <w:szCs w:val="20"/>
        </w:rPr>
        <w:t xml:space="preserve"> dana od dana izvršnosti </w:t>
      </w:r>
      <w:r w:rsidR="00EC1015" w:rsidRPr="00B26CA6">
        <w:rPr>
          <w:rFonts w:asciiTheme="minorHAnsi" w:hAnsiTheme="minorHAnsi" w:cstheme="minorHAnsi"/>
          <w:szCs w:val="20"/>
        </w:rPr>
        <w:t>O</w:t>
      </w:r>
      <w:r w:rsidR="00BF0512" w:rsidRPr="00B26CA6">
        <w:rPr>
          <w:rFonts w:asciiTheme="minorHAnsi" w:hAnsiTheme="minorHAnsi" w:cstheme="minorHAnsi"/>
          <w:szCs w:val="20"/>
        </w:rPr>
        <w:t xml:space="preserve">dluke o odabiru poslati </w:t>
      </w:r>
      <w:r w:rsidRPr="00B26CA6">
        <w:rPr>
          <w:rFonts w:asciiTheme="minorHAnsi" w:hAnsiTheme="minorHAnsi" w:cstheme="minorHAnsi"/>
          <w:szCs w:val="20"/>
        </w:rPr>
        <w:t xml:space="preserve"> 4 primjerka Ugovora</w:t>
      </w:r>
      <w:r w:rsidR="00BF0512" w:rsidRPr="00B26CA6">
        <w:rPr>
          <w:rFonts w:asciiTheme="minorHAnsi" w:hAnsiTheme="minorHAnsi" w:cstheme="minorHAnsi"/>
          <w:szCs w:val="20"/>
        </w:rPr>
        <w:t xml:space="preserve"> potpisana od strane Naručitelja odabranom Ponuditelju</w:t>
      </w:r>
      <w:r w:rsidRPr="00B26CA6">
        <w:rPr>
          <w:rFonts w:asciiTheme="minorHAnsi" w:hAnsiTheme="minorHAnsi" w:cstheme="minorHAnsi"/>
          <w:szCs w:val="20"/>
        </w:rPr>
        <w:t xml:space="preserve"> , koji će ih u roku od </w:t>
      </w:r>
      <w:r w:rsidR="001F5B60">
        <w:rPr>
          <w:rFonts w:asciiTheme="minorHAnsi" w:hAnsiTheme="minorHAnsi" w:cstheme="minorHAnsi"/>
          <w:szCs w:val="20"/>
        </w:rPr>
        <w:t>14</w:t>
      </w:r>
      <w:r w:rsidR="002F7C9F" w:rsidRPr="00B26CA6">
        <w:rPr>
          <w:rFonts w:asciiTheme="minorHAnsi" w:hAnsiTheme="minorHAnsi" w:cstheme="minorHAnsi"/>
          <w:szCs w:val="20"/>
        </w:rPr>
        <w:t xml:space="preserve"> </w:t>
      </w:r>
      <w:r w:rsidRPr="00B26CA6">
        <w:rPr>
          <w:rFonts w:asciiTheme="minorHAnsi" w:hAnsiTheme="minorHAnsi" w:cstheme="minorHAnsi"/>
          <w:szCs w:val="20"/>
        </w:rPr>
        <w:t>dan po</w:t>
      </w:r>
      <w:r w:rsidR="00F32DDB" w:rsidRPr="00B26CA6">
        <w:rPr>
          <w:rFonts w:asciiTheme="minorHAnsi" w:hAnsiTheme="minorHAnsi" w:cstheme="minorHAnsi"/>
          <w:szCs w:val="20"/>
        </w:rPr>
        <w:t xml:space="preserve"> </w:t>
      </w:r>
      <w:r w:rsidRPr="00B26CA6">
        <w:rPr>
          <w:rFonts w:asciiTheme="minorHAnsi" w:hAnsiTheme="minorHAnsi" w:cstheme="minorHAnsi"/>
          <w:szCs w:val="20"/>
        </w:rPr>
        <w:t xml:space="preserve">primitku potpisati i </w:t>
      </w:r>
      <w:r w:rsidR="00EC1015" w:rsidRPr="00B26CA6">
        <w:rPr>
          <w:rFonts w:asciiTheme="minorHAnsi" w:hAnsiTheme="minorHAnsi" w:cstheme="minorHAnsi"/>
          <w:szCs w:val="20"/>
        </w:rPr>
        <w:t xml:space="preserve">2 primjerka Ugovora </w:t>
      </w:r>
      <w:r w:rsidRPr="00B26CA6">
        <w:rPr>
          <w:rFonts w:asciiTheme="minorHAnsi" w:hAnsiTheme="minorHAnsi" w:cstheme="minorHAnsi"/>
          <w:szCs w:val="20"/>
        </w:rPr>
        <w:t xml:space="preserve">vratiti Naručitelju zajedno s dokumentima iz </w:t>
      </w:r>
      <w:r w:rsidR="00BB59EB" w:rsidRPr="00B26CA6">
        <w:rPr>
          <w:rFonts w:asciiTheme="minorHAnsi" w:hAnsiTheme="minorHAnsi" w:cstheme="minorHAnsi"/>
          <w:szCs w:val="20"/>
        </w:rPr>
        <w:t xml:space="preserve">članka 4.2 </w:t>
      </w:r>
      <w:r w:rsidR="0020246F" w:rsidRPr="00B26CA6">
        <w:rPr>
          <w:rFonts w:asciiTheme="minorHAnsi" w:hAnsiTheme="minorHAnsi" w:cstheme="minorHAnsi"/>
          <w:szCs w:val="20"/>
        </w:rPr>
        <w:t>Kn</w:t>
      </w:r>
      <w:r w:rsidR="00415E04" w:rsidRPr="00B26CA6">
        <w:rPr>
          <w:rFonts w:asciiTheme="minorHAnsi" w:hAnsiTheme="minorHAnsi" w:cstheme="minorHAnsi"/>
          <w:szCs w:val="20"/>
        </w:rPr>
        <w:t>j</w:t>
      </w:r>
      <w:r w:rsidR="0020246F" w:rsidRPr="00B26CA6">
        <w:rPr>
          <w:rFonts w:asciiTheme="minorHAnsi" w:hAnsiTheme="minorHAnsi" w:cstheme="minorHAnsi"/>
          <w:szCs w:val="20"/>
        </w:rPr>
        <w:t xml:space="preserve">ige 2 </w:t>
      </w:r>
      <w:r w:rsidRPr="00B26CA6">
        <w:rPr>
          <w:rFonts w:asciiTheme="minorHAnsi" w:hAnsiTheme="minorHAnsi" w:cstheme="minorHAnsi"/>
          <w:szCs w:val="20"/>
        </w:rPr>
        <w:t xml:space="preserve">Ugovora. </w:t>
      </w:r>
    </w:p>
    <w:p w14:paraId="660FF84E" w14:textId="0C4F27B2" w:rsidR="001630FE" w:rsidRDefault="001630FE" w:rsidP="00B43FC4">
      <w:pPr>
        <w:spacing w:line="276" w:lineRule="auto"/>
        <w:rPr>
          <w:rFonts w:asciiTheme="minorHAnsi" w:hAnsiTheme="minorHAnsi" w:cstheme="minorHAnsi"/>
          <w:szCs w:val="20"/>
        </w:rPr>
      </w:pPr>
      <w:r w:rsidRPr="009478FA">
        <w:rPr>
          <w:rFonts w:asciiTheme="minorHAnsi" w:hAnsiTheme="minorHAnsi" w:cstheme="minorHAnsi"/>
          <w:szCs w:val="20"/>
        </w:rPr>
        <w:t>Za preuzimanje obaveza na ovom projektu javni naručitelj mora imati suglasnost drugog tijela (Vlada Republike Hrvatske) te se na ovu nabavu primjenjuju odredbe članaka 307. stavak 4. i 312. stavak 5.</w:t>
      </w:r>
    </w:p>
    <w:p w14:paraId="17C8F8DA" w14:textId="4E1C8C8A" w:rsidR="00B43FC4" w:rsidRPr="00457F28" w:rsidRDefault="00B43FC4" w:rsidP="00457F28">
      <w:pPr>
        <w:spacing w:line="276" w:lineRule="auto"/>
        <w:rPr>
          <w:rFonts w:asciiTheme="minorHAnsi" w:hAnsiTheme="minorHAnsi" w:cstheme="minorHAnsi"/>
        </w:rPr>
      </w:pPr>
      <w:r w:rsidRPr="00457F28">
        <w:rPr>
          <w:rFonts w:asciiTheme="minorHAnsi" w:hAnsiTheme="minorHAnsi" w:cstheme="minorHAnsi"/>
          <w:szCs w:val="20"/>
        </w:rPr>
        <w:t>Odabrani ponuditelj je obvezan potpisati ugovor u roku od 30 dana od dana pribavljanja suglasnosti drugog tijela sukladno članku 307</w:t>
      </w:r>
      <w:r w:rsidR="00BB59EB">
        <w:rPr>
          <w:rFonts w:asciiTheme="minorHAnsi" w:hAnsiTheme="minorHAnsi" w:cstheme="minorHAnsi"/>
          <w:szCs w:val="20"/>
        </w:rPr>
        <w:t>.</w:t>
      </w:r>
      <w:r w:rsidRPr="00457F28">
        <w:rPr>
          <w:rFonts w:asciiTheme="minorHAnsi" w:hAnsiTheme="minorHAnsi" w:cstheme="minorHAnsi"/>
          <w:szCs w:val="20"/>
        </w:rPr>
        <w:t xml:space="preserve"> stavku 3</w:t>
      </w:r>
      <w:r w:rsidR="00BB59EB">
        <w:rPr>
          <w:rFonts w:asciiTheme="minorHAnsi" w:hAnsiTheme="minorHAnsi" w:cstheme="minorHAnsi"/>
          <w:szCs w:val="20"/>
        </w:rPr>
        <w:t>.</w:t>
      </w:r>
      <w:r w:rsidRPr="00457F28">
        <w:rPr>
          <w:rFonts w:asciiTheme="minorHAnsi" w:hAnsiTheme="minorHAnsi" w:cstheme="minorHAnsi"/>
          <w:szCs w:val="20"/>
        </w:rPr>
        <w:t xml:space="preserve"> i 4</w:t>
      </w:r>
      <w:r w:rsidR="00BB59EB">
        <w:rPr>
          <w:rFonts w:asciiTheme="minorHAnsi" w:hAnsiTheme="minorHAnsi" w:cstheme="minorHAnsi"/>
          <w:szCs w:val="20"/>
        </w:rPr>
        <w:t>.</w:t>
      </w:r>
      <w:r w:rsidRPr="00457F28">
        <w:rPr>
          <w:rFonts w:asciiTheme="minorHAnsi" w:hAnsiTheme="minorHAnsi" w:cstheme="minorHAnsi"/>
          <w:szCs w:val="20"/>
        </w:rPr>
        <w:t xml:space="preserve"> ZJN 2016</w:t>
      </w:r>
      <w:r w:rsidR="00BB59EB">
        <w:rPr>
          <w:rFonts w:asciiTheme="minorHAnsi" w:hAnsiTheme="minorHAnsi" w:cstheme="minorHAnsi"/>
          <w:szCs w:val="20"/>
        </w:rPr>
        <w:t>.</w:t>
      </w:r>
    </w:p>
    <w:p w14:paraId="24CF2B1B" w14:textId="5F7E3405" w:rsidR="00B37E4D" w:rsidRPr="00B26CA6" w:rsidRDefault="00B37E4D" w:rsidP="00746006">
      <w:pPr>
        <w:spacing w:line="276" w:lineRule="auto"/>
        <w:rPr>
          <w:rFonts w:asciiTheme="minorHAnsi" w:hAnsiTheme="minorHAnsi" w:cstheme="minorHAnsi"/>
          <w:szCs w:val="20"/>
        </w:rPr>
      </w:pPr>
      <w:r w:rsidRPr="00B26CA6">
        <w:rPr>
          <w:rFonts w:asciiTheme="minorHAnsi" w:hAnsiTheme="minorHAnsi" w:cstheme="minorHAnsi"/>
          <w:szCs w:val="20"/>
        </w:rPr>
        <w:t xml:space="preserve">Ugovor će stupiti na snagu na dan potpisivanja od strane </w:t>
      </w:r>
      <w:r w:rsidR="00EC1015" w:rsidRPr="00B26CA6">
        <w:rPr>
          <w:rFonts w:asciiTheme="minorHAnsi" w:hAnsiTheme="minorHAnsi" w:cstheme="minorHAnsi"/>
          <w:szCs w:val="20"/>
        </w:rPr>
        <w:t>odabranog Ponuditelja</w:t>
      </w:r>
      <w:r w:rsidRPr="00B26CA6">
        <w:rPr>
          <w:rFonts w:asciiTheme="minorHAnsi" w:hAnsiTheme="minorHAnsi" w:cstheme="minorHAnsi"/>
          <w:szCs w:val="20"/>
        </w:rPr>
        <w:t xml:space="preserve">, uz uvjet da je odabrani Ponuditelj u navedenom roku od </w:t>
      </w:r>
      <w:r w:rsidR="00CB57FE">
        <w:rPr>
          <w:rFonts w:asciiTheme="minorHAnsi" w:hAnsiTheme="minorHAnsi" w:cstheme="minorHAnsi"/>
          <w:szCs w:val="20"/>
        </w:rPr>
        <w:t>14</w:t>
      </w:r>
      <w:r w:rsidR="00EC1015" w:rsidRPr="00B26CA6">
        <w:rPr>
          <w:rFonts w:asciiTheme="minorHAnsi" w:hAnsiTheme="minorHAnsi" w:cstheme="minorHAnsi"/>
          <w:szCs w:val="20"/>
        </w:rPr>
        <w:t xml:space="preserve"> </w:t>
      </w:r>
      <w:r w:rsidRPr="00B26CA6">
        <w:rPr>
          <w:rFonts w:asciiTheme="minorHAnsi" w:hAnsiTheme="minorHAnsi" w:cstheme="minorHAnsi"/>
          <w:szCs w:val="20"/>
        </w:rPr>
        <w:t>dan</w:t>
      </w:r>
      <w:r w:rsidR="00CB57FE">
        <w:rPr>
          <w:rFonts w:asciiTheme="minorHAnsi" w:hAnsiTheme="minorHAnsi" w:cstheme="minorHAnsi"/>
          <w:szCs w:val="20"/>
        </w:rPr>
        <w:t>a</w:t>
      </w:r>
      <w:r w:rsidRPr="00B26CA6">
        <w:rPr>
          <w:rFonts w:asciiTheme="minorHAnsi" w:hAnsiTheme="minorHAnsi" w:cstheme="minorHAnsi"/>
          <w:szCs w:val="20"/>
        </w:rPr>
        <w:t xml:space="preserve"> uz 4 primjerka </w:t>
      </w:r>
      <w:r w:rsidR="00993E4F" w:rsidRPr="00B26CA6">
        <w:rPr>
          <w:rFonts w:asciiTheme="minorHAnsi" w:hAnsiTheme="minorHAnsi" w:cstheme="minorHAnsi"/>
          <w:szCs w:val="20"/>
        </w:rPr>
        <w:t>Ugovora</w:t>
      </w:r>
      <w:r w:rsidR="00FD2997" w:rsidRPr="00B26CA6">
        <w:rPr>
          <w:rFonts w:asciiTheme="minorHAnsi" w:hAnsiTheme="minorHAnsi" w:cstheme="minorHAnsi"/>
          <w:szCs w:val="20"/>
        </w:rPr>
        <w:t xml:space="preserve"> potpisana </w:t>
      </w:r>
      <w:r w:rsidR="00EC1015" w:rsidRPr="00B26CA6">
        <w:rPr>
          <w:rFonts w:asciiTheme="minorHAnsi" w:hAnsiTheme="minorHAnsi" w:cstheme="minorHAnsi"/>
          <w:szCs w:val="20"/>
        </w:rPr>
        <w:t xml:space="preserve">i </w:t>
      </w:r>
      <w:r w:rsidR="00FD2997" w:rsidRPr="00B26CA6">
        <w:rPr>
          <w:rFonts w:asciiTheme="minorHAnsi" w:hAnsiTheme="minorHAnsi" w:cstheme="minorHAnsi"/>
          <w:szCs w:val="20"/>
        </w:rPr>
        <w:t>sa svoje strane</w:t>
      </w:r>
      <w:r w:rsidRPr="00B26CA6">
        <w:rPr>
          <w:rFonts w:asciiTheme="minorHAnsi" w:hAnsiTheme="minorHAnsi" w:cstheme="minorHAnsi"/>
          <w:szCs w:val="20"/>
        </w:rPr>
        <w:t xml:space="preserve"> dostavio Naručitelju i dokumente iz</w:t>
      </w:r>
      <w:r w:rsidR="001E67F3" w:rsidRPr="00B26CA6">
        <w:rPr>
          <w:rFonts w:asciiTheme="minorHAnsi" w:hAnsiTheme="minorHAnsi" w:cstheme="minorHAnsi"/>
          <w:szCs w:val="20"/>
        </w:rPr>
        <w:t xml:space="preserve"> </w:t>
      </w:r>
      <w:r w:rsidR="00BB59EB" w:rsidRPr="00B26CA6">
        <w:rPr>
          <w:rFonts w:asciiTheme="minorHAnsi" w:hAnsiTheme="minorHAnsi" w:cstheme="minorHAnsi"/>
          <w:szCs w:val="20"/>
        </w:rPr>
        <w:t>članka 4.2 Knjige 2 Ugovora</w:t>
      </w:r>
      <w:r w:rsidR="00A54F81" w:rsidRPr="00B26CA6">
        <w:rPr>
          <w:rFonts w:asciiTheme="minorHAnsi" w:hAnsiTheme="minorHAnsi" w:cstheme="minorHAnsi"/>
          <w:szCs w:val="20"/>
        </w:rPr>
        <w:t>.</w:t>
      </w:r>
    </w:p>
    <w:p w14:paraId="3AB57DFB" w14:textId="7E0E1945" w:rsidR="00450074" w:rsidRDefault="00B37E4D" w:rsidP="00746006">
      <w:pPr>
        <w:spacing w:line="276" w:lineRule="auto"/>
        <w:rPr>
          <w:rFonts w:asciiTheme="minorHAnsi" w:hAnsiTheme="minorHAnsi" w:cstheme="minorHAnsi"/>
          <w:szCs w:val="20"/>
        </w:rPr>
      </w:pPr>
      <w:r w:rsidRPr="00B26CA6">
        <w:rPr>
          <w:rFonts w:asciiTheme="minorHAnsi" w:hAnsiTheme="minorHAnsi" w:cstheme="minorHAnsi"/>
          <w:szCs w:val="20"/>
        </w:rPr>
        <w:t xml:space="preserve">Ukoliko u navedenom roku odabrani Ponuditelj ne </w:t>
      </w:r>
      <w:r w:rsidR="00FD2997" w:rsidRPr="00B26CA6">
        <w:rPr>
          <w:rFonts w:asciiTheme="minorHAnsi" w:hAnsiTheme="minorHAnsi" w:cstheme="minorHAnsi"/>
          <w:szCs w:val="20"/>
        </w:rPr>
        <w:t xml:space="preserve">potpiše Ugovor i ne </w:t>
      </w:r>
      <w:r w:rsidRPr="00B26CA6">
        <w:rPr>
          <w:rFonts w:asciiTheme="minorHAnsi" w:hAnsiTheme="minorHAnsi" w:cstheme="minorHAnsi"/>
          <w:szCs w:val="20"/>
        </w:rPr>
        <w:t>dostavi dokumente iz</w:t>
      </w:r>
      <w:r w:rsidR="001E67F3" w:rsidRPr="00B26CA6">
        <w:rPr>
          <w:rFonts w:asciiTheme="minorHAnsi" w:hAnsiTheme="minorHAnsi" w:cstheme="minorHAnsi"/>
          <w:szCs w:val="20"/>
        </w:rPr>
        <w:t xml:space="preserve"> </w:t>
      </w:r>
      <w:r w:rsidR="00BB59EB" w:rsidRPr="00B26CA6">
        <w:rPr>
          <w:rFonts w:asciiTheme="minorHAnsi" w:hAnsiTheme="minorHAnsi" w:cstheme="minorHAnsi"/>
          <w:szCs w:val="20"/>
        </w:rPr>
        <w:t>članka 4.2 Knjige 2 Ugovora</w:t>
      </w:r>
      <w:r w:rsidR="00A54F81" w:rsidRPr="00B26CA6">
        <w:rPr>
          <w:rFonts w:asciiTheme="minorHAnsi" w:hAnsiTheme="minorHAnsi" w:cstheme="minorHAnsi"/>
          <w:szCs w:val="20"/>
        </w:rPr>
        <w:t xml:space="preserve">, </w:t>
      </w:r>
      <w:r w:rsidRPr="00B26CA6">
        <w:rPr>
          <w:rFonts w:asciiTheme="minorHAnsi" w:hAnsiTheme="minorHAnsi" w:cstheme="minorHAnsi"/>
          <w:szCs w:val="20"/>
        </w:rPr>
        <w:t xml:space="preserve">Naručitelj </w:t>
      </w:r>
      <w:r w:rsidR="00B50E52" w:rsidRPr="00B26CA6">
        <w:rPr>
          <w:rFonts w:asciiTheme="minorHAnsi" w:hAnsiTheme="minorHAnsi" w:cstheme="minorHAnsi"/>
          <w:szCs w:val="20"/>
        </w:rPr>
        <w:t>će ponovno izvršiti rangiranje p</w:t>
      </w:r>
      <w:r w:rsidRPr="00B26CA6">
        <w:rPr>
          <w:rFonts w:asciiTheme="minorHAnsi" w:hAnsiTheme="minorHAnsi" w:cstheme="minorHAnsi"/>
          <w:szCs w:val="20"/>
        </w:rPr>
        <w:t xml:space="preserve">onuda prema kriteriju za odabir ne uzimajući u obzir </w:t>
      </w:r>
      <w:r w:rsidR="00B50E52" w:rsidRPr="00B26CA6">
        <w:rPr>
          <w:rFonts w:asciiTheme="minorHAnsi" w:hAnsiTheme="minorHAnsi" w:cstheme="minorHAnsi"/>
          <w:szCs w:val="20"/>
        </w:rPr>
        <w:t>ponudu odabranog P</w:t>
      </w:r>
      <w:r w:rsidRPr="00B26CA6">
        <w:rPr>
          <w:rFonts w:asciiTheme="minorHAnsi" w:hAnsiTheme="minorHAnsi" w:cstheme="minorHAnsi"/>
          <w:szCs w:val="20"/>
        </w:rPr>
        <w:t>onuditelja te donijeti Odluku o odab</w:t>
      </w:r>
      <w:r w:rsidR="00B50E52" w:rsidRPr="00B26CA6">
        <w:rPr>
          <w:rFonts w:asciiTheme="minorHAnsi" w:hAnsiTheme="minorHAnsi" w:cstheme="minorHAnsi"/>
          <w:szCs w:val="20"/>
        </w:rPr>
        <w:t>iru nove najpovoljnije valjane p</w:t>
      </w:r>
      <w:r w:rsidRPr="00B26CA6">
        <w:rPr>
          <w:rFonts w:asciiTheme="minorHAnsi" w:hAnsiTheme="minorHAnsi" w:cstheme="minorHAnsi"/>
          <w:szCs w:val="20"/>
        </w:rPr>
        <w:t>onude ili poništiti postupak javne nabave ukoliko postoje razlozi, te n</w:t>
      </w:r>
      <w:r w:rsidR="00B50E52" w:rsidRPr="00B26CA6">
        <w:rPr>
          <w:rFonts w:asciiTheme="minorHAnsi" w:hAnsiTheme="minorHAnsi" w:cstheme="minorHAnsi"/>
          <w:szCs w:val="20"/>
        </w:rPr>
        <w:t>aplatiti jamstvo za ozbiljnost p</w:t>
      </w:r>
      <w:r w:rsidRPr="00B26CA6">
        <w:rPr>
          <w:rFonts w:asciiTheme="minorHAnsi" w:hAnsiTheme="minorHAnsi" w:cstheme="minorHAnsi"/>
          <w:szCs w:val="20"/>
        </w:rPr>
        <w:t>onude.</w:t>
      </w:r>
    </w:p>
    <w:p w14:paraId="1AA68C2E" w14:textId="5C618849" w:rsidR="004201D6" w:rsidRPr="00B26CA6" w:rsidRDefault="00710136" w:rsidP="0059539D">
      <w:pPr>
        <w:pStyle w:val="Naslov3"/>
        <w:ind w:left="851" w:hanging="567"/>
        <w:rPr>
          <w:rFonts w:asciiTheme="minorHAnsi" w:hAnsiTheme="minorHAnsi" w:cstheme="minorHAnsi"/>
          <w:lang w:val="hr-HR"/>
        </w:rPr>
      </w:pPr>
      <w:bookmarkStart w:id="284" w:name="_Hlk525131119"/>
      <w:r>
        <w:rPr>
          <w:rFonts w:asciiTheme="minorHAnsi" w:hAnsiTheme="minorHAnsi" w:cstheme="minorHAnsi"/>
          <w:lang w:val="hr-HR"/>
        </w:rPr>
        <w:t>Jezik i pismo Ugovora</w:t>
      </w:r>
    </w:p>
    <w:p w14:paraId="04AF6126" w14:textId="035D2AE9" w:rsidR="00710136" w:rsidRPr="002712C2" w:rsidRDefault="00710136" w:rsidP="002712C2">
      <w:pPr>
        <w:spacing w:line="276" w:lineRule="auto"/>
        <w:rPr>
          <w:rFonts w:asciiTheme="minorHAnsi" w:hAnsiTheme="minorHAnsi" w:cstheme="minorHAnsi"/>
          <w:szCs w:val="20"/>
        </w:rPr>
      </w:pPr>
      <w:r w:rsidRPr="002712C2">
        <w:rPr>
          <w:rFonts w:asciiTheme="minorHAnsi" w:hAnsiTheme="minorHAnsi" w:cstheme="minorHAnsi"/>
          <w:szCs w:val="20"/>
        </w:rPr>
        <w:t xml:space="preserve">Jezik Ugovora je hrvatski jezik i sva komunikacija ugovornih strana </w:t>
      </w:r>
      <w:r>
        <w:rPr>
          <w:rFonts w:asciiTheme="minorHAnsi" w:hAnsiTheme="minorHAnsi" w:cstheme="minorHAnsi"/>
          <w:szCs w:val="20"/>
        </w:rPr>
        <w:t xml:space="preserve">će </w:t>
      </w:r>
      <w:r w:rsidRPr="002712C2">
        <w:rPr>
          <w:rFonts w:asciiTheme="minorHAnsi" w:hAnsiTheme="minorHAnsi" w:cstheme="minorHAnsi"/>
          <w:szCs w:val="20"/>
        </w:rPr>
        <w:t>se odvija</w:t>
      </w:r>
      <w:r>
        <w:rPr>
          <w:rFonts w:asciiTheme="minorHAnsi" w:hAnsiTheme="minorHAnsi" w:cstheme="minorHAnsi"/>
          <w:szCs w:val="20"/>
        </w:rPr>
        <w:t>ti</w:t>
      </w:r>
      <w:r w:rsidRPr="002712C2">
        <w:rPr>
          <w:rFonts w:asciiTheme="minorHAnsi" w:hAnsiTheme="minorHAnsi" w:cstheme="minorHAnsi"/>
          <w:szCs w:val="20"/>
        </w:rPr>
        <w:t xml:space="preserve"> na hrvatskom jeziku.</w:t>
      </w:r>
    </w:p>
    <w:p w14:paraId="572EA32E" w14:textId="237FA4AE" w:rsidR="00710136" w:rsidRPr="002712C2" w:rsidRDefault="00710136" w:rsidP="002712C2">
      <w:pPr>
        <w:spacing w:line="276" w:lineRule="auto"/>
        <w:rPr>
          <w:rFonts w:asciiTheme="minorHAnsi" w:hAnsiTheme="minorHAnsi" w:cstheme="minorHAnsi"/>
          <w:szCs w:val="20"/>
        </w:rPr>
      </w:pPr>
      <w:r w:rsidRPr="002712C2">
        <w:rPr>
          <w:rFonts w:asciiTheme="minorHAnsi" w:hAnsiTheme="minorHAnsi" w:cstheme="minorHAnsi"/>
          <w:szCs w:val="20"/>
        </w:rPr>
        <w:t>Komunikacija između svih Stručnjaka i Naručitelja i trećih strana u projektu odvija</w:t>
      </w:r>
      <w:r>
        <w:rPr>
          <w:rFonts w:asciiTheme="minorHAnsi" w:hAnsiTheme="minorHAnsi" w:cstheme="minorHAnsi"/>
          <w:szCs w:val="20"/>
        </w:rPr>
        <w:t xml:space="preserve">t će se </w:t>
      </w:r>
      <w:r w:rsidRPr="002712C2">
        <w:rPr>
          <w:rFonts w:asciiTheme="minorHAnsi" w:hAnsiTheme="minorHAnsi" w:cstheme="minorHAnsi"/>
          <w:szCs w:val="20"/>
        </w:rPr>
        <w:t>na hrvatskom jeziku i latiničnom pismu.</w:t>
      </w:r>
    </w:p>
    <w:p w14:paraId="3336F447" w14:textId="1D0A1A49" w:rsidR="00710136" w:rsidRPr="002712C2" w:rsidRDefault="00710136" w:rsidP="002712C2">
      <w:pPr>
        <w:spacing w:line="276" w:lineRule="auto"/>
        <w:rPr>
          <w:rFonts w:asciiTheme="minorHAnsi" w:hAnsiTheme="minorHAnsi" w:cstheme="minorHAnsi"/>
          <w:szCs w:val="20"/>
        </w:rPr>
      </w:pPr>
      <w:r w:rsidRPr="002712C2">
        <w:rPr>
          <w:rFonts w:asciiTheme="minorHAnsi" w:hAnsiTheme="minorHAnsi" w:cstheme="minorHAnsi"/>
          <w:szCs w:val="20"/>
        </w:rPr>
        <w:lastRenderedPageBreak/>
        <w:t xml:space="preserve">Sva komunikacija pisana i usmena između Naručitelja i </w:t>
      </w:r>
      <w:r>
        <w:rPr>
          <w:rFonts w:asciiTheme="minorHAnsi" w:hAnsiTheme="minorHAnsi" w:cstheme="minorHAnsi"/>
          <w:szCs w:val="20"/>
        </w:rPr>
        <w:t>Izvođača</w:t>
      </w:r>
      <w:r w:rsidRPr="002712C2">
        <w:rPr>
          <w:rFonts w:asciiTheme="minorHAnsi" w:hAnsiTheme="minorHAnsi" w:cstheme="minorHAnsi"/>
          <w:szCs w:val="20"/>
        </w:rPr>
        <w:t xml:space="preserve"> te dokumentacija koja nastane tijekom projekta vrši se na hrvatskom jeziku i latiničnom pismu.</w:t>
      </w:r>
    </w:p>
    <w:p w14:paraId="09EEC6B9" w14:textId="1555C06C" w:rsidR="00ED337D" w:rsidRDefault="00710136" w:rsidP="002712C2">
      <w:pPr>
        <w:spacing w:line="276" w:lineRule="auto"/>
        <w:rPr>
          <w:rFonts w:asciiTheme="minorHAnsi" w:hAnsiTheme="minorHAnsi" w:cstheme="minorHAnsi"/>
          <w:szCs w:val="20"/>
        </w:rPr>
      </w:pPr>
      <w:r w:rsidRPr="002712C2">
        <w:rPr>
          <w:rFonts w:asciiTheme="minorHAnsi" w:hAnsiTheme="minorHAnsi" w:cstheme="minorHAnsi"/>
        </w:rPr>
        <w:t xml:space="preserve">Ukoliko stručnjaci ne govore </w:t>
      </w:r>
      <w:r w:rsidRPr="00710136">
        <w:rPr>
          <w:rFonts w:asciiTheme="minorHAnsi" w:hAnsiTheme="minorHAnsi" w:cstheme="minorHAnsi"/>
        </w:rPr>
        <w:t>hrvatskim</w:t>
      </w:r>
      <w:r w:rsidRPr="002712C2">
        <w:rPr>
          <w:rFonts w:asciiTheme="minorHAnsi" w:hAnsiTheme="minorHAnsi" w:cstheme="minorHAnsi"/>
        </w:rPr>
        <w:t xml:space="preserve"> jezikom </w:t>
      </w:r>
      <w:r>
        <w:rPr>
          <w:rFonts w:asciiTheme="minorHAnsi" w:hAnsiTheme="minorHAnsi" w:cstheme="minorHAnsi"/>
        </w:rPr>
        <w:t xml:space="preserve">izvođač je dužan </w:t>
      </w:r>
      <w:r w:rsidRPr="002712C2">
        <w:rPr>
          <w:rFonts w:asciiTheme="minorHAnsi" w:hAnsiTheme="minorHAnsi" w:cstheme="minorHAnsi"/>
        </w:rPr>
        <w:t>osigurati prevoditelje</w:t>
      </w:r>
      <w:r>
        <w:rPr>
          <w:rFonts w:asciiTheme="minorHAnsi" w:hAnsiTheme="minorHAnsi" w:cstheme="minorHAnsi"/>
        </w:rPr>
        <w:t xml:space="preserve"> o svom trošku.</w:t>
      </w:r>
      <w:bookmarkEnd w:id="284"/>
    </w:p>
    <w:p w14:paraId="7ED787E4" w14:textId="5498EDFC" w:rsidR="00B37E4D" w:rsidRPr="00B26CA6" w:rsidRDefault="00450074" w:rsidP="00450074">
      <w:pPr>
        <w:spacing w:before="0" w:after="0" w:line="240" w:lineRule="auto"/>
        <w:rPr>
          <w:rFonts w:asciiTheme="minorHAnsi" w:hAnsiTheme="minorHAnsi" w:cstheme="minorHAnsi"/>
          <w:szCs w:val="20"/>
        </w:rPr>
      </w:pPr>
      <w:r w:rsidRPr="00B26CA6">
        <w:rPr>
          <w:rFonts w:asciiTheme="minorHAnsi" w:hAnsiTheme="minorHAnsi" w:cstheme="minorHAnsi"/>
          <w:szCs w:val="20"/>
        </w:rPr>
        <w:br w:type="page"/>
      </w:r>
    </w:p>
    <w:p w14:paraId="058FFEED" w14:textId="77777777" w:rsidR="00B37E4D" w:rsidRPr="00B26CA6" w:rsidRDefault="00B37E4D" w:rsidP="00855AC8">
      <w:pPr>
        <w:pStyle w:val="Naslov1"/>
      </w:pPr>
      <w:bookmarkStart w:id="285" w:name="_Toc435198553"/>
      <w:bookmarkStart w:id="286" w:name="_Toc18581059"/>
      <w:r w:rsidRPr="00B26CA6">
        <w:lastRenderedPageBreak/>
        <w:t>OBRASCI</w:t>
      </w:r>
      <w:bookmarkEnd w:id="285"/>
      <w:bookmarkEnd w:id="286"/>
    </w:p>
    <w:p w14:paraId="5BFF7CDB" w14:textId="1A9075FF" w:rsidR="005B0126" w:rsidRPr="00B26CA6" w:rsidRDefault="005B0126" w:rsidP="005B0126">
      <w:pPr>
        <w:rPr>
          <w:rFonts w:asciiTheme="minorHAnsi" w:hAnsiTheme="minorHAnsi" w:cstheme="minorHAnsi"/>
          <w:lang w:eastAsia="en-GB"/>
        </w:rPr>
      </w:pPr>
      <w:r w:rsidRPr="00B26CA6">
        <w:rPr>
          <w:rFonts w:asciiTheme="minorHAnsi" w:hAnsiTheme="minorHAnsi" w:cstheme="minorHAnsi"/>
          <w:lang w:eastAsia="en-GB"/>
        </w:rPr>
        <w:t>Naručitelj napominje da Obrasce u ovom poglavlju, a koji ne podliježu ovjeri kod javnog bilježnika, može osim osobe ovlaštene za zastupanje gospodarskog subjekta, potpisati i druga osoba koju je ovlaštena osoba za zastupanje gospodarskog subjekta ovlastila na temelju pisane punomoći.</w:t>
      </w:r>
    </w:p>
    <w:p w14:paraId="79F64617" w14:textId="4336D903" w:rsidR="006E18E7" w:rsidRPr="00B26CA6" w:rsidRDefault="005B0126" w:rsidP="005B0126">
      <w:pPr>
        <w:rPr>
          <w:rFonts w:asciiTheme="minorHAnsi" w:hAnsiTheme="minorHAnsi" w:cstheme="minorHAnsi"/>
          <w:lang w:eastAsia="en-GB"/>
        </w:rPr>
      </w:pPr>
      <w:r w:rsidRPr="00B26CA6">
        <w:rPr>
          <w:rFonts w:asciiTheme="minorHAnsi" w:hAnsiTheme="minorHAnsi" w:cstheme="minorHAnsi"/>
          <w:lang w:eastAsia="en-GB"/>
        </w:rPr>
        <w:t>Predlošci obrazaca i izjava koji se nalaze u prilogu ove Dokumentacije o nabavi su prijedlozi obrazaca i izjava. Ponuditelji mogu dostaviti izjave i u drugom obliku, ali je od važnosti da sadržaj izjave odgovara sadržaju predloženih obrazaca.</w:t>
      </w:r>
    </w:p>
    <w:p w14:paraId="28864CA3" w14:textId="1624BB85" w:rsidR="005B0126" w:rsidRPr="00B26CA6" w:rsidRDefault="006E18E7" w:rsidP="006E18E7">
      <w:pPr>
        <w:spacing w:before="0" w:after="0" w:line="240" w:lineRule="auto"/>
        <w:rPr>
          <w:rFonts w:asciiTheme="minorHAnsi" w:hAnsiTheme="minorHAnsi" w:cstheme="minorHAnsi"/>
          <w:lang w:eastAsia="en-GB"/>
        </w:rPr>
      </w:pPr>
      <w:r w:rsidRPr="00B26CA6">
        <w:rPr>
          <w:rFonts w:asciiTheme="minorHAnsi" w:hAnsiTheme="minorHAnsi" w:cstheme="minorHAnsi"/>
          <w:lang w:eastAsia="en-GB"/>
        </w:rPr>
        <w:br w:type="page"/>
      </w:r>
    </w:p>
    <w:p w14:paraId="02DAD60A" w14:textId="4C2EEAC6" w:rsidR="00000D28" w:rsidRPr="00B26CA6" w:rsidRDefault="0024561D" w:rsidP="008A75EA">
      <w:pPr>
        <w:pStyle w:val="Naslov2"/>
      </w:pPr>
      <w:bookmarkStart w:id="287" w:name="_Toc488070014"/>
      <w:bookmarkStart w:id="288" w:name="_Toc18581060"/>
      <w:r w:rsidRPr="00B26CA6">
        <w:lastRenderedPageBreak/>
        <w:t xml:space="preserve">obrazac </w:t>
      </w:r>
      <w:r w:rsidR="00C51143">
        <w:t>1</w:t>
      </w:r>
      <w:r w:rsidR="008B241C" w:rsidRPr="00B26CA6">
        <w:t>: dodatak ponudi</w:t>
      </w:r>
      <w:bookmarkEnd w:id="287"/>
      <w:bookmarkEnd w:id="288"/>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2"/>
      </w:tblGrid>
      <w:tr w:rsidR="00000D28" w:rsidRPr="00B26CA6" w14:paraId="507CB2A8" w14:textId="77777777" w:rsidTr="001D34B2">
        <w:trPr>
          <w:trHeight w:val="478"/>
        </w:trPr>
        <w:tc>
          <w:tcPr>
            <w:tcW w:w="2499" w:type="pct"/>
            <w:shd w:val="clear" w:color="auto" w:fill="C0C0C0"/>
            <w:vAlign w:val="center"/>
          </w:tcPr>
          <w:p w14:paraId="2051ED24" w14:textId="77777777" w:rsidR="00000D28" w:rsidRPr="00B26CA6" w:rsidRDefault="00000D28" w:rsidP="005568F8">
            <w:pPr>
              <w:spacing w:before="60" w:after="60"/>
              <w:rPr>
                <w:rFonts w:asciiTheme="minorHAnsi" w:hAnsiTheme="minorHAnsi" w:cstheme="minorHAnsi"/>
                <w:b/>
                <w:color w:val="000000"/>
                <w:szCs w:val="20"/>
                <w:lang w:eastAsia="hr-HR"/>
              </w:rPr>
            </w:pPr>
            <w:r w:rsidRPr="00B26CA6">
              <w:rPr>
                <w:rFonts w:asciiTheme="minorHAnsi" w:hAnsiTheme="minorHAnsi" w:cstheme="minorHAnsi"/>
                <w:b/>
                <w:color w:val="000000"/>
                <w:szCs w:val="20"/>
              </w:rPr>
              <w:t>Naziv i sjedište Naručitelja:</w:t>
            </w:r>
          </w:p>
        </w:tc>
        <w:tc>
          <w:tcPr>
            <w:tcW w:w="2501" w:type="pct"/>
          </w:tcPr>
          <w:p w14:paraId="020337B4" w14:textId="4C3D6297" w:rsidR="00000D28" w:rsidRPr="00B26CA6" w:rsidRDefault="0007564A" w:rsidP="005568F8">
            <w:pPr>
              <w:rPr>
                <w:rFonts w:asciiTheme="minorHAnsi" w:hAnsiTheme="minorHAnsi" w:cstheme="minorHAnsi"/>
                <w:szCs w:val="20"/>
              </w:rPr>
            </w:pPr>
            <w:r w:rsidRPr="00B26CA6">
              <w:rPr>
                <w:rFonts w:asciiTheme="minorHAnsi" w:hAnsiTheme="minorHAnsi" w:cstheme="minorHAnsi"/>
                <w:szCs w:val="20"/>
              </w:rPr>
              <w:t xml:space="preserve">Fond za zaštitu okoliša i energetsku učinkovitost, </w:t>
            </w:r>
            <w:r w:rsidRPr="00B26CA6">
              <w:rPr>
                <w:rFonts w:asciiTheme="minorHAnsi" w:eastAsia="PMingLiU" w:hAnsiTheme="minorHAnsi" w:cstheme="minorHAnsi"/>
                <w:szCs w:val="20"/>
                <w:lang w:eastAsia="zh-CN"/>
              </w:rPr>
              <w:t>Radnička cesta 80, 10000 Zagreb</w:t>
            </w:r>
          </w:p>
        </w:tc>
      </w:tr>
      <w:tr w:rsidR="00516C2E" w:rsidRPr="00B26CA6" w14:paraId="314DCE83" w14:textId="77777777" w:rsidTr="001D34B2">
        <w:trPr>
          <w:trHeight w:val="478"/>
        </w:trPr>
        <w:tc>
          <w:tcPr>
            <w:tcW w:w="2499" w:type="pct"/>
            <w:shd w:val="clear" w:color="auto" w:fill="C0C0C0"/>
            <w:vAlign w:val="center"/>
          </w:tcPr>
          <w:p w14:paraId="5ADEAEB3" w14:textId="77777777" w:rsidR="00516C2E" w:rsidRPr="00B26CA6" w:rsidRDefault="00516C2E" w:rsidP="005568F8">
            <w:pPr>
              <w:spacing w:before="60" w:after="60"/>
              <w:rPr>
                <w:rFonts w:asciiTheme="minorHAnsi" w:hAnsiTheme="minorHAnsi" w:cstheme="minorHAnsi"/>
                <w:b/>
                <w:color w:val="000000"/>
                <w:szCs w:val="20"/>
              </w:rPr>
            </w:pPr>
            <w:r w:rsidRPr="00B26CA6">
              <w:rPr>
                <w:rFonts w:asciiTheme="minorHAnsi" w:hAnsiTheme="minorHAnsi" w:cstheme="minorHAnsi"/>
                <w:b/>
                <w:color w:val="000000"/>
                <w:szCs w:val="20"/>
              </w:rPr>
              <w:t>Predmet nabave:</w:t>
            </w:r>
          </w:p>
        </w:tc>
        <w:tc>
          <w:tcPr>
            <w:tcW w:w="2501" w:type="pct"/>
          </w:tcPr>
          <w:p w14:paraId="6E1B886E" w14:textId="00B4CD21" w:rsidR="00516C2E" w:rsidRPr="00B26CA6" w:rsidRDefault="001B7EE1" w:rsidP="005568F8">
            <w:pPr>
              <w:rPr>
                <w:rFonts w:asciiTheme="minorHAnsi" w:hAnsiTheme="minorHAnsi" w:cstheme="minorHAnsi"/>
                <w:szCs w:val="20"/>
              </w:rPr>
            </w:pPr>
            <w:r w:rsidRPr="00B26CA6">
              <w:rPr>
                <w:rFonts w:asciiTheme="minorHAnsi" w:hAnsiTheme="minorHAnsi" w:cstheme="minorHAnsi"/>
                <w:szCs w:val="20"/>
              </w:rPr>
              <w:t>Projektiranje i izvođenje radova sanacije jame „Sovjak“</w:t>
            </w:r>
          </w:p>
        </w:tc>
      </w:tr>
      <w:tr w:rsidR="00000D28" w:rsidRPr="00B26CA6" w14:paraId="50F7C99A" w14:textId="77777777" w:rsidTr="001D34B2">
        <w:trPr>
          <w:trHeight w:val="478"/>
        </w:trPr>
        <w:tc>
          <w:tcPr>
            <w:tcW w:w="2499" w:type="pct"/>
            <w:shd w:val="clear" w:color="auto" w:fill="C0C0C0"/>
            <w:vAlign w:val="center"/>
          </w:tcPr>
          <w:p w14:paraId="10F83675" w14:textId="77777777" w:rsidR="00000D28" w:rsidRPr="00B26CA6" w:rsidRDefault="00000D28" w:rsidP="005568F8">
            <w:pPr>
              <w:widowControl w:val="0"/>
              <w:autoSpaceDE w:val="0"/>
              <w:autoSpaceDN w:val="0"/>
              <w:adjustRightInd w:val="0"/>
              <w:spacing w:before="60" w:after="60"/>
              <w:rPr>
                <w:rFonts w:asciiTheme="minorHAnsi" w:hAnsiTheme="minorHAnsi" w:cstheme="minorHAnsi"/>
                <w:b/>
                <w:bCs/>
                <w:szCs w:val="20"/>
              </w:rPr>
            </w:pPr>
            <w:r w:rsidRPr="00B26CA6">
              <w:rPr>
                <w:rFonts w:asciiTheme="minorHAnsi" w:hAnsiTheme="minorHAnsi" w:cstheme="minorHAnsi"/>
                <w:b/>
                <w:bCs/>
                <w:szCs w:val="20"/>
              </w:rPr>
              <w:t>Evidencijski broj javne nabave:</w:t>
            </w:r>
          </w:p>
        </w:tc>
        <w:tc>
          <w:tcPr>
            <w:tcW w:w="2501" w:type="pct"/>
            <w:vAlign w:val="center"/>
          </w:tcPr>
          <w:p w14:paraId="1D4DE931" w14:textId="22966CF2" w:rsidR="00000D28" w:rsidRPr="00B26CA6" w:rsidRDefault="00995330" w:rsidP="00783102">
            <w:pPr>
              <w:tabs>
                <w:tab w:val="left" w:pos="5745"/>
              </w:tabs>
              <w:spacing w:before="60" w:after="60"/>
              <w:ind w:right="284"/>
              <w:rPr>
                <w:rFonts w:asciiTheme="minorHAnsi" w:hAnsiTheme="minorHAnsi" w:cstheme="minorHAnsi"/>
                <w:bCs/>
                <w:szCs w:val="20"/>
              </w:rPr>
            </w:pPr>
            <w:r w:rsidRPr="00995330">
              <w:rPr>
                <w:rFonts w:asciiTheme="minorHAnsi" w:eastAsia="Calibri" w:hAnsiTheme="minorHAnsi" w:cstheme="minorHAnsi"/>
                <w:color w:val="000000"/>
                <w:szCs w:val="20"/>
              </w:rPr>
              <w:t>E-VV-9/2019/R1.</w:t>
            </w:r>
          </w:p>
        </w:tc>
      </w:tr>
    </w:tbl>
    <w:p w14:paraId="4CFDF9C1" w14:textId="77777777" w:rsidR="00000D28" w:rsidRPr="00B26CA6" w:rsidRDefault="00000D28" w:rsidP="00000D28">
      <w:pPr>
        <w:rPr>
          <w:rFonts w:asciiTheme="minorHAnsi" w:hAnsiTheme="minorHAnsi" w:cstheme="minorHAnsi"/>
          <w:szCs w:val="20"/>
        </w:rPr>
      </w:pPr>
    </w:p>
    <w:tbl>
      <w:tblPr>
        <w:tblW w:w="4999"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7"/>
        <w:gridCol w:w="1357"/>
        <w:gridCol w:w="770"/>
        <w:gridCol w:w="725"/>
        <w:gridCol w:w="1401"/>
        <w:gridCol w:w="2120"/>
      </w:tblGrid>
      <w:tr w:rsidR="00886FBD" w:rsidRPr="00B26CA6" w14:paraId="2664A11D" w14:textId="77777777" w:rsidTr="00681A90">
        <w:trPr>
          <w:cantSplit/>
          <w:tblHeader/>
        </w:trPr>
        <w:tc>
          <w:tcPr>
            <w:tcW w:w="2232" w:type="pct"/>
            <w:gridSpan w:val="2"/>
            <w:shd w:val="clear" w:color="auto" w:fill="BFBFBF" w:themeFill="background1" w:themeFillShade="BF"/>
            <w:vAlign w:val="bottom"/>
          </w:tcPr>
          <w:p w14:paraId="46632EAA" w14:textId="77777777" w:rsidR="00000D28" w:rsidRPr="00B26CA6" w:rsidRDefault="00000D28" w:rsidP="005568F8">
            <w:pPr>
              <w:jc w:val="center"/>
              <w:rPr>
                <w:rFonts w:asciiTheme="minorHAnsi" w:hAnsiTheme="minorHAnsi" w:cstheme="minorHAnsi"/>
                <w:b/>
                <w:szCs w:val="20"/>
              </w:rPr>
            </w:pPr>
            <w:r w:rsidRPr="00B26CA6">
              <w:rPr>
                <w:rFonts w:asciiTheme="minorHAnsi" w:hAnsiTheme="minorHAnsi" w:cstheme="minorHAnsi"/>
                <w:b/>
                <w:szCs w:val="20"/>
              </w:rPr>
              <w:t>Stavak</w:t>
            </w:r>
          </w:p>
        </w:tc>
        <w:tc>
          <w:tcPr>
            <w:tcW w:w="825" w:type="pct"/>
            <w:gridSpan w:val="2"/>
            <w:shd w:val="clear" w:color="auto" w:fill="BFBFBF" w:themeFill="background1" w:themeFillShade="BF"/>
            <w:vAlign w:val="bottom"/>
          </w:tcPr>
          <w:p w14:paraId="66020985" w14:textId="77777777" w:rsidR="00000D28" w:rsidRPr="00B26CA6" w:rsidRDefault="00000D28" w:rsidP="005568F8">
            <w:pPr>
              <w:jc w:val="center"/>
              <w:rPr>
                <w:rFonts w:asciiTheme="minorHAnsi" w:hAnsiTheme="minorHAnsi" w:cstheme="minorHAnsi"/>
                <w:b/>
                <w:szCs w:val="20"/>
              </w:rPr>
            </w:pPr>
            <w:r w:rsidRPr="00B26CA6">
              <w:rPr>
                <w:rFonts w:asciiTheme="minorHAnsi" w:hAnsiTheme="minorHAnsi" w:cstheme="minorHAnsi"/>
                <w:b/>
                <w:szCs w:val="20"/>
              </w:rPr>
              <w:t>Članak</w:t>
            </w:r>
          </w:p>
        </w:tc>
        <w:tc>
          <w:tcPr>
            <w:tcW w:w="1943" w:type="pct"/>
            <w:gridSpan w:val="2"/>
            <w:shd w:val="clear" w:color="auto" w:fill="BFBFBF" w:themeFill="background1" w:themeFillShade="BF"/>
            <w:vAlign w:val="bottom"/>
          </w:tcPr>
          <w:p w14:paraId="77342461" w14:textId="77777777" w:rsidR="00000D28" w:rsidRPr="00B26CA6" w:rsidRDefault="00000D28" w:rsidP="005568F8">
            <w:pPr>
              <w:jc w:val="center"/>
              <w:rPr>
                <w:rFonts w:asciiTheme="minorHAnsi" w:hAnsiTheme="minorHAnsi" w:cstheme="minorHAnsi"/>
                <w:b/>
                <w:szCs w:val="20"/>
              </w:rPr>
            </w:pPr>
            <w:r w:rsidRPr="00B26CA6">
              <w:rPr>
                <w:rFonts w:asciiTheme="minorHAnsi" w:hAnsiTheme="minorHAnsi" w:cstheme="minorHAnsi"/>
                <w:b/>
                <w:szCs w:val="20"/>
              </w:rPr>
              <w:t>Unos</w:t>
            </w:r>
          </w:p>
        </w:tc>
      </w:tr>
      <w:tr w:rsidR="00000D28" w:rsidRPr="00B26CA6" w14:paraId="374047C6" w14:textId="77777777" w:rsidTr="001D34B2">
        <w:trPr>
          <w:cantSplit/>
        </w:trPr>
        <w:tc>
          <w:tcPr>
            <w:tcW w:w="2232" w:type="pct"/>
            <w:gridSpan w:val="2"/>
            <w:shd w:val="clear" w:color="auto" w:fill="auto"/>
          </w:tcPr>
          <w:p w14:paraId="7D85A362" w14:textId="77777777" w:rsidR="00000D28" w:rsidRPr="00B26CA6" w:rsidRDefault="00000D28" w:rsidP="005568F8">
            <w:pPr>
              <w:rPr>
                <w:rFonts w:asciiTheme="minorHAnsi" w:hAnsiTheme="minorHAnsi" w:cstheme="minorHAnsi"/>
                <w:szCs w:val="20"/>
              </w:rPr>
            </w:pPr>
            <w:r w:rsidRPr="00B26CA6">
              <w:rPr>
                <w:rFonts w:asciiTheme="minorHAnsi" w:hAnsiTheme="minorHAnsi" w:cstheme="minorHAnsi"/>
                <w:szCs w:val="20"/>
              </w:rPr>
              <w:t>Ime i adresa Naručitelja ……………………..</w:t>
            </w:r>
          </w:p>
        </w:tc>
        <w:tc>
          <w:tcPr>
            <w:tcW w:w="825" w:type="pct"/>
            <w:gridSpan w:val="2"/>
            <w:shd w:val="clear" w:color="auto" w:fill="auto"/>
          </w:tcPr>
          <w:p w14:paraId="0AD9DC3E" w14:textId="77777777" w:rsidR="00000D28" w:rsidRPr="00B26CA6" w:rsidRDefault="00000D28" w:rsidP="005568F8">
            <w:pPr>
              <w:rPr>
                <w:rFonts w:asciiTheme="minorHAnsi" w:hAnsiTheme="minorHAnsi" w:cstheme="minorHAnsi"/>
                <w:szCs w:val="20"/>
              </w:rPr>
            </w:pPr>
            <w:r w:rsidRPr="00B26CA6">
              <w:rPr>
                <w:rFonts w:asciiTheme="minorHAnsi" w:hAnsiTheme="minorHAnsi" w:cstheme="minorHAnsi"/>
                <w:szCs w:val="20"/>
              </w:rPr>
              <w:t>1.1.2.2 &amp; 1.3</w:t>
            </w:r>
          </w:p>
        </w:tc>
        <w:tc>
          <w:tcPr>
            <w:tcW w:w="1943" w:type="pct"/>
            <w:gridSpan w:val="2"/>
            <w:shd w:val="clear" w:color="auto" w:fill="auto"/>
          </w:tcPr>
          <w:p w14:paraId="62E2F0E4" w14:textId="17CAFE14" w:rsidR="00000D28" w:rsidRPr="00B26CA6" w:rsidRDefault="001B7EE1" w:rsidP="005568F8">
            <w:pPr>
              <w:rPr>
                <w:rFonts w:asciiTheme="minorHAnsi" w:hAnsiTheme="minorHAnsi" w:cstheme="minorHAnsi"/>
                <w:szCs w:val="20"/>
              </w:rPr>
            </w:pPr>
            <w:r w:rsidRPr="00B26CA6">
              <w:rPr>
                <w:rFonts w:asciiTheme="minorHAnsi" w:hAnsiTheme="minorHAnsi" w:cstheme="minorHAnsi"/>
                <w:szCs w:val="20"/>
              </w:rPr>
              <w:t>Fond za zaštitu okoliša i energetsku učinkovitost</w:t>
            </w:r>
            <w:r w:rsidR="00000D28" w:rsidRPr="00B26CA6">
              <w:rPr>
                <w:rFonts w:asciiTheme="minorHAnsi" w:hAnsiTheme="minorHAnsi" w:cstheme="minorHAnsi"/>
                <w:szCs w:val="20"/>
              </w:rPr>
              <w:t xml:space="preserve">, </w:t>
            </w:r>
            <w:r w:rsidRPr="00B26CA6">
              <w:rPr>
                <w:rFonts w:asciiTheme="minorHAnsi" w:eastAsia="PMingLiU" w:hAnsiTheme="minorHAnsi" w:cstheme="minorHAnsi"/>
                <w:szCs w:val="20"/>
                <w:lang w:eastAsia="zh-CN"/>
              </w:rPr>
              <w:t>Radnička cesta 80</w:t>
            </w:r>
            <w:r w:rsidR="00000D28" w:rsidRPr="00B26CA6">
              <w:rPr>
                <w:rFonts w:asciiTheme="minorHAnsi" w:eastAsia="PMingLiU" w:hAnsiTheme="minorHAnsi" w:cstheme="minorHAnsi"/>
                <w:szCs w:val="20"/>
                <w:lang w:eastAsia="zh-CN"/>
              </w:rPr>
              <w:t xml:space="preserve">, </w:t>
            </w:r>
            <w:r w:rsidRPr="00B26CA6">
              <w:rPr>
                <w:rFonts w:asciiTheme="minorHAnsi" w:eastAsia="PMingLiU" w:hAnsiTheme="minorHAnsi" w:cstheme="minorHAnsi"/>
                <w:szCs w:val="20"/>
                <w:lang w:eastAsia="zh-CN"/>
              </w:rPr>
              <w:t>10000</w:t>
            </w:r>
            <w:r w:rsidR="00000D28" w:rsidRPr="00B26CA6">
              <w:rPr>
                <w:rFonts w:asciiTheme="minorHAnsi" w:eastAsia="PMingLiU" w:hAnsiTheme="minorHAnsi" w:cstheme="minorHAnsi"/>
                <w:szCs w:val="20"/>
                <w:lang w:eastAsia="zh-CN"/>
              </w:rPr>
              <w:t xml:space="preserve"> </w:t>
            </w:r>
            <w:r w:rsidRPr="00B26CA6">
              <w:rPr>
                <w:rFonts w:asciiTheme="minorHAnsi" w:eastAsia="PMingLiU" w:hAnsiTheme="minorHAnsi" w:cstheme="minorHAnsi"/>
                <w:szCs w:val="20"/>
                <w:lang w:eastAsia="zh-CN"/>
              </w:rPr>
              <w:t>Zagreb</w:t>
            </w:r>
          </w:p>
        </w:tc>
      </w:tr>
      <w:tr w:rsidR="00000D28" w:rsidRPr="00B26CA6" w14:paraId="1E06A266" w14:textId="77777777" w:rsidTr="001D34B2">
        <w:trPr>
          <w:cantSplit/>
        </w:trPr>
        <w:tc>
          <w:tcPr>
            <w:tcW w:w="2232" w:type="pct"/>
            <w:gridSpan w:val="2"/>
            <w:shd w:val="clear" w:color="auto" w:fill="auto"/>
          </w:tcPr>
          <w:p w14:paraId="380E54D1" w14:textId="77777777" w:rsidR="00000D28" w:rsidRPr="00B26CA6" w:rsidRDefault="00000D28" w:rsidP="005568F8">
            <w:pPr>
              <w:rPr>
                <w:rFonts w:asciiTheme="minorHAnsi" w:hAnsiTheme="minorHAnsi" w:cstheme="minorHAnsi"/>
                <w:szCs w:val="20"/>
              </w:rPr>
            </w:pPr>
            <w:r w:rsidRPr="00B26CA6">
              <w:rPr>
                <w:rFonts w:asciiTheme="minorHAnsi" w:hAnsiTheme="minorHAnsi" w:cstheme="minorHAnsi"/>
                <w:szCs w:val="20"/>
              </w:rPr>
              <w:t>Ime i adresa Izvođača ………………….........</w:t>
            </w:r>
          </w:p>
        </w:tc>
        <w:tc>
          <w:tcPr>
            <w:tcW w:w="825" w:type="pct"/>
            <w:gridSpan w:val="2"/>
            <w:shd w:val="clear" w:color="auto" w:fill="auto"/>
          </w:tcPr>
          <w:p w14:paraId="18D8A042" w14:textId="77777777" w:rsidR="00000D28" w:rsidRPr="00B26CA6" w:rsidRDefault="00000D28" w:rsidP="005568F8">
            <w:pPr>
              <w:rPr>
                <w:rFonts w:asciiTheme="minorHAnsi" w:hAnsiTheme="minorHAnsi" w:cstheme="minorHAnsi"/>
                <w:szCs w:val="20"/>
              </w:rPr>
            </w:pPr>
            <w:r w:rsidRPr="00B26CA6">
              <w:rPr>
                <w:rFonts w:asciiTheme="minorHAnsi" w:hAnsiTheme="minorHAnsi" w:cstheme="minorHAnsi"/>
                <w:szCs w:val="20"/>
              </w:rPr>
              <w:t>1.1.2.3 &amp; 1.3</w:t>
            </w:r>
          </w:p>
        </w:tc>
        <w:tc>
          <w:tcPr>
            <w:tcW w:w="1943" w:type="pct"/>
            <w:gridSpan w:val="2"/>
            <w:shd w:val="clear" w:color="auto" w:fill="auto"/>
          </w:tcPr>
          <w:p w14:paraId="4988BEA5" w14:textId="5B10FF42" w:rsidR="00000D28" w:rsidRPr="003B0467" w:rsidRDefault="00DA4314" w:rsidP="005568F8">
            <w:pPr>
              <w:rPr>
                <w:rFonts w:asciiTheme="minorHAnsi" w:hAnsiTheme="minorHAnsi" w:cstheme="minorHAnsi"/>
                <w:i/>
                <w:szCs w:val="20"/>
              </w:rPr>
            </w:pPr>
            <w:r w:rsidRPr="003B0467">
              <w:rPr>
                <w:rFonts w:asciiTheme="minorHAnsi" w:hAnsiTheme="minorHAnsi" w:cstheme="minorHAnsi"/>
                <w:i/>
                <w:szCs w:val="20"/>
              </w:rPr>
              <w:t>[</w:t>
            </w:r>
            <w:r w:rsidR="00000D28" w:rsidRPr="003B0467">
              <w:rPr>
                <w:rFonts w:asciiTheme="minorHAnsi" w:hAnsiTheme="minorHAnsi" w:cstheme="minorHAnsi"/>
                <w:i/>
                <w:szCs w:val="20"/>
              </w:rPr>
              <w:t>ispuniti od strane Ponuditelja</w:t>
            </w:r>
            <w:r w:rsidRPr="003B0467">
              <w:rPr>
                <w:rFonts w:asciiTheme="minorHAnsi" w:hAnsiTheme="minorHAnsi" w:cstheme="minorHAnsi"/>
                <w:i/>
                <w:szCs w:val="20"/>
              </w:rPr>
              <w:t>]</w:t>
            </w:r>
          </w:p>
        </w:tc>
      </w:tr>
      <w:tr w:rsidR="00000D28" w:rsidRPr="00B26CA6" w14:paraId="22D8127E" w14:textId="77777777" w:rsidTr="001D34B2">
        <w:trPr>
          <w:cantSplit/>
        </w:trPr>
        <w:tc>
          <w:tcPr>
            <w:tcW w:w="2232" w:type="pct"/>
            <w:gridSpan w:val="2"/>
            <w:shd w:val="clear" w:color="auto" w:fill="auto"/>
          </w:tcPr>
          <w:p w14:paraId="7F90F074" w14:textId="77777777" w:rsidR="00000D28" w:rsidRPr="00B26CA6" w:rsidRDefault="00000D28" w:rsidP="005568F8">
            <w:pPr>
              <w:rPr>
                <w:rFonts w:asciiTheme="minorHAnsi" w:hAnsiTheme="minorHAnsi" w:cstheme="minorHAnsi"/>
                <w:szCs w:val="20"/>
              </w:rPr>
            </w:pPr>
            <w:r w:rsidRPr="00B26CA6">
              <w:rPr>
                <w:rFonts w:asciiTheme="minorHAnsi" w:hAnsiTheme="minorHAnsi" w:cstheme="minorHAnsi"/>
                <w:szCs w:val="20"/>
              </w:rPr>
              <w:t>Ime i adresa Inženjera ………………………..</w:t>
            </w:r>
          </w:p>
        </w:tc>
        <w:tc>
          <w:tcPr>
            <w:tcW w:w="825" w:type="pct"/>
            <w:gridSpan w:val="2"/>
            <w:shd w:val="clear" w:color="auto" w:fill="auto"/>
          </w:tcPr>
          <w:p w14:paraId="76658454" w14:textId="77777777" w:rsidR="00000D28" w:rsidRPr="00B26CA6" w:rsidRDefault="00000D28" w:rsidP="005568F8">
            <w:pPr>
              <w:rPr>
                <w:rFonts w:asciiTheme="minorHAnsi" w:hAnsiTheme="minorHAnsi" w:cstheme="minorHAnsi"/>
                <w:szCs w:val="20"/>
              </w:rPr>
            </w:pPr>
            <w:r w:rsidRPr="00B26CA6">
              <w:rPr>
                <w:rFonts w:asciiTheme="minorHAnsi" w:hAnsiTheme="minorHAnsi" w:cstheme="minorHAnsi"/>
                <w:szCs w:val="20"/>
              </w:rPr>
              <w:t>1.1.2.4 &amp; 1.3</w:t>
            </w:r>
          </w:p>
        </w:tc>
        <w:tc>
          <w:tcPr>
            <w:tcW w:w="1943" w:type="pct"/>
            <w:gridSpan w:val="2"/>
            <w:shd w:val="clear" w:color="auto" w:fill="auto"/>
          </w:tcPr>
          <w:p w14:paraId="2F9283D3" w14:textId="65B59A0F" w:rsidR="00000D28" w:rsidRPr="003B0467" w:rsidRDefault="00DA4314" w:rsidP="00A1395A">
            <w:pPr>
              <w:rPr>
                <w:rFonts w:asciiTheme="minorHAnsi" w:hAnsiTheme="minorHAnsi" w:cstheme="minorHAnsi"/>
                <w:i/>
                <w:szCs w:val="20"/>
              </w:rPr>
            </w:pPr>
            <w:r w:rsidRPr="003B0467">
              <w:rPr>
                <w:rFonts w:asciiTheme="minorHAnsi" w:hAnsiTheme="minorHAnsi" w:cstheme="minorHAnsi"/>
                <w:i/>
                <w:szCs w:val="20"/>
              </w:rPr>
              <w:t>[</w:t>
            </w:r>
            <w:r w:rsidR="00000D28" w:rsidRPr="003B0467">
              <w:rPr>
                <w:rFonts w:asciiTheme="minorHAnsi" w:hAnsiTheme="minorHAnsi" w:cstheme="minorHAnsi"/>
                <w:i/>
                <w:szCs w:val="20"/>
              </w:rPr>
              <w:t>bit će ispunjeno od strane Naručitelja prije sklapanja ugovora</w:t>
            </w:r>
            <w:r w:rsidRPr="003B0467">
              <w:rPr>
                <w:rFonts w:asciiTheme="minorHAnsi" w:hAnsiTheme="minorHAnsi" w:cstheme="minorHAnsi"/>
                <w:i/>
                <w:szCs w:val="20"/>
              </w:rPr>
              <w:t>]</w:t>
            </w:r>
          </w:p>
        </w:tc>
      </w:tr>
      <w:tr w:rsidR="002401B6" w:rsidRPr="00B26CA6" w14:paraId="5CF76733" w14:textId="77777777" w:rsidTr="001D34B2">
        <w:trPr>
          <w:cantSplit/>
          <w:trHeight w:val="392"/>
        </w:trPr>
        <w:tc>
          <w:tcPr>
            <w:tcW w:w="2232" w:type="pct"/>
            <w:gridSpan w:val="2"/>
            <w:shd w:val="clear" w:color="auto" w:fill="auto"/>
          </w:tcPr>
          <w:p w14:paraId="3E9D2FFE" w14:textId="3C4F1C90"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Osnovni datum…………………………………</w:t>
            </w:r>
          </w:p>
        </w:tc>
        <w:tc>
          <w:tcPr>
            <w:tcW w:w="825" w:type="pct"/>
            <w:gridSpan w:val="2"/>
            <w:shd w:val="clear" w:color="auto" w:fill="auto"/>
          </w:tcPr>
          <w:p w14:paraId="2F46F3D3" w14:textId="42079EB9"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1.1.3.1……..</w:t>
            </w:r>
          </w:p>
        </w:tc>
        <w:tc>
          <w:tcPr>
            <w:tcW w:w="1943" w:type="pct"/>
            <w:gridSpan w:val="2"/>
            <w:shd w:val="clear" w:color="auto" w:fill="auto"/>
          </w:tcPr>
          <w:p w14:paraId="5004A33E" w14:textId="15C3ABDB" w:rsidR="002401B6" w:rsidRPr="003B0467" w:rsidRDefault="00723D0A" w:rsidP="002401B6">
            <w:pPr>
              <w:spacing w:line="240" w:lineRule="auto"/>
              <w:ind w:left="16"/>
              <w:rPr>
                <w:rFonts w:asciiTheme="minorHAnsi" w:hAnsiTheme="minorHAnsi" w:cstheme="minorHAnsi"/>
                <w:b/>
                <w:bCs/>
              </w:rPr>
            </w:pPr>
            <w:r>
              <w:rPr>
                <w:rFonts w:asciiTheme="minorHAnsi" w:hAnsiTheme="minorHAnsi" w:cstheme="minorHAnsi"/>
                <w:szCs w:val="20"/>
              </w:rPr>
              <w:t>6</w:t>
            </w:r>
            <w:r w:rsidRPr="00B26CA6">
              <w:rPr>
                <w:rFonts w:asciiTheme="minorHAnsi" w:hAnsiTheme="minorHAnsi" w:cstheme="minorHAnsi"/>
                <w:szCs w:val="20"/>
              </w:rPr>
              <w:t xml:space="preserve"> </w:t>
            </w:r>
            <w:r w:rsidR="002401B6" w:rsidRPr="00B26CA6">
              <w:rPr>
                <w:rFonts w:asciiTheme="minorHAnsi" w:hAnsiTheme="minorHAnsi" w:cstheme="minorHAnsi"/>
                <w:szCs w:val="20"/>
              </w:rPr>
              <w:t>dana prije zadnjeg dana za podnošenje Ponuda</w:t>
            </w:r>
          </w:p>
        </w:tc>
      </w:tr>
      <w:tr w:rsidR="002401B6" w:rsidRPr="00B26CA6" w14:paraId="26534F68" w14:textId="77777777" w:rsidTr="001D34B2">
        <w:trPr>
          <w:cantSplit/>
          <w:trHeight w:val="392"/>
        </w:trPr>
        <w:tc>
          <w:tcPr>
            <w:tcW w:w="2232" w:type="pct"/>
            <w:gridSpan w:val="2"/>
            <w:shd w:val="clear" w:color="auto" w:fill="auto"/>
          </w:tcPr>
          <w:p w14:paraId="564A2145"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Rok dovršetka ............ ……………………….</w:t>
            </w:r>
          </w:p>
        </w:tc>
        <w:tc>
          <w:tcPr>
            <w:tcW w:w="825" w:type="pct"/>
            <w:gridSpan w:val="2"/>
            <w:shd w:val="clear" w:color="auto" w:fill="auto"/>
          </w:tcPr>
          <w:p w14:paraId="74EB486D"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1.1.3.3 …….</w:t>
            </w:r>
          </w:p>
        </w:tc>
        <w:tc>
          <w:tcPr>
            <w:tcW w:w="1943" w:type="pct"/>
            <w:gridSpan w:val="2"/>
            <w:shd w:val="clear" w:color="auto" w:fill="auto"/>
          </w:tcPr>
          <w:p w14:paraId="72C2A903" w14:textId="25691FC2" w:rsidR="002401B6" w:rsidRPr="00917965" w:rsidRDefault="002401B6" w:rsidP="002401B6">
            <w:pPr>
              <w:spacing w:line="240" w:lineRule="auto"/>
              <w:ind w:left="16"/>
              <w:rPr>
                <w:rFonts w:asciiTheme="minorHAnsi" w:hAnsiTheme="minorHAnsi" w:cstheme="minorHAnsi"/>
                <w:b/>
                <w:bCs/>
              </w:rPr>
            </w:pPr>
            <w:r w:rsidRPr="00917965">
              <w:rPr>
                <w:rFonts w:asciiTheme="minorHAnsi" w:hAnsiTheme="minorHAnsi" w:cstheme="minorHAnsi"/>
                <w:b/>
                <w:bCs/>
              </w:rPr>
              <w:t xml:space="preserve">54 mjeseca </w:t>
            </w:r>
            <w:r w:rsidR="00394CAC" w:rsidRPr="00917965">
              <w:rPr>
                <w:rFonts w:asciiTheme="minorHAnsi" w:hAnsiTheme="minorHAnsi" w:cstheme="minorHAnsi"/>
                <w:b/>
                <w:bCs/>
              </w:rPr>
              <w:t>od Datuma Početka</w:t>
            </w:r>
          </w:p>
          <w:p w14:paraId="378938C3" w14:textId="209C3186" w:rsidR="002401B6" w:rsidRPr="00B26CA6" w:rsidRDefault="002401B6" w:rsidP="002401B6">
            <w:pPr>
              <w:spacing w:line="240" w:lineRule="auto"/>
              <w:ind w:left="16"/>
              <w:rPr>
                <w:rFonts w:asciiTheme="minorHAnsi" w:hAnsiTheme="minorHAnsi" w:cstheme="minorHAnsi"/>
                <w:b/>
                <w:bCs/>
                <w:color w:val="FF0000"/>
              </w:rPr>
            </w:pPr>
            <w:r w:rsidRPr="00917965">
              <w:rPr>
                <w:rFonts w:asciiTheme="minorHAnsi" w:hAnsiTheme="minorHAnsi" w:cstheme="minorHAnsi"/>
                <w:b/>
              </w:rPr>
              <w:t>Završetak ugovora</w:t>
            </w:r>
            <w:r w:rsidRPr="00917965">
              <w:rPr>
                <w:rFonts w:asciiTheme="minorHAnsi" w:hAnsiTheme="minorHAnsi" w:cstheme="minorHAnsi"/>
              </w:rPr>
              <w:t xml:space="preserve"> će nastupiti po izdavanju Potvrde o ispunjenju ugovornih obveza sukladno Ugovoru (Knjiga 2 ove </w:t>
            </w:r>
            <w:r w:rsidRPr="00917965">
              <w:rPr>
                <w:rFonts w:asciiTheme="minorHAnsi" w:hAnsiTheme="minorHAnsi" w:cstheme="minorHAnsi"/>
                <w:lang w:eastAsia="en-GB" w:bidi="en-US"/>
              </w:rPr>
              <w:t>Dokumentacije o nabavi</w:t>
            </w:r>
            <w:r w:rsidRPr="00917965">
              <w:rPr>
                <w:rFonts w:asciiTheme="minorHAnsi" w:hAnsiTheme="minorHAnsi" w:cstheme="minorHAnsi"/>
              </w:rPr>
              <w:t>)</w:t>
            </w:r>
          </w:p>
        </w:tc>
      </w:tr>
      <w:tr w:rsidR="002401B6" w:rsidRPr="00B26CA6" w14:paraId="0A682E71" w14:textId="77777777" w:rsidTr="001D34B2">
        <w:trPr>
          <w:cantSplit/>
          <w:trHeight w:val="392"/>
        </w:trPr>
        <w:tc>
          <w:tcPr>
            <w:tcW w:w="2232" w:type="pct"/>
            <w:gridSpan w:val="2"/>
            <w:shd w:val="clear" w:color="auto" w:fill="auto"/>
          </w:tcPr>
          <w:p w14:paraId="651A15F5" w14:textId="732A0094" w:rsidR="002401B6" w:rsidRPr="00786095" w:rsidRDefault="00786095" w:rsidP="002401B6">
            <w:pPr>
              <w:rPr>
                <w:rFonts w:asciiTheme="minorHAnsi" w:hAnsiTheme="minorHAnsi" w:cstheme="minorHAnsi"/>
                <w:szCs w:val="20"/>
              </w:rPr>
            </w:pPr>
            <w:r w:rsidRPr="00457F28">
              <w:rPr>
                <w:rFonts w:asciiTheme="minorHAnsi" w:hAnsiTheme="minorHAnsi" w:cstheme="minorHAnsi"/>
                <w:szCs w:val="20"/>
              </w:rPr>
              <w:t>Jamstveni rok</w:t>
            </w:r>
            <w:r w:rsidR="002401B6" w:rsidRPr="00786095">
              <w:rPr>
                <w:rFonts w:asciiTheme="minorHAnsi" w:hAnsiTheme="minorHAnsi" w:cstheme="minorHAnsi"/>
                <w:szCs w:val="20"/>
              </w:rPr>
              <w:t xml:space="preserve"> ……..</w:t>
            </w:r>
          </w:p>
        </w:tc>
        <w:tc>
          <w:tcPr>
            <w:tcW w:w="825" w:type="pct"/>
            <w:gridSpan w:val="2"/>
            <w:shd w:val="clear" w:color="auto" w:fill="auto"/>
          </w:tcPr>
          <w:p w14:paraId="34C9354A" w14:textId="0DBD0D8A" w:rsidR="002401B6" w:rsidRPr="00786095" w:rsidRDefault="002401B6" w:rsidP="002401B6">
            <w:pPr>
              <w:rPr>
                <w:rFonts w:asciiTheme="minorHAnsi" w:hAnsiTheme="minorHAnsi" w:cstheme="minorHAnsi"/>
                <w:szCs w:val="20"/>
              </w:rPr>
            </w:pPr>
            <w:r w:rsidRPr="00786095">
              <w:rPr>
                <w:rFonts w:asciiTheme="minorHAnsi" w:hAnsiTheme="minorHAnsi" w:cstheme="minorHAnsi"/>
                <w:szCs w:val="20"/>
              </w:rPr>
              <w:t>1.1.3.7 …….</w:t>
            </w:r>
          </w:p>
        </w:tc>
        <w:tc>
          <w:tcPr>
            <w:tcW w:w="1943" w:type="pct"/>
            <w:gridSpan w:val="2"/>
            <w:shd w:val="clear" w:color="auto" w:fill="auto"/>
          </w:tcPr>
          <w:p w14:paraId="260E3732" w14:textId="1FAC6331" w:rsidR="002401B6" w:rsidRPr="00786095" w:rsidRDefault="002401B6" w:rsidP="002401B6">
            <w:pPr>
              <w:rPr>
                <w:rFonts w:asciiTheme="minorHAnsi" w:hAnsiTheme="minorHAnsi" w:cstheme="minorHAnsi"/>
                <w:szCs w:val="20"/>
              </w:rPr>
            </w:pPr>
            <w:r w:rsidRPr="00786095">
              <w:rPr>
                <w:rFonts w:asciiTheme="minorHAnsi" w:hAnsiTheme="minorHAnsi" w:cstheme="minorHAnsi"/>
                <w:b/>
                <w:bCs/>
                <w:szCs w:val="20"/>
              </w:rPr>
              <w:t xml:space="preserve">12 mjeseci </w:t>
            </w:r>
          </w:p>
        </w:tc>
      </w:tr>
      <w:tr w:rsidR="002401B6" w:rsidRPr="00B26CA6" w14:paraId="73EBC41E" w14:textId="77777777" w:rsidTr="001D34B2">
        <w:trPr>
          <w:cantSplit/>
        </w:trPr>
        <w:tc>
          <w:tcPr>
            <w:tcW w:w="2232" w:type="pct"/>
            <w:gridSpan w:val="2"/>
            <w:shd w:val="clear" w:color="auto" w:fill="auto"/>
          </w:tcPr>
          <w:p w14:paraId="34B71278"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Sustav elektroničkog prijenosa ……………...</w:t>
            </w:r>
          </w:p>
        </w:tc>
        <w:tc>
          <w:tcPr>
            <w:tcW w:w="825" w:type="pct"/>
            <w:gridSpan w:val="2"/>
            <w:shd w:val="clear" w:color="auto" w:fill="auto"/>
          </w:tcPr>
          <w:p w14:paraId="6E4C637A"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1.3…………</w:t>
            </w:r>
          </w:p>
        </w:tc>
        <w:tc>
          <w:tcPr>
            <w:tcW w:w="1943" w:type="pct"/>
            <w:gridSpan w:val="2"/>
            <w:shd w:val="clear" w:color="auto" w:fill="auto"/>
          </w:tcPr>
          <w:p w14:paraId="03913004" w14:textId="6471E9FB" w:rsidR="002401B6" w:rsidRPr="00B26CA6" w:rsidRDefault="00394CAC" w:rsidP="002401B6">
            <w:pPr>
              <w:rPr>
                <w:rFonts w:asciiTheme="minorHAnsi" w:hAnsiTheme="minorHAnsi" w:cstheme="minorHAnsi"/>
                <w:szCs w:val="20"/>
              </w:rPr>
            </w:pPr>
            <w:r w:rsidRPr="00B26CA6">
              <w:rPr>
                <w:rFonts w:asciiTheme="minorHAnsi" w:hAnsiTheme="minorHAnsi" w:cstheme="minorHAnsi"/>
                <w:szCs w:val="20"/>
              </w:rPr>
              <w:t>Elektronička pošta</w:t>
            </w:r>
            <w:r w:rsidR="002401B6" w:rsidRPr="00B26CA6">
              <w:rPr>
                <w:rFonts w:asciiTheme="minorHAnsi" w:hAnsiTheme="minorHAnsi" w:cstheme="minorHAnsi"/>
                <w:szCs w:val="20"/>
              </w:rPr>
              <w:t>, telefax</w:t>
            </w:r>
          </w:p>
        </w:tc>
      </w:tr>
      <w:tr w:rsidR="002401B6" w:rsidRPr="00B26CA6" w14:paraId="5A6AE635" w14:textId="77777777" w:rsidTr="001D34B2">
        <w:trPr>
          <w:cantSplit/>
        </w:trPr>
        <w:tc>
          <w:tcPr>
            <w:tcW w:w="2232" w:type="pct"/>
            <w:gridSpan w:val="2"/>
            <w:shd w:val="clear" w:color="auto" w:fill="auto"/>
          </w:tcPr>
          <w:p w14:paraId="36CFBBB8"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Mjerodavno pravo …………………………….</w:t>
            </w:r>
          </w:p>
        </w:tc>
        <w:tc>
          <w:tcPr>
            <w:tcW w:w="825" w:type="pct"/>
            <w:gridSpan w:val="2"/>
            <w:shd w:val="clear" w:color="auto" w:fill="auto"/>
          </w:tcPr>
          <w:p w14:paraId="5A614F65"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1.4…………</w:t>
            </w:r>
          </w:p>
        </w:tc>
        <w:tc>
          <w:tcPr>
            <w:tcW w:w="1943" w:type="pct"/>
            <w:gridSpan w:val="2"/>
            <w:shd w:val="clear" w:color="auto" w:fill="auto"/>
          </w:tcPr>
          <w:p w14:paraId="622FAF74"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Republike Hrvatske</w:t>
            </w:r>
          </w:p>
        </w:tc>
      </w:tr>
      <w:tr w:rsidR="002401B6" w:rsidRPr="00B26CA6" w14:paraId="56731301" w14:textId="77777777" w:rsidTr="001D34B2">
        <w:trPr>
          <w:cantSplit/>
        </w:trPr>
        <w:tc>
          <w:tcPr>
            <w:tcW w:w="2232" w:type="pct"/>
            <w:gridSpan w:val="2"/>
            <w:shd w:val="clear" w:color="auto" w:fill="auto"/>
          </w:tcPr>
          <w:p w14:paraId="520E5CC3"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Mjerodavni jezik ……………………………….</w:t>
            </w:r>
          </w:p>
        </w:tc>
        <w:tc>
          <w:tcPr>
            <w:tcW w:w="825" w:type="pct"/>
            <w:gridSpan w:val="2"/>
            <w:shd w:val="clear" w:color="auto" w:fill="auto"/>
          </w:tcPr>
          <w:p w14:paraId="0C09990F"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1.4…………</w:t>
            </w:r>
          </w:p>
        </w:tc>
        <w:tc>
          <w:tcPr>
            <w:tcW w:w="1943" w:type="pct"/>
            <w:gridSpan w:val="2"/>
            <w:shd w:val="clear" w:color="auto" w:fill="auto"/>
          </w:tcPr>
          <w:p w14:paraId="67417D5C"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Hrvatski</w:t>
            </w:r>
          </w:p>
        </w:tc>
      </w:tr>
      <w:tr w:rsidR="002401B6" w:rsidRPr="00B26CA6" w14:paraId="449BFD9B" w14:textId="77777777" w:rsidTr="001D34B2">
        <w:trPr>
          <w:cantSplit/>
        </w:trPr>
        <w:tc>
          <w:tcPr>
            <w:tcW w:w="2232" w:type="pct"/>
            <w:gridSpan w:val="2"/>
            <w:shd w:val="clear" w:color="auto" w:fill="auto"/>
          </w:tcPr>
          <w:p w14:paraId="17ACEC60"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Jezik za komunikacije…………………………</w:t>
            </w:r>
          </w:p>
        </w:tc>
        <w:tc>
          <w:tcPr>
            <w:tcW w:w="825" w:type="pct"/>
            <w:gridSpan w:val="2"/>
            <w:shd w:val="clear" w:color="auto" w:fill="auto"/>
          </w:tcPr>
          <w:p w14:paraId="5FF4DEA3"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1.4…………</w:t>
            </w:r>
          </w:p>
        </w:tc>
        <w:tc>
          <w:tcPr>
            <w:tcW w:w="1943" w:type="pct"/>
            <w:gridSpan w:val="2"/>
            <w:shd w:val="clear" w:color="auto" w:fill="auto"/>
          </w:tcPr>
          <w:p w14:paraId="500E0328"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Hrvatski</w:t>
            </w:r>
          </w:p>
        </w:tc>
      </w:tr>
      <w:tr w:rsidR="002401B6" w:rsidRPr="00B26CA6" w14:paraId="4FB1CC5D" w14:textId="77777777" w:rsidTr="001D34B2">
        <w:trPr>
          <w:cantSplit/>
        </w:trPr>
        <w:tc>
          <w:tcPr>
            <w:tcW w:w="2232" w:type="pct"/>
            <w:gridSpan w:val="2"/>
            <w:shd w:val="clear" w:color="auto" w:fill="auto"/>
          </w:tcPr>
          <w:p w14:paraId="2F5D089D"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Vrijeme za pristup Gradilištu</w:t>
            </w:r>
          </w:p>
        </w:tc>
        <w:tc>
          <w:tcPr>
            <w:tcW w:w="825" w:type="pct"/>
            <w:gridSpan w:val="2"/>
            <w:shd w:val="clear" w:color="auto" w:fill="auto"/>
          </w:tcPr>
          <w:p w14:paraId="1F2038B1"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2.1</w:t>
            </w:r>
          </w:p>
        </w:tc>
        <w:tc>
          <w:tcPr>
            <w:tcW w:w="1943" w:type="pct"/>
            <w:gridSpan w:val="2"/>
            <w:shd w:val="clear" w:color="auto" w:fill="auto"/>
          </w:tcPr>
          <w:p w14:paraId="322BA6FB" w14:textId="77777777" w:rsidR="002401B6" w:rsidRPr="00B26CA6" w:rsidRDefault="002401B6" w:rsidP="002401B6">
            <w:pPr>
              <w:pStyle w:val="Obinouvueno"/>
              <w:tabs>
                <w:tab w:val="left" w:pos="4680"/>
                <w:tab w:val="left" w:pos="5760"/>
              </w:tabs>
              <w:ind w:left="44"/>
              <w:jc w:val="left"/>
              <w:rPr>
                <w:rFonts w:asciiTheme="minorHAnsi" w:hAnsiTheme="minorHAnsi" w:cstheme="minorHAnsi"/>
                <w:sz w:val="20"/>
                <w:szCs w:val="20"/>
              </w:rPr>
            </w:pPr>
            <w:r w:rsidRPr="00B26CA6">
              <w:rPr>
                <w:rFonts w:asciiTheme="minorHAnsi" w:hAnsiTheme="minorHAnsi" w:cstheme="minorHAnsi"/>
                <w:sz w:val="20"/>
                <w:szCs w:val="20"/>
              </w:rPr>
              <w:t xml:space="preserve">3 dana nakon dostave dokaza o osiguranju </w:t>
            </w:r>
          </w:p>
        </w:tc>
      </w:tr>
      <w:tr w:rsidR="002401B6" w:rsidRPr="00B26CA6" w14:paraId="4722AA27" w14:textId="77777777" w:rsidTr="001D34B2">
        <w:trPr>
          <w:cantSplit/>
          <w:trHeight w:val="896"/>
        </w:trPr>
        <w:tc>
          <w:tcPr>
            <w:tcW w:w="2232" w:type="pct"/>
            <w:gridSpan w:val="2"/>
            <w:shd w:val="clear" w:color="auto" w:fill="auto"/>
          </w:tcPr>
          <w:p w14:paraId="72F9FC2D" w14:textId="0EA4A204"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lastRenderedPageBreak/>
              <w:t>Sredstv</w:t>
            </w:r>
            <w:r w:rsidR="00394CAC" w:rsidRPr="00B26CA6">
              <w:rPr>
                <w:rFonts w:asciiTheme="minorHAnsi" w:hAnsiTheme="minorHAnsi" w:cstheme="minorHAnsi"/>
                <w:szCs w:val="20"/>
              </w:rPr>
              <w:t>o</w:t>
            </w:r>
            <w:r w:rsidRPr="00B26CA6">
              <w:rPr>
                <w:rFonts w:asciiTheme="minorHAnsi" w:hAnsiTheme="minorHAnsi" w:cstheme="minorHAnsi"/>
                <w:szCs w:val="20"/>
              </w:rPr>
              <w:t xml:space="preserve"> osiguranja za </w:t>
            </w:r>
            <w:r w:rsidRPr="00084A48">
              <w:rPr>
                <w:rFonts w:asciiTheme="minorHAnsi" w:hAnsiTheme="minorHAnsi" w:cstheme="minorHAnsi"/>
                <w:szCs w:val="20"/>
              </w:rPr>
              <w:t>izvršenje</w:t>
            </w:r>
            <w:r w:rsidRPr="00B26CA6">
              <w:rPr>
                <w:rFonts w:asciiTheme="minorHAnsi" w:hAnsiTheme="minorHAnsi" w:cstheme="minorHAnsi"/>
                <w:szCs w:val="20"/>
              </w:rPr>
              <w:t xml:space="preserve"> Ugovora</w:t>
            </w:r>
            <w:r w:rsidR="00084A48">
              <w:rPr>
                <w:rStyle w:val="Referencafusnote"/>
                <w:rFonts w:asciiTheme="minorHAnsi" w:hAnsiTheme="minorHAnsi" w:cstheme="minorHAnsi"/>
                <w:szCs w:val="20"/>
              </w:rPr>
              <w:footnoteReference w:id="5"/>
            </w:r>
          </w:p>
        </w:tc>
        <w:tc>
          <w:tcPr>
            <w:tcW w:w="825" w:type="pct"/>
            <w:gridSpan w:val="2"/>
            <w:shd w:val="clear" w:color="auto" w:fill="auto"/>
          </w:tcPr>
          <w:p w14:paraId="7B4C35DE"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4.2</w:t>
            </w:r>
          </w:p>
        </w:tc>
        <w:tc>
          <w:tcPr>
            <w:tcW w:w="1943" w:type="pct"/>
            <w:gridSpan w:val="2"/>
            <w:shd w:val="clear" w:color="auto" w:fill="auto"/>
          </w:tcPr>
          <w:p w14:paraId="7410E4B3" w14:textId="4D9A8FC8" w:rsidR="002401B6" w:rsidRPr="00B26CA6" w:rsidRDefault="002401B6">
            <w:pPr>
              <w:rPr>
                <w:rFonts w:asciiTheme="minorHAnsi" w:hAnsiTheme="minorHAnsi" w:cstheme="minorHAnsi"/>
                <w:szCs w:val="20"/>
              </w:rPr>
            </w:pPr>
            <w:r w:rsidRPr="00B26CA6">
              <w:rPr>
                <w:rFonts w:asciiTheme="minorHAnsi" w:hAnsiTheme="minorHAnsi" w:cstheme="minorHAnsi"/>
                <w:szCs w:val="20"/>
              </w:rPr>
              <w:t>10% Prihvaćenog ugovornog iznosa</w:t>
            </w:r>
          </w:p>
        </w:tc>
      </w:tr>
      <w:tr w:rsidR="00376603" w:rsidRPr="00B26CA6" w14:paraId="3C25E776" w14:textId="77777777" w:rsidTr="001D34B2">
        <w:trPr>
          <w:cantSplit/>
          <w:trHeight w:val="896"/>
        </w:trPr>
        <w:tc>
          <w:tcPr>
            <w:tcW w:w="2232" w:type="pct"/>
            <w:gridSpan w:val="2"/>
            <w:shd w:val="clear" w:color="auto" w:fill="auto"/>
          </w:tcPr>
          <w:p w14:paraId="5A902748" w14:textId="6B671FB4" w:rsidR="00376603" w:rsidRPr="00B26CA6" w:rsidRDefault="00D505C4" w:rsidP="002401B6">
            <w:pPr>
              <w:rPr>
                <w:rFonts w:asciiTheme="minorHAnsi" w:hAnsiTheme="minorHAnsi" w:cstheme="minorHAnsi"/>
                <w:szCs w:val="20"/>
              </w:rPr>
            </w:pPr>
            <w:r w:rsidRPr="00B26CA6">
              <w:rPr>
                <w:rFonts w:asciiTheme="minorHAnsi" w:hAnsiTheme="minorHAnsi" w:cstheme="minorHAnsi"/>
                <w:szCs w:val="20"/>
              </w:rPr>
              <w:t xml:space="preserve">Sredstvo osiguranja za </w:t>
            </w:r>
            <w:r>
              <w:rPr>
                <w:rFonts w:asciiTheme="minorHAnsi" w:hAnsiTheme="minorHAnsi" w:cstheme="minorHAnsi"/>
                <w:szCs w:val="20"/>
              </w:rPr>
              <w:t>otklanjanje nedostataka</w:t>
            </w:r>
            <w:r w:rsidR="00521237">
              <w:rPr>
                <w:rStyle w:val="Referencafusnote"/>
                <w:rFonts w:asciiTheme="minorHAnsi" w:hAnsiTheme="minorHAnsi" w:cstheme="minorHAnsi"/>
                <w:szCs w:val="20"/>
              </w:rPr>
              <w:footnoteReference w:id="6"/>
            </w:r>
          </w:p>
        </w:tc>
        <w:tc>
          <w:tcPr>
            <w:tcW w:w="825" w:type="pct"/>
            <w:gridSpan w:val="2"/>
            <w:shd w:val="clear" w:color="auto" w:fill="auto"/>
          </w:tcPr>
          <w:p w14:paraId="673FE818" w14:textId="47A4C6BE" w:rsidR="00376603" w:rsidRPr="00B26CA6" w:rsidRDefault="00D505C4" w:rsidP="002401B6">
            <w:pPr>
              <w:rPr>
                <w:rFonts w:asciiTheme="minorHAnsi" w:hAnsiTheme="minorHAnsi" w:cstheme="minorHAnsi"/>
                <w:szCs w:val="20"/>
              </w:rPr>
            </w:pPr>
            <w:r>
              <w:rPr>
                <w:rFonts w:asciiTheme="minorHAnsi" w:hAnsiTheme="minorHAnsi" w:cstheme="minorHAnsi"/>
                <w:szCs w:val="20"/>
              </w:rPr>
              <w:t>4.2</w:t>
            </w:r>
          </w:p>
        </w:tc>
        <w:tc>
          <w:tcPr>
            <w:tcW w:w="1943" w:type="pct"/>
            <w:gridSpan w:val="2"/>
            <w:shd w:val="clear" w:color="auto" w:fill="auto"/>
          </w:tcPr>
          <w:p w14:paraId="19B7D2FD" w14:textId="2DE635FE" w:rsidR="00376603" w:rsidRPr="00B26CA6" w:rsidRDefault="00D505C4">
            <w:pPr>
              <w:rPr>
                <w:rFonts w:asciiTheme="minorHAnsi" w:hAnsiTheme="minorHAnsi" w:cstheme="minorHAnsi"/>
                <w:szCs w:val="20"/>
              </w:rPr>
            </w:pPr>
            <w:r w:rsidRPr="00B26CA6">
              <w:rPr>
                <w:rFonts w:asciiTheme="minorHAnsi" w:hAnsiTheme="minorHAnsi" w:cstheme="minorHAnsi"/>
                <w:szCs w:val="20"/>
              </w:rPr>
              <w:t>10% Prihvaćenog ugovornog iznosa</w:t>
            </w:r>
          </w:p>
        </w:tc>
      </w:tr>
      <w:tr w:rsidR="002401B6" w:rsidRPr="00B26CA6" w14:paraId="7E7E3FFC" w14:textId="77777777" w:rsidTr="001D34B2">
        <w:trPr>
          <w:cantSplit/>
        </w:trPr>
        <w:tc>
          <w:tcPr>
            <w:tcW w:w="2232" w:type="pct"/>
            <w:gridSpan w:val="2"/>
            <w:shd w:val="clear" w:color="auto" w:fill="auto"/>
          </w:tcPr>
          <w:p w14:paraId="3D6595A1" w14:textId="25B60295" w:rsidR="002401B6" w:rsidRPr="00B26CA6" w:rsidRDefault="003E2BF0" w:rsidP="002401B6">
            <w:pPr>
              <w:rPr>
                <w:rFonts w:asciiTheme="minorHAnsi" w:hAnsiTheme="minorHAnsi" w:cstheme="minorHAnsi"/>
                <w:szCs w:val="20"/>
              </w:rPr>
            </w:pPr>
            <w:r>
              <w:rPr>
                <w:rFonts w:asciiTheme="minorHAnsi" w:hAnsiTheme="minorHAnsi" w:cstheme="minorHAnsi"/>
                <w:szCs w:val="20"/>
              </w:rPr>
              <w:t>Podizvođač</w:t>
            </w:r>
            <w:r>
              <w:rPr>
                <w:rStyle w:val="Referencafusnote"/>
                <w:rFonts w:asciiTheme="minorHAnsi" w:hAnsiTheme="minorHAnsi" w:cstheme="minorHAnsi"/>
                <w:szCs w:val="20"/>
              </w:rPr>
              <w:footnoteReference w:id="7"/>
            </w:r>
          </w:p>
        </w:tc>
        <w:tc>
          <w:tcPr>
            <w:tcW w:w="825" w:type="pct"/>
            <w:gridSpan w:val="2"/>
            <w:shd w:val="clear" w:color="auto" w:fill="auto"/>
          </w:tcPr>
          <w:p w14:paraId="7D2A2211" w14:textId="76B34CCB"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4.4</w:t>
            </w:r>
          </w:p>
        </w:tc>
        <w:tc>
          <w:tcPr>
            <w:tcW w:w="1943" w:type="pct"/>
            <w:gridSpan w:val="2"/>
            <w:shd w:val="clear" w:color="auto" w:fill="auto"/>
          </w:tcPr>
          <w:p w14:paraId="5469EB8C" w14:textId="2286BAB9"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 xml:space="preserve">Popis podizvođača i podataka o podugovorenim radovima, sukladno čl. 222. </w:t>
            </w:r>
            <w:r w:rsidR="0024457D" w:rsidRPr="00B26CA6">
              <w:rPr>
                <w:rFonts w:asciiTheme="minorHAnsi" w:hAnsiTheme="minorHAnsi" w:cstheme="minorHAnsi"/>
                <w:szCs w:val="20"/>
              </w:rPr>
              <w:t>ZJN 2016</w:t>
            </w:r>
            <w:r w:rsidRPr="00B26CA6">
              <w:rPr>
                <w:rFonts w:asciiTheme="minorHAnsi" w:hAnsiTheme="minorHAnsi" w:cstheme="minorHAnsi"/>
                <w:szCs w:val="20"/>
              </w:rPr>
              <w:t xml:space="preserve">  </w:t>
            </w:r>
          </w:p>
        </w:tc>
      </w:tr>
      <w:tr w:rsidR="002401B6" w:rsidRPr="00B26CA6" w14:paraId="05453FAC" w14:textId="77777777" w:rsidTr="001D34B2">
        <w:trPr>
          <w:cantSplit/>
        </w:trPr>
        <w:tc>
          <w:tcPr>
            <w:tcW w:w="2232" w:type="pct"/>
            <w:gridSpan w:val="2"/>
            <w:shd w:val="clear" w:color="auto" w:fill="auto"/>
          </w:tcPr>
          <w:p w14:paraId="00A62E01"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Razdoblje za obavijest o nepredvidivim greškama, pogreškama i nedostacima u Zahtjevima Naručitelja</w:t>
            </w:r>
          </w:p>
        </w:tc>
        <w:tc>
          <w:tcPr>
            <w:tcW w:w="825" w:type="pct"/>
            <w:gridSpan w:val="2"/>
            <w:shd w:val="clear" w:color="auto" w:fill="auto"/>
          </w:tcPr>
          <w:p w14:paraId="023F965D"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5.1</w:t>
            </w:r>
          </w:p>
        </w:tc>
        <w:tc>
          <w:tcPr>
            <w:tcW w:w="1943" w:type="pct"/>
            <w:gridSpan w:val="2"/>
            <w:shd w:val="clear" w:color="auto" w:fill="auto"/>
          </w:tcPr>
          <w:p w14:paraId="5C781187" w14:textId="5CE8226F" w:rsidR="002401B6" w:rsidRPr="00B26CA6" w:rsidRDefault="00723D0A" w:rsidP="002401B6">
            <w:pPr>
              <w:pStyle w:val="Obinouvueno"/>
              <w:tabs>
                <w:tab w:val="left" w:pos="4680"/>
                <w:tab w:val="left" w:pos="5760"/>
              </w:tabs>
              <w:ind w:left="0"/>
              <w:jc w:val="left"/>
              <w:rPr>
                <w:rFonts w:asciiTheme="minorHAnsi" w:hAnsiTheme="minorHAnsi" w:cstheme="minorHAnsi"/>
                <w:color w:val="FF0000"/>
                <w:sz w:val="20"/>
                <w:szCs w:val="20"/>
                <w:highlight w:val="yellow"/>
              </w:rPr>
            </w:pPr>
            <w:r>
              <w:rPr>
                <w:rFonts w:asciiTheme="minorHAnsi" w:hAnsiTheme="minorHAnsi" w:cstheme="minorHAnsi"/>
                <w:sz w:val="20"/>
                <w:szCs w:val="20"/>
              </w:rPr>
              <w:t>42</w:t>
            </w:r>
            <w:r w:rsidRPr="00B26CA6">
              <w:rPr>
                <w:rFonts w:asciiTheme="minorHAnsi" w:hAnsiTheme="minorHAnsi" w:cstheme="minorHAnsi"/>
                <w:sz w:val="20"/>
                <w:szCs w:val="20"/>
              </w:rPr>
              <w:t xml:space="preserve"> </w:t>
            </w:r>
            <w:r w:rsidR="002401B6" w:rsidRPr="00B26CA6">
              <w:rPr>
                <w:rFonts w:asciiTheme="minorHAnsi" w:hAnsiTheme="minorHAnsi" w:cstheme="minorHAnsi"/>
                <w:sz w:val="20"/>
                <w:szCs w:val="20"/>
              </w:rPr>
              <w:t>dana od Datuma početka</w:t>
            </w:r>
          </w:p>
        </w:tc>
      </w:tr>
      <w:tr w:rsidR="002401B6" w:rsidRPr="00B26CA6" w14:paraId="7D231AA2" w14:textId="77777777" w:rsidTr="001D34B2">
        <w:trPr>
          <w:cantSplit/>
        </w:trPr>
        <w:tc>
          <w:tcPr>
            <w:tcW w:w="2232" w:type="pct"/>
            <w:gridSpan w:val="2"/>
            <w:shd w:val="clear" w:color="auto" w:fill="auto"/>
          </w:tcPr>
          <w:p w14:paraId="4CA8699F"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Normalno radno vrijeme</w:t>
            </w:r>
          </w:p>
        </w:tc>
        <w:tc>
          <w:tcPr>
            <w:tcW w:w="825" w:type="pct"/>
            <w:gridSpan w:val="2"/>
            <w:shd w:val="clear" w:color="auto" w:fill="auto"/>
          </w:tcPr>
          <w:p w14:paraId="73E8E52E"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6.5</w:t>
            </w:r>
          </w:p>
        </w:tc>
        <w:tc>
          <w:tcPr>
            <w:tcW w:w="1943" w:type="pct"/>
            <w:gridSpan w:val="2"/>
            <w:shd w:val="clear" w:color="auto" w:fill="auto"/>
          </w:tcPr>
          <w:p w14:paraId="48AD0F8B" w14:textId="638E2538" w:rsidR="002401B6" w:rsidRPr="00B26CA6" w:rsidRDefault="002401B6" w:rsidP="002401B6">
            <w:pPr>
              <w:pStyle w:val="Obinouvueno"/>
              <w:tabs>
                <w:tab w:val="left" w:pos="4680"/>
                <w:tab w:val="left" w:pos="5760"/>
              </w:tabs>
              <w:ind w:left="44"/>
              <w:jc w:val="left"/>
              <w:rPr>
                <w:rFonts w:asciiTheme="minorHAnsi" w:hAnsiTheme="minorHAnsi" w:cstheme="minorHAnsi"/>
                <w:sz w:val="20"/>
                <w:szCs w:val="20"/>
              </w:rPr>
            </w:pPr>
            <w:r w:rsidRPr="00B26CA6">
              <w:rPr>
                <w:rFonts w:asciiTheme="minorHAnsi" w:hAnsiTheme="minorHAnsi" w:cstheme="minorHAnsi"/>
                <w:sz w:val="20"/>
                <w:szCs w:val="20"/>
              </w:rPr>
              <w:t>07:00 – 23:00</w:t>
            </w:r>
          </w:p>
          <w:p w14:paraId="323A2ED3" w14:textId="77777777" w:rsidR="002401B6" w:rsidRPr="00B26CA6" w:rsidRDefault="002401B6" w:rsidP="002401B6">
            <w:pPr>
              <w:pStyle w:val="Obinouvueno"/>
              <w:tabs>
                <w:tab w:val="left" w:pos="4680"/>
                <w:tab w:val="left" w:pos="5760"/>
              </w:tabs>
              <w:ind w:left="44"/>
              <w:jc w:val="left"/>
              <w:rPr>
                <w:rFonts w:asciiTheme="minorHAnsi" w:hAnsiTheme="minorHAnsi" w:cstheme="minorHAnsi"/>
                <w:sz w:val="20"/>
                <w:szCs w:val="20"/>
                <w:highlight w:val="yellow"/>
              </w:rPr>
            </w:pPr>
            <w:r w:rsidRPr="00B26CA6">
              <w:rPr>
                <w:rFonts w:asciiTheme="minorHAnsi" w:hAnsiTheme="minorHAnsi" w:cstheme="minorHAnsi"/>
                <w:sz w:val="20"/>
                <w:szCs w:val="20"/>
              </w:rPr>
              <w:t>Od ponedjeljka do subote</w:t>
            </w:r>
          </w:p>
        </w:tc>
      </w:tr>
      <w:tr w:rsidR="002401B6" w:rsidRPr="00B26CA6" w14:paraId="362795A6" w14:textId="77777777" w:rsidTr="001D34B2">
        <w:trPr>
          <w:cantSplit/>
        </w:trPr>
        <w:tc>
          <w:tcPr>
            <w:tcW w:w="2232" w:type="pct"/>
            <w:gridSpan w:val="2"/>
            <w:shd w:val="clear" w:color="auto" w:fill="auto"/>
          </w:tcPr>
          <w:p w14:paraId="46C1ABB7" w14:textId="425B4EA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Kazna za zakašnjenje</w:t>
            </w:r>
          </w:p>
        </w:tc>
        <w:tc>
          <w:tcPr>
            <w:tcW w:w="825" w:type="pct"/>
            <w:gridSpan w:val="2"/>
            <w:shd w:val="clear" w:color="auto" w:fill="auto"/>
          </w:tcPr>
          <w:p w14:paraId="0EE576DB"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8.7</w:t>
            </w:r>
          </w:p>
          <w:p w14:paraId="140D6E34"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14.15</w:t>
            </w:r>
          </w:p>
        </w:tc>
        <w:tc>
          <w:tcPr>
            <w:tcW w:w="1943" w:type="pct"/>
            <w:gridSpan w:val="2"/>
            <w:shd w:val="clear" w:color="auto" w:fill="auto"/>
          </w:tcPr>
          <w:p w14:paraId="6B91F40C" w14:textId="3D8ABE14" w:rsidR="002401B6" w:rsidRPr="00B26CA6" w:rsidRDefault="002401B6" w:rsidP="002401B6">
            <w:pPr>
              <w:pStyle w:val="Obinouvueno"/>
              <w:tabs>
                <w:tab w:val="left" w:pos="4680"/>
                <w:tab w:val="left" w:pos="5760"/>
              </w:tabs>
              <w:ind w:left="44"/>
              <w:jc w:val="left"/>
              <w:rPr>
                <w:rFonts w:asciiTheme="minorHAnsi" w:hAnsiTheme="minorHAnsi" w:cstheme="minorHAnsi"/>
                <w:sz w:val="20"/>
                <w:szCs w:val="20"/>
              </w:rPr>
            </w:pPr>
            <w:r w:rsidRPr="00B26CA6">
              <w:rPr>
                <w:rFonts w:asciiTheme="minorHAnsi" w:hAnsiTheme="minorHAnsi" w:cstheme="minorHAnsi"/>
                <w:sz w:val="20"/>
                <w:szCs w:val="20"/>
              </w:rPr>
              <w:t xml:space="preserve">0.5‰ Ugovorne cijene </w:t>
            </w:r>
            <w:r w:rsidR="00DA4314">
              <w:rPr>
                <w:rFonts w:asciiTheme="minorHAnsi" w:hAnsiTheme="minorHAnsi" w:cstheme="minorHAnsi"/>
                <w:sz w:val="20"/>
                <w:szCs w:val="20"/>
              </w:rPr>
              <w:t>po danu zakašnjenja</w:t>
            </w:r>
            <w:r w:rsidRPr="00B26CA6">
              <w:rPr>
                <w:rFonts w:asciiTheme="minorHAnsi" w:hAnsiTheme="minorHAnsi" w:cstheme="minorHAnsi"/>
                <w:sz w:val="20"/>
                <w:szCs w:val="20"/>
              </w:rPr>
              <w:t>, u valuti u kojima je plativa Ugovorna cijena</w:t>
            </w:r>
          </w:p>
          <w:p w14:paraId="62496EAC" w14:textId="2EE52799" w:rsidR="002401B6" w:rsidRPr="00B26CA6" w:rsidRDefault="002401B6" w:rsidP="002401B6">
            <w:pPr>
              <w:pStyle w:val="Obinouvueno"/>
              <w:tabs>
                <w:tab w:val="left" w:pos="4680"/>
                <w:tab w:val="left" w:pos="5760"/>
              </w:tabs>
              <w:ind w:left="44"/>
              <w:jc w:val="left"/>
              <w:rPr>
                <w:rFonts w:asciiTheme="minorHAnsi" w:hAnsiTheme="minorHAnsi" w:cstheme="minorHAnsi"/>
                <w:sz w:val="20"/>
                <w:szCs w:val="20"/>
              </w:rPr>
            </w:pPr>
          </w:p>
        </w:tc>
      </w:tr>
      <w:tr w:rsidR="002401B6" w:rsidRPr="00B26CA6" w14:paraId="4459DB37" w14:textId="77777777" w:rsidTr="001D34B2">
        <w:trPr>
          <w:cantSplit/>
        </w:trPr>
        <w:tc>
          <w:tcPr>
            <w:tcW w:w="2232" w:type="pct"/>
            <w:gridSpan w:val="2"/>
            <w:shd w:val="clear" w:color="auto" w:fill="auto"/>
          </w:tcPr>
          <w:p w14:paraId="27A4E0FD" w14:textId="139FA30C"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Maksimalni iznos Kazne za zakašnjenje</w:t>
            </w:r>
          </w:p>
        </w:tc>
        <w:tc>
          <w:tcPr>
            <w:tcW w:w="825" w:type="pct"/>
            <w:gridSpan w:val="2"/>
            <w:shd w:val="clear" w:color="auto" w:fill="auto"/>
          </w:tcPr>
          <w:p w14:paraId="7B582206"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8.7</w:t>
            </w:r>
          </w:p>
        </w:tc>
        <w:tc>
          <w:tcPr>
            <w:tcW w:w="1943" w:type="pct"/>
            <w:gridSpan w:val="2"/>
            <w:shd w:val="clear" w:color="auto" w:fill="auto"/>
          </w:tcPr>
          <w:p w14:paraId="63D1FE21" w14:textId="5CD62801" w:rsidR="002401B6" w:rsidRPr="00B26CA6" w:rsidRDefault="002401B6" w:rsidP="002401B6">
            <w:pPr>
              <w:pStyle w:val="Obinouvueno"/>
              <w:tabs>
                <w:tab w:val="left" w:pos="4680"/>
                <w:tab w:val="left" w:pos="5760"/>
              </w:tabs>
              <w:ind w:left="44"/>
              <w:jc w:val="left"/>
              <w:rPr>
                <w:rFonts w:asciiTheme="minorHAnsi" w:hAnsiTheme="minorHAnsi" w:cstheme="minorHAnsi"/>
                <w:sz w:val="20"/>
                <w:szCs w:val="20"/>
              </w:rPr>
            </w:pPr>
            <w:r w:rsidRPr="00B26CA6">
              <w:rPr>
                <w:rFonts w:asciiTheme="minorHAnsi" w:hAnsiTheme="minorHAnsi" w:cstheme="minorHAnsi"/>
                <w:sz w:val="20"/>
                <w:szCs w:val="20"/>
              </w:rPr>
              <w:t>10% Ugovorne cijene</w:t>
            </w:r>
          </w:p>
          <w:p w14:paraId="7F1E3165" w14:textId="07845B8E" w:rsidR="002401B6" w:rsidRPr="00B26CA6" w:rsidRDefault="002401B6" w:rsidP="002401B6">
            <w:pPr>
              <w:pStyle w:val="Obinouvueno"/>
              <w:tabs>
                <w:tab w:val="left" w:pos="4680"/>
                <w:tab w:val="left" w:pos="5760"/>
              </w:tabs>
              <w:ind w:left="44"/>
              <w:jc w:val="left"/>
              <w:rPr>
                <w:rFonts w:asciiTheme="minorHAnsi" w:hAnsiTheme="minorHAnsi" w:cstheme="minorHAnsi"/>
                <w:sz w:val="20"/>
                <w:szCs w:val="20"/>
              </w:rPr>
            </w:pPr>
          </w:p>
        </w:tc>
      </w:tr>
      <w:tr w:rsidR="002401B6" w:rsidRPr="00B26CA6" w14:paraId="418EB62E" w14:textId="77777777" w:rsidTr="001D34B2">
        <w:trPr>
          <w:cantSplit/>
        </w:trPr>
        <w:tc>
          <w:tcPr>
            <w:tcW w:w="2232" w:type="pct"/>
            <w:gridSpan w:val="2"/>
            <w:shd w:val="clear" w:color="auto" w:fill="auto"/>
          </w:tcPr>
          <w:p w14:paraId="59E36976" w14:textId="2F46828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Razdoblje pokusnog rada……..</w:t>
            </w:r>
          </w:p>
        </w:tc>
        <w:tc>
          <w:tcPr>
            <w:tcW w:w="825" w:type="pct"/>
            <w:gridSpan w:val="2"/>
            <w:shd w:val="clear" w:color="auto" w:fill="auto"/>
          </w:tcPr>
          <w:p w14:paraId="0451BA99" w14:textId="49CE6583"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9.1</w:t>
            </w:r>
          </w:p>
        </w:tc>
        <w:tc>
          <w:tcPr>
            <w:tcW w:w="1943" w:type="pct"/>
            <w:gridSpan w:val="2"/>
            <w:shd w:val="clear" w:color="auto" w:fill="auto"/>
          </w:tcPr>
          <w:p w14:paraId="4E70342E" w14:textId="081E05C0" w:rsidR="002401B6" w:rsidRPr="00B26CA6" w:rsidRDefault="002401B6" w:rsidP="002401B6">
            <w:pPr>
              <w:pStyle w:val="Obinouvueno"/>
              <w:tabs>
                <w:tab w:val="left" w:pos="4680"/>
                <w:tab w:val="left" w:pos="5760"/>
              </w:tabs>
              <w:ind w:left="44"/>
              <w:jc w:val="left"/>
              <w:rPr>
                <w:rFonts w:asciiTheme="minorHAnsi" w:hAnsiTheme="minorHAnsi" w:cstheme="minorHAnsi"/>
                <w:sz w:val="20"/>
                <w:szCs w:val="20"/>
              </w:rPr>
            </w:pPr>
            <w:r w:rsidRPr="00B26CA6">
              <w:rPr>
                <w:rFonts w:asciiTheme="minorHAnsi" w:hAnsiTheme="minorHAnsi" w:cstheme="minorHAnsi"/>
                <w:sz w:val="20"/>
                <w:szCs w:val="20"/>
              </w:rPr>
              <w:t>nije primjenjivo</w:t>
            </w:r>
          </w:p>
        </w:tc>
      </w:tr>
      <w:tr w:rsidR="005A75FF" w:rsidRPr="00B26CA6" w14:paraId="36583E6D" w14:textId="77777777" w:rsidTr="001D34B2">
        <w:trPr>
          <w:cantSplit/>
        </w:trPr>
        <w:tc>
          <w:tcPr>
            <w:tcW w:w="2232" w:type="pct"/>
            <w:gridSpan w:val="2"/>
            <w:shd w:val="clear" w:color="auto" w:fill="auto"/>
          </w:tcPr>
          <w:p w14:paraId="7D29EA77" w14:textId="6BB74144" w:rsidR="005A75FF" w:rsidRPr="00B26CA6" w:rsidRDefault="005A75FF" w:rsidP="002401B6">
            <w:pPr>
              <w:rPr>
                <w:rFonts w:asciiTheme="minorHAnsi" w:hAnsiTheme="minorHAnsi" w:cstheme="minorHAnsi"/>
                <w:szCs w:val="20"/>
              </w:rPr>
            </w:pPr>
            <w:r>
              <w:rPr>
                <w:rFonts w:asciiTheme="minorHAnsi" w:hAnsiTheme="minorHAnsi" w:cstheme="minorHAnsi"/>
                <w:szCs w:val="20"/>
              </w:rPr>
              <w:t>Postotak za korekciju paušalnih iznosa</w:t>
            </w:r>
          </w:p>
        </w:tc>
        <w:tc>
          <w:tcPr>
            <w:tcW w:w="825" w:type="pct"/>
            <w:gridSpan w:val="2"/>
            <w:shd w:val="clear" w:color="auto" w:fill="auto"/>
          </w:tcPr>
          <w:p w14:paraId="4C14E37F" w14:textId="48D011E1" w:rsidR="005A75FF" w:rsidRPr="00B26CA6" w:rsidRDefault="005A75FF" w:rsidP="002401B6">
            <w:pPr>
              <w:rPr>
                <w:rFonts w:asciiTheme="minorHAnsi" w:hAnsiTheme="minorHAnsi" w:cstheme="minorHAnsi"/>
                <w:szCs w:val="20"/>
              </w:rPr>
            </w:pPr>
            <w:r>
              <w:rPr>
                <w:rFonts w:asciiTheme="minorHAnsi" w:hAnsiTheme="minorHAnsi" w:cstheme="minorHAnsi"/>
                <w:szCs w:val="20"/>
              </w:rPr>
              <w:t>13.5 (b)</w:t>
            </w:r>
          </w:p>
        </w:tc>
        <w:tc>
          <w:tcPr>
            <w:tcW w:w="1943" w:type="pct"/>
            <w:gridSpan w:val="2"/>
            <w:shd w:val="clear" w:color="auto" w:fill="auto"/>
          </w:tcPr>
          <w:p w14:paraId="58685A2C" w14:textId="53B4860A" w:rsidR="005A75FF" w:rsidRPr="00B26CA6" w:rsidRDefault="00323CCE" w:rsidP="002401B6">
            <w:pPr>
              <w:pStyle w:val="Obinouvueno"/>
              <w:tabs>
                <w:tab w:val="left" w:pos="4680"/>
                <w:tab w:val="left" w:pos="5760"/>
              </w:tabs>
              <w:ind w:left="44"/>
              <w:jc w:val="left"/>
              <w:rPr>
                <w:rFonts w:asciiTheme="minorHAnsi" w:hAnsiTheme="minorHAnsi" w:cstheme="minorHAnsi"/>
                <w:sz w:val="20"/>
                <w:szCs w:val="20"/>
              </w:rPr>
            </w:pPr>
            <w:r>
              <w:rPr>
                <w:rFonts w:asciiTheme="minorHAnsi" w:hAnsiTheme="minorHAnsi" w:cstheme="minorHAnsi"/>
                <w:sz w:val="20"/>
                <w:szCs w:val="20"/>
              </w:rPr>
              <w:t>15</w:t>
            </w:r>
            <w:r w:rsidR="005A75FF">
              <w:rPr>
                <w:rFonts w:asciiTheme="minorHAnsi" w:hAnsiTheme="minorHAnsi" w:cstheme="minorHAnsi"/>
                <w:sz w:val="20"/>
                <w:szCs w:val="20"/>
              </w:rPr>
              <w:t>%</w:t>
            </w:r>
          </w:p>
        </w:tc>
      </w:tr>
      <w:tr w:rsidR="002401B6" w:rsidRPr="00B26CA6" w14:paraId="63DA24FB" w14:textId="77777777" w:rsidTr="001D34B2">
        <w:trPr>
          <w:cantSplit/>
        </w:trPr>
        <w:tc>
          <w:tcPr>
            <w:tcW w:w="2232" w:type="pct"/>
            <w:gridSpan w:val="2"/>
            <w:tcBorders>
              <w:top w:val="single" w:sz="4" w:space="0" w:color="auto"/>
              <w:left w:val="single" w:sz="4" w:space="0" w:color="auto"/>
              <w:bottom w:val="single" w:sz="4" w:space="0" w:color="auto"/>
              <w:right w:val="single" w:sz="4" w:space="0" w:color="auto"/>
            </w:tcBorders>
            <w:shd w:val="clear" w:color="auto" w:fill="auto"/>
          </w:tcPr>
          <w:p w14:paraId="5BD4CD12" w14:textId="77777777" w:rsidR="002401B6" w:rsidRPr="00B26CA6" w:rsidRDefault="002401B6" w:rsidP="002401B6">
            <w:pPr>
              <w:rPr>
                <w:rFonts w:asciiTheme="minorHAnsi" w:hAnsiTheme="minorHAnsi" w:cstheme="minorHAnsi"/>
              </w:rPr>
            </w:pPr>
            <w:r w:rsidRPr="00B26CA6">
              <w:rPr>
                <w:rFonts w:asciiTheme="minorHAnsi" w:hAnsiTheme="minorHAnsi" w:cstheme="minorHAnsi"/>
              </w:rPr>
              <w:t>Tablice podataka za korekciju</w:t>
            </w:r>
          </w:p>
          <w:p w14:paraId="0DCC07C7" w14:textId="77777777" w:rsidR="002401B6" w:rsidRPr="00B26CA6" w:rsidRDefault="002401B6" w:rsidP="002401B6">
            <w:pPr>
              <w:rPr>
                <w:rFonts w:asciiTheme="minorHAnsi" w:hAnsiTheme="minorHAnsi" w:cstheme="minorHAnsi"/>
              </w:rPr>
            </w:pPr>
          </w:p>
        </w:tc>
        <w:tc>
          <w:tcPr>
            <w:tcW w:w="825" w:type="pct"/>
            <w:gridSpan w:val="2"/>
            <w:tcBorders>
              <w:top w:val="single" w:sz="4" w:space="0" w:color="auto"/>
              <w:left w:val="single" w:sz="4" w:space="0" w:color="auto"/>
              <w:bottom w:val="single" w:sz="4" w:space="0" w:color="auto"/>
              <w:right w:val="single" w:sz="4" w:space="0" w:color="auto"/>
            </w:tcBorders>
            <w:shd w:val="clear" w:color="auto" w:fill="auto"/>
          </w:tcPr>
          <w:p w14:paraId="675327C5" w14:textId="717A024A"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13.8</w:t>
            </w:r>
          </w:p>
        </w:tc>
        <w:tc>
          <w:tcPr>
            <w:tcW w:w="1943" w:type="pct"/>
            <w:gridSpan w:val="2"/>
            <w:tcBorders>
              <w:top w:val="single" w:sz="4" w:space="0" w:color="auto"/>
              <w:left w:val="single" w:sz="4" w:space="0" w:color="auto"/>
              <w:bottom w:val="single" w:sz="4" w:space="0" w:color="auto"/>
              <w:right w:val="single" w:sz="4" w:space="0" w:color="auto"/>
            </w:tcBorders>
            <w:shd w:val="clear" w:color="auto" w:fill="auto"/>
          </w:tcPr>
          <w:p w14:paraId="7C299F88"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Primjenjuje se samo temeljem članka 627. Zakona o obveznim odnosima</w:t>
            </w:r>
          </w:p>
        </w:tc>
      </w:tr>
      <w:tr w:rsidR="002401B6" w:rsidRPr="00B26CA6" w14:paraId="1D6FB2D2" w14:textId="77777777" w:rsidTr="001D34B2">
        <w:tc>
          <w:tcPr>
            <w:tcW w:w="1483" w:type="pct"/>
            <w:shd w:val="clear" w:color="auto" w:fill="auto"/>
          </w:tcPr>
          <w:p w14:paraId="42C9A5B2" w14:textId="77777777" w:rsidR="002401B6" w:rsidRPr="00B26CA6" w:rsidRDefault="002401B6" w:rsidP="002401B6">
            <w:pPr>
              <w:spacing w:line="240" w:lineRule="auto"/>
              <w:jc w:val="center"/>
              <w:rPr>
                <w:rFonts w:asciiTheme="minorHAnsi" w:hAnsiTheme="minorHAnsi" w:cstheme="minorHAnsi"/>
                <w:szCs w:val="20"/>
              </w:rPr>
            </w:pPr>
            <w:r w:rsidRPr="00B26CA6">
              <w:rPr>
                <w:rFonts w:asciiTheme="minorHAnsi" w:hAnsiTheme="minorHAnsi" w:cstheme="minorHAnsi"/>
                <w:szCs w:val="20"/>
              </w:rPr>
              <w:t>Koeficijent;</w:t>
            </w:r>
          </w:p>
          <w:p w14:paraId="4CE688D0" w14:textId="4F4AACA9" w:rsidR="002401B6" w:rsidRPr="00B26CA6" w:rsidRDefault="002401B6" w:rsidP="002401B6">
            <w:pPr>
              <w:spacing w:line="240" w:lineRule="auto"/>
              <w:jc w:val="center"/>
              <w:rPr>
                <w:rFonts w:asciiTheme="minorHAnsi" w:hAnsiTheme="minorHAnsi" w:cstheme="minorHAnsi"/>
                <w:szCs w:val="20"/>
              </w:rPr>
            </w:pPr>
            <w:r w:rsidRPr="00B26CA6">
              <w:rPr>
                <w:rFonts w:asciiTheme="minorHAnsi" w:hAnsiTheme="minorHAnsi" w:cstheme="minorHAnsi"/>
                <w:szCs w:val="20"/>
              </w:rPr>
              <w:t>opseg indeksa</w:t>
            </w:r>
            <w:r w:rsidR="003E2BF0">
              <w:rPr>
                <w:rStyle w:val="Referencafusnote"/>
                <w:rFonts w:asciiTheme="minorHAnsi" w:hAnsiTheme="minorHAnsi" w:cstheme="minorHAnsi"/>
                <w:szCs w:val="20"/>
              </w:rPr>
              <w:footnoteReference w:id="8"/>
            </w:r>
          </w:p>
        </w:tc>
        <w:tc>
          <w:tcPr>
            <w:tcW w:w="1174" w:type="pct"/>
            <w:gridSpan w:val="2"/>
            <w:shd w:val="clear" w:color="auto" w:fill="auto"/>
          </w:tcPr>
          <w:p w14:paraId="431B63A9" w14:textId="54B34A46" w:rsidR="002401B6" w:rsidRPr="00B26CA6" w:rsidRDefault="002401B6" w:rsidP="002401B6">
            <w:pPr>
              <w:spacing w:line="240" w:lineRule="auto"/>
              <w:jc w:val="center"/>
              <w:rPr>
                <w:rFonts w:asciiTheme="minorHAnsi" w:hAnsiTheme="minorHAnsi" w:cstheme="minorHAnsi"/>
                <w:szCs w:val="20"/>
              </w:rPr>
            </w:pPr>
            <w:r w:rsidRPr="00B26CA6">
              <w:rPr>
                <w:rFonts w:asciiTheme="minorHAnsi" w:hAnsiTheme="minorHAnsi" w:cstheme="minorHAnsi"/>
                <w:szCs w:val="20"/>
              </w:rPr>
              <w:t xml:space="preserve">Izvor: </w:t>
            </w:r>
          </w:p>
        </w:tc>
        <w:tc>
          <w:tcPr>
            <w:tcW w:w="1173" w:type="pct"/>
            <w:gridSpan w:val="2"/>
            <w:shd w:val="clear" w:color="auto" w:fill="auto"/>
          </w:tcPr>
          <w:p w14:paraId="0CCB2AE8" w14:textId="77777777" w:rsidR="002401B6" w:rsidRPr="00B26CA6" w:rsidRDefault="002401B6" w:rsidP="002401B6">
            <w:pPr>
              <w:spacing w:line="240" w:lineRule="auto"/>
              <w:jc w:val="center"/>
              <w:rPr>
                <w:rFonts w:asciiTheme="minorHAnsi" w:hAnsiTheme="minorHAnsi" w:cstheme="minorHAnsi"/>
                <w:szCs w:val="20"/>
              </w:rPr>
            </w:pPr>
            <w:r w:rsidRPr="00B26CA6">
              <w:rPr>
                <w:rFonts w:asciiTheme="minorHAnsi" w:hAnsiTheme="minorHAnsi" w:cstheme="minorHAnsi"/>
                <w:szCs w:val="20"/>
              </w:rPr>
              <w:t>Naziv/definicija</w:t>
            </w:r>
          </w:p>
          <w:p w14:paraId="6939B7F5" w14:textId="77777777" w:rsidR="002401B6" w:rsidRPr="00B26CA6" w:rsidRDefault="002401B6" w:rsidP="002401B6">
            <w:pPr>
              <w:spacing w:line="240" w:lineRule="auto"/>
              <w:jc w:val="center"/>
              <w:rPr>
                <w:rFonts w:asciiTheme="minorHAnsi" w:hAnsiTheme="minorHAnsi" w:cstheme="minorHAnsi"/>
                <w:szCs w:val="20"/>
              </w:rPr>
            </w:pPr>
            <w:r w:rsidRPr="00B26CA6">
              <w:rPr>
                <w:rFonts w:asciiTheme="minorHAnsi" w:hAnsiTheme="minorHAnsi" w:cstheme="minorHAnsi"/>
                <w:szCs w:val="20"/>
              </w:rPr>
              <w:t>indeksa</w:t>
            </w:r>
          </w:p>
        </w:tc>
        <w:tc>
          <w:tcPr>
            <w:tcW w:w="1170" w:type="pct"/>
            <w:shd w:val="clear" w:color="auto" w:fill="auto"/>
          </w:tcPr>
          <w:p w14:paraId="66531C40" w14:textId="403F2DD5" w:rsidR="002401B6" w:rsidRPr="00B26CA6" w:rsidRDefault="002401B6" w:rsidP="002401B6">
            <w:pPr>
              <w:spacing w:line="240" w:lineRule="auto"/>
              <w:jc w:val="center"/>
              <w:rPr>
                <w:rFonts w:asciiTheme="minorHAnsi" w:hAnsiTheme="minorHAnsi" w:cstheme="minorHAnsi"/>
                <w:szCs w:val="20"/>
              </w:rPr>
            </w:pPr>
            <w:r w:rsidRPr="00B26CA6">
              <w:rPr>
                <w:rFonts w:asciiTheme="minorHAnsi" w:hAnsiTheme="minorHAnsi" w:cstheme="minorHAnsi"/>
                <w:szCs w:val="20"/>
              </w:rPr>
              <w:t>Vrijednost indeksa na Osnovni datum</w:t>
            </w:r>
            <w:r w:rsidR="00E40AFE" w:rsidRPr="00B26CA6">
              <w:rPr>
                <w:rStyle w:val="Referencafusnote"/>
                <w:rFonts w:asciiTheme="minorHAnsi" w:hAnsiTheme="minorHAnsi" w:cstheme="minorHAnsi"/>
                <w:szCs w:val="20"/>
              </w:rPr>
              <w:footnoteReference w:id="9"/>
            </w:r>
          </w:p>
        </w:tc>
      </w:tr>
      <w:tr w:rsidR="002401B6" w:rsidRPr="00B26CA6" w14:paraId="358CD1E8" w14:textId="77777777" w:rsidTr="001D34B2">
        <w:tc>
          <w:tcPr>
            <w:tcW w:w="1483" w:type="pct"/>
            <w:shd w:val="clear" w:color="auto" w:fill="auto"/>
          </w:tcPr>
          <w:p w14:paraId="612BE785" w14:textId="77777777" w:rsidR="002401B6" w:rsidRPr="00B26CA6" w:rsidRDefault="002401B6" w:rsidP="002401B6">
            <w:pPr>
              <w:spacing w:line="240" w:lineRule="auto"/>
              <w:rPr>
                <w:rFonts w:asciiTheme="minorHAnsi" w:hAnsiTheme="minorHAnsi" w:cstheme="minorHAnsi"/>
                <w:szCs w:val="20"/>
              </w:rPr>
            </w:pPr>
            <w:r w:rsidRPr="00B26CA6">
              <w:rPr>
                <w:rFonts w:asciiTheme="minorHAnsi" w:hAnsiTheme="minorHAnsi" w:cstheme="minorHAnsi"/>
                <w:szCs w:val="20"/>
              </w:rPr>
              <w:lastRenderedPageBreak/>
              <w:t>a = 0.10 fiksno</w:t>
            </w:r>
          </w:p>
        </w:tc>
        <w:tc>
          <w:tcPr>
            <w:tcW w:w="1174" w:type="pct"/>
            <w:gridSpan w:val="2"/>
            <w:shd w:val="clear" w:color="auto" w:fill="auto"/>
          </w:tcPr>
          <w:p w14:paraId="6C5DD339" w14:textId="77777777" w:rsidR="002401B6" w:rsidRPr="00B26CA6" w:rsidRDefault="002401B6" w:rsidP="002401B6">
            <w:pPr>
              <w:spacing w:line="240" w:lineRule="auto"/>
              <w:rPr>
                <w:rFonts w:asciiTheme="minorHAnsi" w:hAnsiTheme="minorHAnsi" w:cstheme="minorHAnsi"/>
                <w:szCs w:val="20"/>
              </w:rPr>
            </w:pPr>
          </w:p>
        </w:tc>
        <w:tc>
          <w:tcPr>
            <w:tcW w:w="1173" w:type="pct"/>
            <w:gridSpan w:val="2"/>
            <w:shd w:val="clear" w:color="auto" w:fill="auto"/>
          </w:tcPr>
          <w:p w14:paraId="667D1FDA" w14:textId="77777777" w:rsidR="002401B6" w:rsidRPr="00B26CA6" w:rsidRDefault="002401B6" w:rsidP="002401B6">
            <w:pPr>
              <w:spacing w:line="240" w:lineRule="auto"/>
              <w:rPr>
                <w:rFonts w:asciiTheme="minorHAnsi" w:hAnsiTheme="minorHAnsi" w:cstheme="minorHAnsi"/>
                <w:szCs w:val="20"/>
              </w:rPr>
            </w:pPr>
          </w:p>
        </w:tc>
        <w:tc>
          <w:tcPr>
            <w:tcW w:w="1170" w:type="pct"/>
            <w:shd w:val="clear" w:color="auto" w:fill="auto"/>
          </w:tcPr>
          <w:p w14:paraId="693BC8A2" w14:textId="77777777" w:rsidR="002401B6" w:rsidRPr="00B26CA6" w:rsidRDefault="002401B6" w:rsidP="002401B6">
            <w:pPr>
              <w:spacing w:line="240" w:lineRule="auto"/>
              <w:rPr>
                <w:rFonts w:asciiTheme="minorHAnsi" w:hAnsiTheme="minorHAnsi" w:cstheme="minorHAnsi"/>
                <w:szCs w:val="20"/>
              </w:rPr>
            </w:pPr>
          </w:p>
        </w:tc>
      </w:tr>
      <w:tr w:rsidR="003B0467" w:rsidRPr="003B0467" w14:paraId="7686C23A" w14:textId="77777777" w:rsidTr="001D34B2">
        <w:tc>
          <w:tcPr>
            <w:tcW w:w="1483" w:type="pct"/>
            <w:shd w:val="clear" w:color="auto" w:fill="auto"/>
          </w:tcPr>
          <w:p w14:paraId="765D9010" w14:textId="1F38F588" w:rsidR="002401B6" w:rsidRPr="003B0467" w:rsidRDefault="002401B6" w:rsidP="002401B6">
            <w:pPr>
              <w:spacing w:line="240" w:lineRule="auto"/>
              <w:rPr>
                <w:rFonts w:asciiTheme="minorHAnsi" w:hAnsiTheme="minorHAnsi" w:cstheme="minorHAnsi"/>
                <w:szCs w:val="20"/>
              </w:rPr>
            </w:pPr>
            <w:r w:rsidRPr="003B0467">
              <w:rPr>
                <w:rFonts w:asciiTheme="minorHAnsi" w:hAnsiTheme="minorHAnsi" w:cstheme="minorHAnsi"/>
                <w:szCs w:val="20"/>
              </w:rPr>
              <w:t xml:space="preserve">b </w:t>
            </w:r>
            <w:r w:rsidR="00394CAC" w:rsidRPr="003B0467">
              <w:rPr>
                <w:rFonts w:asciiTheme="minorHAnsi" w:hAnsiTheme="minorHAnsi"/>
                <w:i/>
                <w:szCs w:val="20"/>
              </w:rPr>
              <w:t>[Ponuditelj upisuje vrijednost koeficijenta</w:t>
            </w:r>
            <w:r w:rsidR="00394CAC" w:rsidRPr="003B0467">
              <w:rPr>
                <w:rFonts w:asciiTheme="minorHAnsi" w:hAnsiTheme="minorHAnsi"/>
                <w:i/>
                <w:sz w:val="18"/>
                <w:szCs w:val="18"/>
              </w:rPr>
              <w:t>]</w:t>
            </w:r>
            <w:r w:rsidR="00394CAC" w:rsidRPr="003B0467">
              <w:rPr>
                <w:rFonts w:asciiTheme="minorHAnsi" w:hAnsiTheme="minorHAnsi"/>
                <w:sz w:val="18"/>
                <w:szCs w:val="18"/>
              </w:rPr>
              <w:t xml:space="preserve"> </w:t>
            </w:r>
            <w:r w:rsidRPr="003B0467">
              <w:rPr>
                <w:rFonts w:asciiTheme="minorHAnsi" w:hAnsiTheme="minorHAnsi" w:cstheme="minorHAnsi"/>
                <w:szCs w:val="20"/>
              </w:rPr>
              <w:t>= ____radna snaga</w:t>
            </w:r>
          </w:p>
        </w:tc>
        <w:tc>
          <w:tcPr>
            <w:tcW w:w="1174" w:type="pct"/>
            <w:gridSpan w:val="2"/>
            <w:shd w:val="clear" w:color="auto" w:fill="auto"/>
          </w:tcPr>
          <w:p w14:paraId="7E6CAD65" w14:textId="5172019D" w:rsidR="002401B6" w:rsidRPr="003B0467" w:rsidRDefault="00394CAC" w:rsidP="002401B6">
            <w:pPr>
              <w:spacing w:line="240" w:lineRule="auto"/>
              <w:rPr>
                <w:rFonts w:asciiTheme="minorHAnsi" w:hAnsiTheme="minorHAnsi" w:cstheme="minorHAnsi"/>
                <w:szCs w:val="20"/>
              </w:rPr>
            </w:pPr>
            <w:r w:rsidRPr="003B0467">
              <w:rPr>
                <w:rFonts w:asciiTheme="minorHAnsi" w:hAnsiTheme="minorHAnsi" w:cstheme="minorHAnsi"/>
                <w:szCs w:val="20"/>
              </w:rPr>
              <w:t>Državni zavod za statistiku RH</w:t>
            </w:r>
          </w:p>
        </w:tc>
        <w:tc>
          <w:tcPr>
            <w:tcW w:w="1173" w:type="pct"/>
            <w:gridSpan w:val="2"/>
            <w:shd w:val="clear" w:color="auto" w:fill="auto"/>
          </w:tcPr>
          <w:p w14:paraId="2A44F800" w14:textId="7BC7E338" w:rsidR="002401B6" w:rsidRPr="003B0467" w:rsidRDefault="00394CAC" w:rsidP="00394CAC">
            <w:pPr>
              <w:spacing w:line="240" w:lineRule="auto"/>
              <w:rPr>
                <w:rFonts w:asciiTheme="minorHAnsi" w:hAnsiTheme="minorHAnsi" w:cstheme="minorHAnsi"/>
                <w:szCs w:val="20"/>
              </w:rPr>
            </w:pPr>
            <w:r w:rsidRPr="003B0467">
              <w:rPr>
                <w:rFonts w:asciiTheme="minorHAnsi" w:hAnsiTheme="minorHAnsi" w:cstheme="minorHAnsi"/>
                <w:i/>
                <w:szCs w:val="20"/>
              </w:rPr>
              <w:t>[Ponuditelj upisuje naziv indeksa i njegov izvor – bazu statističkih podataka DZS RH]</w:t>
            </w:r>
          </w:p>
        </w:tc>
        <w:tc>
          <w:tcPr>
            <w:tcW w:w="1170" w:type="pct"/>
            <w:shd w:val="clear" w:color="auto" w:fill="auto"/>
          </w:tcPr>
          <w:p w14:paraId="32EAD8AA" w14:textId="77777777" w:rsidR="002401B6" w:rsidRPr="003B0467" w:rsidRDefault="002401B6" w:rsidP="002401B6">
            <w:pPr>
              <w:spacing w:line="240" w:lineRule="auto"/>
              <w:rPr>
                <w:rFonts w:asciiTheme="minorHAnsi" w:hAnsiTheme="minorHAnsi" w:cstheme="minorHAnsi"/>
                <w:szCs w:val="20"/>
              </w:rPr>
            </w:pPr>
          </w:p>
        </w:tc>
      </w:tr>
      <w:tr w:rsidR="003B0467" w:rsidRPr="003B0467" w14:paraId="7A06728B" w14:textId="77777777" w:rsidTr="001D34B2">
        <w:tc>
          <w:tcPr>
            <w:tcW w:w="1483" w:type="pct"/>
            <w:shd w:val="clear" w:color="auto" w:fill="auto"/>
          </w:tcPr>
          <w:p w14:paraId="2AD62E6C" w14:textId="261FACCA" w:rsidR="002401B6" w:rsidRPr="003B0467" w:rsidRDefault="002401B6" w:rsidP="002401B6">
            <w:pPr>
              <w:spacing w:line="240" w:lineRule="auto"/>
              <w:rPr>
                <w:rFonts w:asciiTheme="minorHAnsi" w:hAnsiTheme="minorHAnsi" w:cstheme="minorHAnsi"/>
                <w:szCs w:val="20"/>
              </w:rPr>
            </w:pPr>
            <w:r w:rsidRPr="003B0467">
              <w:rPr>
                <w:rFonts w:asciiTheme="minorHAnsi" w:hAnsiTheme="minorHAnsi" w:cstheme="minorHAnsi"/>
                <w:szCs w:val="20"/>
              </w:rPr>
              <w:t xml:space="preserve">c </w:t>
            </w:r>
            <w:r w:rsidR="00394CAC" w:rsidRPr="003B0467">
              <w:rPr>
                <w:rFonts w:asciiTheme="minorHAnsi" w:hAnsiTheme="minorHAnsi"/>
                <w:i/>
                <w:szCs w:val="20"/>
              </w:rPr>
              <w:t>[Ponuditelj upisuje vrijednost koeficijenta</w:t>
            </w:r>
            <w:r w:rsidR="00394CAC" w:rsidRPr="003B0467">
              <w:rPr>
                <w:rFonts w:asciiTheme="minorHAnsi" w:hAnsiTheme="minorHAnsi"/>
                <w:i/>
                <w:sz w:val="18"/>
                <w:szCs w:val="18"/>
              </w:rPr>
              <w:t>]</w:t>
            </w:r>
            <w:r w:rsidR="00394CAC" w:rsidRPr="003B0467">
              <w:rPr>
                <w:rFonts w:asciiTheme="minorHAnsi" w:hAnsiTheme="minorHAnsi"/>
                <w:sz w:val="18"/>
                <w:szCs w:val="18"/>
              </w:rPr>
              <w:t xml:space="preserve"> </w:t>
            </w:r>
            <w:r w:rsidRPr="003B0467">
              <w:rPr>
                <w:rFonts w:asciiTheme="minorHAnsi" w:hAnsiTheme="minorHAnsi" w:cstheme="minorHAnsi"/>
                <w:szCs w:val="20"/>
              </w:rPr>
              <w:t>= ____materijal</w:t>
            </w:r>
          </w:p>
        </w:tc>
        <w:tc>
          <w:tcPr>
            <w:tcW w:w="1174" w:type="pct"/>
            <w:gridSpan w:val="2"/>
            <w:shd w:val="clear" w:color="auto" w:fill="auto"/>
          </w:tcPr>
          <w:p w14:paraId="75BFA8BE" w14:textId="1DB4BD34" w:rsidR="002401B6" w:rsidRPr="003B0467" w:rsidRDefault="00394CAC" w:rsidP="002401B6">
            <w:pPr>
              <w:spacing w:line="240" w:lineRule="auto"/>
              <w:rPr>
                <w:rFonts w:asciiTheme="minorHAnsi" w:hAnsiTheme="minorHAnsi" w:cstheme="minorHAnsi"/>
                <w:szCs w:val="20"/>
              </w:rPr>
            </w:pPr>
            <w:r w:rsidRPr="003B0467">
              <w:rPr>
                <w:rFonts w:asciiTheme="minorHAnsi" w:hAnsiTheme="minorHAnsi" w:cstheme="minorHAnsi"/>
                <w:szCs w:val="20"/>
              </w:rPr>
              <w:t>Državni zavod za statistiku RH</w:t>
            </w:r>
          </w:p>
        </w:tc>
        <w:tc>
          <w:tcPr>
            <w:tcW w:w="1173" w:type="pct"/>
            <w:gridSpan w:val="2"/>
            <w:shd w:val="clear" w:color="auto" w:fill="auto"/>
          </w:tcPr>
          <w:p w14:paraId="54B9741D" w14:textId="4B503DD8" w:rsidR="002401B6" w:rsidRPr="003B0467" w:rsidRDefault="00394CAC" w:rsidP="002401B6">
            <w:pPr>
              <w:spacing w:line="240" w:lineRule="auto"/>
              <w:rPr>
                <w:rFonts w:asciiTheme="minorHAnsi" w:hAnsiTheme="minorHAnsi" w:cstheme="minorHAnsi"/>
                <w:szCs w:val="20"/>
              </w:rPr>
            </w:pPr>
            <w:r w:rsidRPr="003B0467">
              <w:rPr>
                <w:rFonts w:asciiTheme="minorHAnsi" w:hAnsiTheme="minorHAnsi" w:cstheme="minorHAnsi"/>
                <w:i/>
                <w:szCs w:val="20"/>
              </w:rPr>
              <w:t>[Ponuditelj upisuje naziv indeksa i njegov izvor – bazu statističkih podataka DZS RH]</w:t>
            </w:r>
          </w:p>
        </w:tc>
        <w:tc>
          <w:tcPr>
            <w:tcW w:w="1170" w:type="pct"/>
            <w:shd w:val="clear" w:color="auto" w:fill="auto"/>
          </w:tcPr>
          <w:p w14:paraId="69A8565F" w14:textId="77777777" w:rsidR="002401B6" w:rsidRPr="003B0467" w:rsidRDefault="002401B6" w:rsidP="002401B6">
            <w:pPr>
              <w:spacing w:line="240" w:lineRule="auto"/>
              <w:rPr>
                <w:rFonts w:asciiTheme="minorHAnsi" w:hAnsiTheme="minorHAnsi" w:cstheme="minorHAnsi"/>
                <w:szCs w:val="20"/>
              </w:rPr>
            </w:pPr>
          </w:p>
        </w:tc>
      </w:tr>
      <w:tr w:rsidR="003B0467" w:rsidRPr="003B0467" w14:paraId="269DC7D3" w14:textId="77777777" w:rsidTr="001D34B2">
        <w:tc>
          <w:tcPr>
            <w:tcW w:w="1483" w:type="pct"/>
            <w:shd w:val="clear" w:color="auto" w:fill="auto"/>
          </w:tcPr>
          <w:p w14:paraId="64653E3F" w14:textId="2834839F" w:rsidR="002401B6" w:rsidRPr="003B0467" w:rsidRDefault="002401B6" w:rsidP="002401B6">
            <w:pPr>
              <w:spacing w:line="240" w:lineRule="auto"/>
              <w:rPr>
                <w:rFonts w:asciiTheme="minorHAnsi" w:hAnsiTheme="minorHAnsi" w:cstheme="minorHAnsi"/>
                <w:szCs w:val="20"/>
              </w:rPr>
            </w:pPr>
            <w:r w:rsidRPr="003B0467">
              <w:rPr>
                <w:rFonts w:asciiTheme="minorHAnsi" w:hAnsiTheme="minorHAnsi" w:cstheme="minorHAnsi"/>
                <w:szCs w:val="20"/>
              </w:rPr>
              <w:t>d</w:t>
            </w:r>
            <w:r w:rsidR="00394CAC" w:rsidRPr="003B0467">
              <w:rPr>
                <w:rFonts w:asciiTheme="minorHAnsi" w:hAnsiTheme="minorHAnsi"/>
                <w:i/>
                <w:szCs w:val="20"/>
              </w:rPr>
              <w:t>[Ponuditelj upisuje vrijednost koeficijenta</w:t>
            </w:r>
            <w:r w:rsidR="00394CAC" w:rsidRPr="003B0467">
              <w:rPr>
                <w:rFonts w:asciiTheme="minorHAnsi" w:hAnsiTheme="minorHAnsi"/>
                <w:i/>
                <w:sz w:val="18"/>
                <w:szCs w:val="18"/>
              </w:rPr>
              <w:t>]</w:t>
            </w:r>
            <w:r w:rsidR="00394CAC" w:rsidRPr="003B0467">
              <w:rPr>
                <w:rFonts w:asciiTheme="minorHAnsi" w:hAnsiTheme="minorHAnsi"/>
                <w:sz w:val="18"/>
                <w:szCs w:val="18"/>
              </w:rPr>
              <w:t xml:space="preserve"> </w:t>
            </w:r>
            <w:r w:rsidRPr="003B0467">
              <w:rPr>
                <w:rFonts w:asciiTheme="minorHAnsi" w:hAnsiTheme="minorHAnsi" w:cstheme="minorHAnsi"/>
                <w:szCs w:val="20"/>
              </w:rPr>
              <w:t xml:space="preserve"> = ____pogonsko gorivo</w:t>
            </w:r>
          </w:p>
        </w:tc>
        <w:tc>
          <w:tcPr>
            <w:tcW w:w="1174" w:type="pct"/>
            <w:gridSpan w:val="2"/>
            <w:shd w:val="clear" w:color="auto" w:fill="auto"/>
          </w:tcPr>
          <w:p w14:paraId="1B11EB8D" w14:textId="39CB2D36" w:rsidR="002401B6" w:rsidRPr="003B0467" w:rsidRDefault="00394CAC" w:rsidP="002401B6">
            <w:pPr>
              <w:spacing w:line="240" w:lineRule="auto"/>
              <w:rPr>
                <w:rFonts w:asciiTheme="minorHAnsi" w:hAnsiTheme="minorHAnsi" w:cstheme="minorHAnsi"/>
                <w:szCs w:val="20"/>
              </w:rPr>
            </w:pPr>
            <w:r w:rsidRPr="003B0467">
              <w:rPr>
                <w:rFonts w:asciiTheme="minorHAnsi" w:hAnsiTheme="minorHAnsi" w:cstheme="minorHAnsi"/>
                <w:szCs w:val="20"/>
              </w:rPr>
              <w:t>Državni zavod za statistiku RH</w:t>
            </w:r>
          </w:p>
        </w:tc>
        <w:tc>
          <w:tcPr>
            <w:tcW w:w="1173" w:type="pct"/>
            <w:gridSpan w:val="2"/>
            <w:shd w:val="clear" w:color="auto" w:fill="auto"/>
          </w:tcPr>
          <w:p w14:paraId="198652F2" w14:textId="606176BC" w:rsidR="002401B6" w:rsidRPr="003B0467" w:rsidRDefault="00394CAC" w:rsidP="002401B6">
            <w:pPr>
              <w:spacing w:line="240" w:lineRule="auto"/>
              <w:rPr>
                <w:rFonts w:asciiTheme="minorHAnsi" w:hAnsiTheme="minorHAnsi" w:cstheme="minorHAnsi"/>
                <w:szCs w:val="20"/>
              </w:rPr>
            </w:pPr>
            <w:r w:rsidRPr="003B0467">
              <w:rPr>
                <w:rFonts w:asciiTheme="minorHAnsi" w:hAnsiTheme="minorHAnsi" w:cstheme="minorHAnsi"/>
                <w:i/>
                <w:szCs w:val="20"/>
              </w:rPr>
              <w:t>[Ponuditelj upisuje naziv indeksa i njegov izvor – bazu statističkih podataka DZS RH]</w:t>
            </w:r>
          </w:p>
        </w:tc>
        <w:tc>
          <w:tcPr>
            <w:tcW w:w="1170" w:type="pct"/>
            <w:shd w:val="clear" w:color="auto" w:fill="auto"/>
          </w:tcPr>
          <w:p w14:paraId="5128D5C5" w14:textId="77777777" w:rsidR="002401B6" w:rsidRPr="003B0467" w:rsidRDefault="002401B6" w:rsidP="002401B6">
            <w:pPr>
              <w:spacing w:line="240" w:lineRule="auto"/>
              <w:rPr>
                <w:rFonts w:asciiTheme="minorHAnsi" w:hAnsiTheme="minorHAnsi" w:cstheme="minorHAnsi"/>
                <w:szCs w:val="20"/>
              </w:rPr>
            </w:pPr>
          </w:p>
        </w:tc>
      </w:tr>
      <w:tr w:rsidR="003B0467" w:rsidRPr="003B0467" w14:paraId="24EF5507" w14:textId="77777777" w:rsidTr="001D34B2">
        <w:tc>
          <w:tcPr>
            <w:tcW w:w="1483" w:type="pct"/>
            <w:shd w:val="clear" w:color="auto" w:fill="auto"/>
          </w:tcPr>
          <w:p w14:paraId="0E07BAA7" w14:textId="01AA341F" w:rsidR="002401B6" w:rsidRPr="003B0467" w:rsidRDefault="002401B6" w:rsidP="002401B6">
            <w:pPr>
              <w:spacing w:line="240" w:lineRule="auto"/>
              <w:rPr>
                <w:rFonts w:asciiTheme="minorHAnsi" w:hAnsiTheme="minorHAnsi" w:cstheme="minorHAnsi"/>
                <w:szCs w:val="20"/>
              </w:rPr>
            </w:pPr>
            <w:r w:rsidRPr="003B0467">
              <w:rPr>
                <w:rFonts w:asciiTheme="minorHAnsi" w:hAnsiTheme="minorHAnsi" w:cstheme="minorHAnsi"/>
                <w:szCs w:val="20"/>
              </w:rPr>
              <w:t xml:space="preserve">e </w:t>
            </w:r>
            <w:r w:rsidR="00394CAC" w:rsidRPr="003B0467">
              <w:rPr>
                <w:rFonts w:asciiTheme="minorHAnsi" w:hAnsiTheme="minorHAnsi"/>
                <w:i/>
                <w:szCs w:val="20"/>
              </w:rPr>
              <w:t>[Ponuditelj upisuje vrijednost koeficijenta</w:t>
            </w:r>
            <w:r w:rsidR="00394CAC" w:rsidRPr="003B0467">
              <w:rPr>
                <w:rFonts w:asciiTheme="minorHAnsi" w:hAnsiTheme="minorHAnsi"/>
                <w:i/>
                <w:sz w:val="18"/>
                <w:szCs w:val="18"/>
              </w:rPr>
              <w:t>]</w:t>
            </w:r>
            <w:r w:rsidR="00394CAC" w:rsidRPr="003B0467">
              <w:rPr>
                <w:rFonts w:asciiTheme="minorHAnsi" w:hAnsiTheme="minorHAnsi"/>
                <w:sz w:val="18"/>
                <w:szCs w:val="18"/>
              </w:rPr>
              <w:t xml:space="preserve"> </w:t>
            </w:r>
            <w:r w:rsidRPr="003B0467">
              <w:rPr>
                <w:rFonts w:asciiTheme="minorHAnsi" w:hAnsiTheme="minorHAnsi" w:cstheme="minorHAnsi"/>
                <w:szCs w:val="20"/>
              </w:rPr>
              <w:t>= ____strojevi</w:t>
            </w:r>
          </w:p>
        </w:tc>
        <w:tc>
          <w:tcPr>
            <w:tcW w:w="1174" w:type="pct"/>
            <w:gridSpan w:val="2"/>
            <w:shd w:val="clear" w:color="auto" w:fill="auto"/>
          </w:tcPr>
          <w:p w14:paraId="599059B4" w14:textId="429248BC" w:rsidR="002401B6" w:rsidRPr="003B0467" w:rsidRDefault="00394CAC" w:rsidP="002401B6">
            <w:pPr>
              <w:spacing w:line="240" w:lineRule="auto"/>
              <w:rPr>
                <w:rFonts w:asciiTheme="minorHAnsi" w:hAnsiTheme="minorHAnsi" w:cstheme="minorHAnsi"/>
                <w:szCs w:val="20"/>
              </w:rPr>
            </w:pPr>
            <w:r w:rsidRPr="003B0467">
              <w:rPr>
                <w:rFonts w:asciiTheme="minorHAnsi" w:hAnsiTheme="minorHAnsi" w:cstheme="minorHAnsi"/>
                <w:szCs w:val="20"/>
              </w:rPr>
              <w:t>Državni zavod za statistiku RH</w:t>
            </w:r>
          </w:p>
        </w:tc>
        <w:tc>
          <w:tcPr>
            <w:tcW w:w="1173" w:type="pct"/>
            <w:gridSpan w:val="2"/>
            <w:shd w:val="clear" w:color="auto" w:fill="auto"/>
          </w:tcPr>
          <w:p w14:paraId="11CE41B5" w14:textId="16150063" w:rsidR="002401B6" w:rsidRPr="003B0467" w:rsidRDefault="00394CAC" w:rsidP="002401B6">
            <w:pPr>
              <w:spacing w:line="240" w:lineRule="auto"/>
              <w:rPr>
                <w:rFonts w:asciiTheme="minorHAnsi" w:hAnsiTheme="minorHAnsi" w:cstheme="minorHAnsi"/>
                <w:szCs w:val="20"/>
              </w:rPr>
            </w:pPr>
            <w:r w:rsidRPr="003B0467">
              <w:rPr>
                <w:rFonts w:asciiTheme="minorHAnsi" w:hAnsiTheme="minorHAnsi" w:cstheme="minorHAnsi"/>
                <w:i/>
                <w:szCs w:val="20"/>
              </w:rPr>
              <w:t>[Ponuditelj upisuje naziv indeksa i njegov izvor – bazu statističkih podataka DZS RH]</w:t>
            </w:r>
          </w:p>
        </w:tc>
        <w:tc>
          <w:tcPr>
            <w:tcW w:w="1170" w:type="pct"/>
            <w:shd w:val="clear" w:color="auto" w:fill="auto"/>
          </w:tcPr>
          <w:p w14:paraId="30BB8523" w14:textId="77777777" w:rsidR="002401B6" w:rsidRPr="003B0467" w:rsidRDefault="002401B6" w:rsidP="002401B6">
            <w:pPr>
              <w:spacing w:line="240" w:lineRule="auto"/>
              <w:rPr>
                <w:rFonts w:asciiTheme="minorHAnsi" w:hAnsiTheme="minorHAnsi" w:cstheme="minorHAnsi"/>
                <w:szCs w:val="20"/>
              </w:rPr>
            </w:pPr>
          </w:p>
        </w:tc>
      </w:tr>
      <w:tr w:rsidR="002401B6" w:rsidRPr="00B26CA6" w14:paraId="0F880CCB" w14:textId="77777777" w:rsidTr="001D34B2">
        <w:trPr>
          <w:cantSplit/>
        </w:trPr>
        <w:tc>
          <w:tcPr>
            <w:tcW w:w="2232" w:type="pct"/>
            <w:gridSpan w:val="2"/>
            <w:shd w:val="clear" w:color="auto" w:fill="auto"/>
          </w:tcPr>
          <w:p w14:paraId="39AD63D1"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Ukupni predujam………………………...</w:t>
            </w:r>
          </w:p>
        </w:tc>
        <w:tc>
          <w:tcPr>
            <w:tcW w:w="825" w:type="pct"/>
            <w:gridSpan w:val="2"/>
            <w:shd w:val="clear" w:color="auto" w:fill="auto"/>
          </w:tcPr>
          <w:p w14:paraId="4BDB1A86"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14.2</w:t>
            </w:r>
          </w:p>
        </w:tc>
        <w:tc>
          <w:tcPr>
            <w:tcW w:w="1943" w:type="pct"/>
            <w:gridSpan w:val="2"/>
            <w:shd w:val="clear" w:color="auto" w:fill="auto"/>
          </w:tcPr>
          <w:p w14:paraId="2F95591A" w14:textId="4B1E6D6A" w:rsidR="002401B6" w:rsidRPr="00B26CA6" w:rsidRDefault="00084A48">
            <w:pPr>
              <w:rPr>
                <w:rFonts w:asciiTheme="minorHAnsi" w:hAnsiTheme="minorHAnsi" w:cstheme="minorHAnsi"/>
                <w:szCs w:val="20"/>
              </w:rPr>
            </w:pPr>
            <w:r>
              <w:rPr>
                <w:rFonts w:asciiTheme="minorHAnsi" w:hAnsiTheme="minorHAnsi" w:cstheme="minorHAnsi"/>
                <w:szCs w:val="20"/>
              </w:rPr>
              <w:t>5</w:t>
            </w:r>
            <w:r w:rsidR="002401B6" w:rsidRPr="00B26CA6">
              <w:rPr>
                <w:rFonts w:asciiTheme="minorHAnsi" w:hAnsiTheme="minorHAnsi" w:cstheme="minorHAnsi"/>
                <w:szCs w:val="20"/>
              </w:rPr>
              <w:t xml:space="preserve">% Prihvaćenog ugovornog iznosa </w:t>
            </w:r>
          </w:p>
        </w:tc>
      </w:tr>
      <w:tr w:rsidR="002401B6" w:rsidRPr="00B26CA6" w14:paraId="32DB74D4" w14:textId="77777777" w:rsidTr="001D34B2">
        <w:trPr>
          <w:cantSplit/>
        </w:trPr>
        <w:tc>
          <w:tcPr>
            <w:tcW w:w="2232" w:type="pct"/>
            <w:gridSpan w:val="2"/>
            <w:shd w:val="clear" w:color="auto" w:fill="auto"/>
          </w:tcPr>
          <w:p w14:paraId="715F931F"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Broj i raspored obroka ………………….</w:t>
            </w:r>
          </w:p>
        </w:tc>
        <w:tc>
          <w:tcPr>
            <w:tcW w:w="825" w:type="pct"/>
            <w:gridSpan w:val="2"/>
            <w:shd w:val="clear" w:color="auto" w:fill="auto"/>
          </w:tcPr>
          <w:p w14:paraId="7A9C021F"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14.2</w:t>
            </w:r>
          </w:p>
        </w:tc>
        <w:tc>
          <w:tcPr>
            <w:tcW w:w="1943" w:type="pct"/>
            <w:gridSpan w:val="2"/>
            <w:shd w:val="clear" w:color="auto" w:fill="auto"/>
          </w:tcPr>
          <w:p w14:paraId="4E0A54D3" w14:textId="7C1AF6C4" w:rsidR="002401B6" w:rsidRPr="00D66304" w:rsidRDefault="002401B6" w:rsidP="002401B6">
            <w:pPr>
              <w:spacing w:line="240" w:lineRule="auto"/>
              <w:rPr>
                <w:rFonts w:asciiTheme="minorHAnsi" w:hAnsiTheme="minorHAnsi" w:cstheme="minorHAnsi"/>
                <w:szCs w:val="20"/>
              </w:rPr>
            </w:pPr>
            <w:r w:rsidRPr="00D66304">
              <w:rPr>
                <w:rFonts w:asciiTheme="minorHAnsi" w:hAnsiTheme="minorHAnsi" w:cstheme="minorHAnsi"/>
                <w:szCs w:val="20"/>
              </w:rPr>
              <w:t>Jedan obrok za plaćanje sukladno članku 14.7 posebnih uvjeta ugovora:</w:t>
            </w:r>
          </w:p>
          <w:p w14:paraId="7D64FC57" w14:textId="77777777" w:rsidR="002401B6" w:rsidRPr="00D66304" w:rsidRDefault="002401B6" w:rsidP="002401B6">
            <w:pPr>
              <w:spacing w:line="240" w:lineRule="auto"/>
              <w:rPr>
                <w:rFonts w:asciiTheme="minorHAnsi" w:hAnsiTheme="minorHAnsi" w:cstheme="minorHAnsi"/>
                <w:szCs w:val="20"/>
              </w:rPr>
            </w:pPr>
          </w:p>
          <w:p w14:paraId="26317FB5" w14:textId="48B7924F" w:rsidR="002401B6" w:rsidRPr="00D66304" w:rsidRDefault="00075AFD" w:rsidP="002401B6">
            <w:pPr>
              <w:pStyle w:val="Default"/>
              <w:jc w:val="both"/>
              <w:rPr>
                <w:rFonts w:asciiTheme="minorHAnsi" w:hAnsiTheme="minorHAnsi" w:cstheme="minorHAnsi"/>
                <w:color w:val="auto"/>
                <w:sz w:val="20"/>
                <w:szCs w:val="20"/>
              </w:rPr>
            </w:pPr>
            <w:r w:rsidRPr="00D66304">
              <w:rPr>
                <w:rFonts w:asciiTheme="minorHAnsi" w:hAnsiTheme="minorHAnsi" w:cstheme="minorHAnsi"/>
                <w:color w:val="auto"/>
                <w:sz w:val="20"/>
                <w:szCs w:val="20"/>
              </w:rPr>
              <w:t>5</w:t>
            </w:r>
            <w:r w:rsidR="002401B6" w:rsidRPr="00D66304">
              <w:rPr>
                <w:rFonts w:asciiTheme="minorHAnsi" w:hAnsiTheme="minorHAnsi" w:cstheme="minorHAnsi"/>
                <w:color w:val="auto"/>
                <w:sz w:val="20"/>
                <w:szCs w:val="20"/>
              </w:rPr>
              <w:t xml:space="preserve">% Prihvaćenog Ugovornog iznosa </w:t>
            </w:r>
            <w:r w:rsidR="0067060C" w:rsidRPr="00D66304">
              <w:rPr>
                <w:rFonts w:asciiTheme="minorHAnsi" w:hAnsiTheme="minorHAnsi" w:cstheme="minorHAnsi"/>
                <w:color w:val="auto"/>
                <w:sz w:val="20"/>
                <w:szCs w:val="20"/>
              </w:rPr>
              <w:t>po potpisu Ugovora</w:t>
            </w:r>
            <w:r w:rsidR="002401B6" w:rsidRPr="00D66304">
              <w:rPr>
                <w:rFonts w:asciiTheme="minorHAnsi" w:hAnsiTheme="minorHAnsi" w:cstheme="minorHAnsi"/>
                <w:color w:val="auto"/>
                <w:sz w:val="20"/>
                <w:szCs w:val="20"/>
              </w:rPr>
              <w:t xml:space="preserve"> </w:t>
            </w:r>
            <w:r w:rsidR="00376603" w:rsidRPr="00D66304">
              <w:rPr>
                <w:rFonts w:asciiTheme="minorHAnsi" w:hAnsiTheme="minorHAnsi" w:cstheme="minorHAnsi"/>
                <w:color w:val="auto"/>
                <w:sz w:val="20"/>
                <w:szCs w:val="20"/>
              </w:rPr>
              <w:t xml:space="preserve">sukladno članku 1.6 posebnih uvjeta ugovora </w:t>
            </w:r>
            <w:r w:rsidR="0067060C" w:rsidRPr="00D66304">
              <w:rPr>
                <w:rFonts w:asciiTheme="minorHAnsi" w:hAnsiTheme="minorHAnsi" w:cstheme="minorHAnsi"/>
                <w:color w:val="auto"/>
                <w:sz w:val="20"/>
                <w:szCs w:val="20"/>
              </w:rPr>
              <w:t xml:space="preserve">i </w:t>
            </w:r>
            <w:r w:rsidR="002401B6" w:rsidRPr="00D66304">
              <w:rPr>
                <w:rFonts w:asciiTheme="minorHAnsi" w:hAnsiTheme="minorHAnsi" w:cstheme="minorHAnsi"/>
                <w:color w:val="auto"/>
                <w:sz w:val="20"/>
                <w:szCs w:val="20"/>
              </w:rPr>
              <w:t>dostavi bezuvjetn</w:t>
            </w:r>
            <w:r w:rsidR="00376603" w:rsidRPr="00D66304">
              <w:rPr>
                <w:rFonts w:asciiTheme="minorHAnsi" w:hAnsiTheme="minorHAnsi" w:cstheme="minorHAnsi"/>
                <w:color w:val="auto"/>
                <w:sz w:val="20"/>
                <w:szCs w:val="20"/>
              </w:rPr>
              <w:t>e</w:t>
            </w:r>
            <w:r w:rsidR="002401B6" w:rsidRPr="00D66304">
              <w:rPr>
                <w:rFonts w:asciiTheme="minorHAnsi" w:hAnsiTheme="minorHAnsi" w:cstheme="minorHAnsi"/>
                <w:color w:val="auto"/>
                <w:sz w:val="20"/>
                <w:szCs w:val="20"/>
              </w:rPr>
              <w:t xml:space="preserve"> Garancij</w:t>
            </w:r>
            <w:r w:rsidR="00376603" w:rsidRPr="00D66304">
              <w:rPr>
                <w:rFonts w:asciiTheme="minorHAnsi" w:hAnsiTheme="minorHAnsi" w:cstheme="minorHAnsi"/>
                <w:color w:val="auto"/>
                <w:sz w:val="20"/>
                <w:szCs w:val="20"/>
              </w:rPr>
              <w:t>e</w:t>
            </w:r>
            <w:r w:rsidR="002401B6" w:rsidRPr="00D66304">
              <w:rPr>
                <w:rFonts w:asciiTheme="minorHAnsi" w:hAnsiTheme="minorHAnsi" w:cstheme="minorHAnsi"/>
                <w:color w:val="auto"/>
                <w:sz w:val="20"/>
                <w:szCs w:val="20"/>
              </w:rPr>
              <w:t xml:space="preserve"> za povrat Predujma u obliku i od banke prihvatljive Naručitelju, u iznosu jednakom obroku Predujma. </w:t>
            </w:r>
          </w:p>
          <w:p w14:paraId="2BA9F9A8" w14:textId="13D8286B" w:rsidR="002401B6" w:rsidRPr="00D66304" w:rsidRDefault="002401B6" w:rsidP="002401B6">
            <w:pPr>
              <w:rPr>
                <w:rFonts w:asciiTheme="minorHAnsi" w:hAnsiTheme="minorHAnsi" w:cstheme="minorHAnsi"/>
                <w:szCs w:val="20"/>
              </w:rPr>
            </w:pPr>
          </w:p>
        </w:tc>
      </w:tr>
      <w:tr w:rsidR="002401B6" w:rsidRPr="00B26CA6" w14:paraId="58AC1412" w14:textId="77777777" w:rsidTr="001D34B2">
        <w:trPr>
          <w:cantSplit/>
        </w:trPr>
        <w:tc>
          <w:tcPr>
            <w:tcW w:w="2232" w:type="pct"/>
            <w:gridSpan w:val="2"/>
            <w:shd w:val="clear" w:color="auto" w:fill="auto"/>
          </w:tcPr>
          <w:p w14:paraId="281DB7D8"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Početak otplate predujma………………</w:t>
            </w:r>
          </w:p>
        </w:tc>
        <w:tc>
          <w:tcPr>
            <w:tcW w:w="825" w:type="pct"/>
            <w:gridSpan w:val="2"/>
            <w:shd w:val="clear" w:color="auto" w:fill="auto"/>
          </w:tcPr>
          <w:p w14:paraId="1722903F" w14:textId="26CB9529"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14.2(a)</w:t>
            </w:r>
          </w:p>
        </w:tc>
        <w:tc>
          <w:tcPr>
            <w:tcW w:w="1943" w:type="pct"/>
            <w:gridSpan w:val="2"/>
            <w:shd w:val="clear" w:color="auto" w:fill="auto"/>
          </w:tcPr>
          <w:p w14:paraId="24046BE6"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 xml:space="preserve">U privremenoj situaciji u kojoj plaćanja premaše iznos od 10% Prihvaćenog Ugovornog iznosa </w:t>
            </w:r>
          </w:p>
        </w:tc>
      </w:tr>
      <w:tr w:rsidR="002401B6" w:rsidRPr="00B26CA6" w14:paraId="101C1C5E" w14:textId="77777777" w:rsidTr="001D34B2">
        <w:trPr>
          <w:cantSplit/>
        </w:trPr>
        <w:tc>
          <w:tcPr>
            <w:tcW w:w="2232" w:type="pct"/>
            <w:gridSpan w:val="2"/>
            <w:shd w:val="clear" w:color="auto" w:fill="auto"/>
          </w:tcPr>
          <w:p w14:paraId="0AF623E1"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Postotak zadržanog iznosa…………….</w:t>
            </w:r>
          </w:p>
        </w:tc>
        <w:tc>
          <w:tcPr>
            <w:tcW w:w="825" w:type="pct"/>
            <w:gridSpan w:val="2"/>
            <w:shd w:val="clear" w:color="auto" w:fill="auto"/>
          </w:tcPr>
          <w:p w14:paraId="1FCB17BA" w14:textId="33C09112" w:rsidR="002401B6" w:rsidRPr="00B26CA6" w:rsidRDefault="002401B6" w:rsidP="002401B6">
            <w:pPr>
              <w:rPr>
                <w:rFonts w:asciiTheme="minorHAnsi" w:hAnsiTheme="minorHAnsi" w:cstheme="minorHAnsi"/>
                <w:color w:val="000000" w:themeColor="text1"/>
                <w:szCs w:val="20"/>
              </w:rPr>
            </w:pPr>
            <w:r w:rsidRPr="00B26CA6">
              <w:rPr>
                <w:rFonts w:asciiTheme="minorHAnsi" w:hAnsiTheme="minorHAnsi" w:cstheme="minorHAnsi"/>
                <w:color w:val="000000" w:themeColor="text1"/>
                <w:szCs w:val="20"/>
              </w:rPr>
              <w:t>14.3</w:t>
            </w:r>
          </w:p>
        </w:tc>
        <w:tc>
          <w:tcPr>
            <w:tcW w:w="1943" w:type="pct"/>
            <w:gridSpan w:val="2"/>
            <w:shd w:val="clear" w:color="auto" w:fill="auto"/>
          </w:tcPr>
          <w:p w14:paraId="4D59FBC2" w14:textId="4574AD33" w:rsidR="002401B6" w:rsidRPr="00B26CA6" w:rsidRDefault="002401B6" w:rsidP="002401B6">
            <w:pPr>
              <w:rPr>
                <w:rFonts w:asciiTheme="minorHAnsi" w:hAnsiTheme="minorHAnsi" w:cstheme="minorHAnsi"/>
                <w:color w:val="000000" w:themeColor="text1"/>
                <w:szCs w:val="20"/>
              </w:rPr>
            </w:pPr>
            <w:r w:rsidRPr="00B26CA6">
              <w:rPr>
                <w:rFonts w:asciiTheme="minorHAnsi" w:hAnsiTheme="minorHAnsi" w:cstheme="minorHAnsi"/>
                <w:szCs w:val="20"/>
              </w:rPr>
              <w:t>5%</w:t>
            </w:r>
            <w:r w:rsidR="001D018E" w:rsidRPr="00B26CA6">
              <w:rPr>
                <w:rFonts w:asciiTheme="minorHAnsi" w:hAnsiTheme="minorHAnsi" w:cstheme="minorHAnsi"/>
                <w:szCs w:val="20"/>
              </w:rPr>
              <w:t xml:space="preserve"> </w:t>
            </w:r>
            <w:r w:rsidR="007953DA">
              <w:rPr>
                <w:rFonts w:asciiTheme="minorHAnsi" w:hAnsiTheme="minorHAnsi" w:cstheme="minorHAnsi"/>
                <w:szCs w:val="20"/>
              </w:rPr>
              <w:t>od svake Privremene situacije</w:t>
            </w:r>
          </w:p>
        </w:tc>
      </w:tr>
      <w:tr w:rsidR="002401B6" w:rsidRPr="00B26CA6" w14:paraId="1DAFF9FF" w14:textId="77777777" w:rsidTr="001D34B2">
        <w:trPr>
          <w:cantSplit/>
        </w:trPr>
        <w:tc>
          <w:tcPr>
            <w:tcW w:w="2232" w:type="pct"/>
            <w:gridSpan w:val="2"/>
            <w:shd w:val="clear" w:color="auto" w:fill="auto"/>
          </w:tcPr>
          <w:p w14:paraId="2179024A" w14:textId="3E64FE9E"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Ograničenje Zadržanog iznosa… ……...</w:t>
            </w:r>
          </w:p>
        </w:tc>
        <w:tc>
          <w:tcPr>
            <w:tcW w:w="825" w:type="pct"/>
            <w:gridSpan w:val="2"/>
            <w:shd w:val="clear" w:color="auto" w:fill="auto"/>
          </w:tcPr>
          <w:p w14:paraId="3A5996F1" w14:textId="7EB2B47C"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14.3</w:t>
            </w:r>
          </w:p>
        </w:tc>
        <w:tc>
          <w:tcPr>
            <w:tcW w:w="1943" w:type="pct"/>
            <w:gridSpan w:val="2"/>
            <w:shd w:val="clear" w:color="auto" w:fill="auto"/>
          </w:tcPr>
          <w:p w14:paraId="1A006F06" w14:textId="282568D4" w:rsidR="002401B6" w:rsidRPr="00B26CA6" w:rsidRDefault="007953DA" w:rsidP="002401B6">
            <w:pPr>
              <w:rPr>
                <w:rFonts w:asciiTheme="minorHAnsi" w:hAnsiTheme="minorHAnsi" w:cstheme="minorHAnsi"/>
                <w:szCs w:val="20"/>
              </w:rPr>
            </w:pPr>
            <w:r>
              <w:rPr>
                <w:rFonts w:asciiTheme="minorHAnsi" w:hAnsiTheme="minorHAnsi" w:cstheme="minorHAnsi"/>
                <w:szCs w:val="20"/>
              </w:rPr>
              <w:t>5% Ugovorne cijene</w:t>
            </w:r>
          </w:p>
        </w:tc>
      </w:tr>
      <w:tr w:rsidR="002401B6" w:rsidRPr="00B26CA6" w14:paraId="6A01F287" w14:textId="77777777" w:rsidTr="001D34B2">
        <w:trPr>
          <w:cantSplit/>
        </w:trPr>
        <w:tc>
          <w:tcPr>
            <w:tcW w:w="2232" w:type="pct"/>
            <w:gridSpan w:val="2"/>
            <w:shd w:val="clear" w:color="auto" w:fill="auto"/>
          </w:tcPr>
          <w:p w14:paraId="031663B0"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Dinamika plaćanja</w:t>
            </w:r>
          </w:p>
        </w:tc>
        <w:tc>
          <w:tcPr>
            <w:tcW w:w="825" w:type="pct"/>
            <w:gridSpan w:val="2"/>
            <w:shd w:val="clear" w:color="auto" w:fill="auto"/>
          </w:tcPr>
          <w:p w14:paraId="0CFB0552" w14:textId="5D687A33"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14.4</w:t>
            </w:r>
          </w:p>
        </w:tc>
        <w:tc>
          <w:tcPr>
            <w:tcW w:w="1943" w:type="pct"/>
            <w:gridSpan w:val="2"/>
            <w:shd w:val="clear" w:color="auto" w:fill="auto"/>
          </w:tcPr>
          <w:p w14:paraId="1507DEFB" w14:textId="32EF3E0A" w:rsidR="002401B6" w:rsidRPr="00B26CA6" w:rsidRDefault="002401B6" w:rsidP="009F1EE0">
            <w:pPr>
              <w:rPr>
                <w:rFonts w:asciiTheme="minorHAnsi" w:hAnsiTheme="minorHAnsi" w:cstheme="minorHAnsi"/>
                <w:szCs w:val="20"/>
              </w:rPr>
            </w:pPr>
            <w:r w:rsidRPr="00B26CA6">
              <w:rPr>
                <w:rFonts w:asciiTheme="minorHAnsi" w:hAnsiTheme="minorHAnsi" w:cstheme="minorHAnsi"/>
                <w:szCs w:val="20"/>
              </w:rPr>
              <w:t>Prema Listi cijena</w:t>
            </w:r>
          </w:p>
        </w:tc>
      </w:tr>
      <w:tr w:rsidR="002401B6" w:rsidRPr="00B26CA6" w14:paraId="43B0A289" w14:textId="77777777" w:rsidTr="001D34B2">
        <w:trPr>
          <w:cantSplit/>
        </w:trPr>
        <w:tc>
          <w:tcPr>
            <w:tcW w:w="2232" w:type="pct"/>
            <w:gridSpan w:val="2"/>
            <w:shd w:val="clear" w:color="auto" w:fill="auto"/>
          </w:tcPr>
          <w:p w14:paraId="67C20E34"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Postrojenje i Materijali namijenjeni za Radove</w:t>
            </w:r>
          </w:p>
        </w:tc>
        <w:tc>
          <w:tcPr>
            <w:tcW w:w="825" w:type="pct"/>
            <w:gridSpan w:val="2"/>
          </w:tcPr>
          <w:p w14:paraId="1AA7CB4B"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14.5(c)(i)</w:t>
            </w:r>
          </w:p>
        </w:tc>
        <w:tc>
          <w:tcPr>
            <w:tcW w:w="1943" w:type="pct"/>
            <w:gridSpan w:val="2"/>
          </w:tcPr>
          <w:p w14:paraId="322EAD07" w14:textId="53F4946E"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nije primjenjivo</w:t>
            </w:r>
          </w:p>
        </w:tc>
      </w:tr>
      <w:tr w:rsidR="002401B6" w:rsidRPr="00B26CA6" w14:paraId="55FD16A4" w14:textId="77777777" w:rsidTr="001D34B2">
        <w:trPr>
          <w:cantSplit/>
        </w:trPr>
        <w:tc>
          <w:tcPr>
            <w:tcW w:w="2232" w:type="pct"/>
            <w:gridSpan w:val="2"/>
            <w:shd w:val="clear" w:color="auto" w:fill="auto"/>
          </w:tcPr>
          <w:p w14:paraId="6A583610"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Rokovi za podnošenje osiguranja:</w:t>
            </w:r>
          </w:p>
        </w:tc>
        <w:tc>
          <w:tcPr>
            <w:tcW w:w="825" w:type="pct"/>
            <w:gridSpan w:val="2"/>
          </w:tcPr>
          <w:p w14:paraId="551EEAEA" w14:textId="77777777" w:rsidR="002401B6" w:rsidRPr="00B26CA6" w:rsidRDefault="002401B6" w:rsidP="002401B6">
            <w:pPr>
              <w:rPr>
                <w:rFonts w:asciiTheme="minorHAnsi" w:hAnsiTheme="minorHAnsi" w:cstheme="minorHAnsi"/>
                <w:szCs w:val="20"/>
              </w:rPr>
            </w:pPr>
          </w:p>
        </w:tc>
        <w:tc>
          <w:tcPr>
            <w:tcW w:w="1943" w:type="pct"/>
            <w:gridSpan w:val="2"/>
          </w:tcPr>
          <w:p w14:paraId="1E26EA74" w14:textId="77777777" w:rsidR="002401B6" w:rsidRPr="00B26CA6" w:rsidRDefault="002401B6" w:rsidP="002401B6">
            <w:pPr>
              <w:rPr>
                <w:rFonts w:asciiTheme="minorHAnsi" w:hAnsiTheme="minorHAnsi" w:cstheme="minorHAnsi"/>
                <w:szCs w:val="20"/>
              </w:rPr>
            </w:pPr>
          </w:p>
        </w:tc>
      </w:tr>
      <w:tr w:rsidR="002401B6" w:rsidRPr="00B26CA6" w14:paraId="650A38E4" w14:textId="77777777" w:rsidTr="001D34B2">
        <w:trPr>
          <w:cantSplit/>
        </w:trPr>
        <w:tc>
          <w:tcPr>
            <w:tcW w:w="2232" w:type="pct"/>
            <w:gridSpan w:val="2"/>
            <w:shd w:val="clear" w:color="auto" w:fill="auto"/>
          </w:tcPr>
          <w:p w14:paraId="695A7BC0" w14:textId="77777777" w:rsidR="002401B6" w:rsidRPr="00B26CA6" w:rsidRDefault="002401B6" w:rsidP="002401B6">
            <w:pPr>
              <w:ind w:left="142"/>
              <w:rPr>
                <w:rFonts w:asciiTheme="minorHAnsi" w:hAnsiTheme="minorHAnsi" w:cstheme="minorHAnsi"/>
                <w:szCs w:val="20"/>
              </w:rPr>
            </w:pPr>
            <w:r w:rsidRPr="00B26CA6">
              <w:rPr>
                <w:rFonts w:asciiTheme="minorHAnsi" w:hAnsiTheme="minorHAnsi" w:cstheme="minorHAnsi"/>
                <w:szCs w:val="20"/>
              </w:rPr>
              <w:lastRenderedPageBreak/>
              <w:t>(a) dokaz o osiguranju ………………..</w:t>
            </w:r>
          </w:p>
        </w:tc>
        <w:tc>
          <w:tcPr>
            <w:tcW w:w="825" w:type="pct"/>
            <w:gridSpan w:val="2"/>
          </w:tcPr>
          <w:p w14:paraId="4F4A5D59"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18.1</w:t>
            </w:r>
          </w:p>
        </w:tc>
        <w:tc>
          <w:tcPr>
            <w:tcW w:w="1943" w:type="pct"/>
            <w:gridSpan w:val="2"/>
          </w:tcPr>
          <w:p w14:paraId="72EC0F0C" w14:textId="77777777" w:rsidR="002401B6" w:rsidRPr="00B26CA6" w:rsidRDefault="002401B6" w:rsidP="002401B6">
            <w:pPr>
              <w:pStyle w:val="Obinouvueno"/>
              <w:tabs>
                <w:tab w:val="left" w:pos="4680"/>
                <w:tab w:val="left" w:pos="5760"/>
              </w:tabs>
              <w:ind w:left="0"/>
              <w:jc w:val="left"/>
              <w:rPr>
                <w:rFonts w:asciiTheme="minorHAnsi" w:hAnsiTheme="minorHAnsi" w:cstheme="minorHAnsi"/>
                <w:sz w:val="20"/>
                <w:szCs w:val="20"/>
              </w:rPr>
            </w:pPr>
            <w:r w:rsidRPr="00B26CA6">
              <w:rPr>
                <w:rFonts w:asciiTheme="minorHAnsi" w:hAnsiTheme="minorHAnsi" w:cstheme="minorHAnsi"/>
                <w:sz w:val="20"/>
                <w:szCs w:val="20"/>
              </w:rPr>
              <w:t xml:space="preserve">14 dana nakon dostave Obavijesti o Datumu početka </w:t>
            </w:r>
          </w:p>
        </w:tc>
      </w:tr>
      <w:tr w:rsidR="002401B6" w:rsidRPr="00B26CA6" w14:paraId="2FF2E3D4" w14:textId="77777777" w:rsidTr="001D34B2">
        <w:trPr>
          <w:cantSplit/>
        </w:trPr>
        <w:tc>
          <w:tcPr>
            <w:tcW w:w="2232" w:type="pct"/>
            <w:gridSpan w:val="2"/>
            <w:shd w:val="clear" w:color="auto" w:fill="auto"/>
          </w:tcPr>
          <w:p w14:paraId="543574A5" w14:textId="77777777" w:rsidR="002401B6" w:rsidRPr="00B26CA6" w:rsidRDefault="002401B6" w:rsidP="002401B6">
            <w:pPr>
              <w:ind w:left="142"/>
              <w:rPr>
                <w:rFonts w:asciiTheme="minorHAnsi" w:hAnsiTheme="minorHAnsi" w:cstheme="minorHAnsi"/>
                <w:szCs w:val="20"/>
              </w:rPr>
            </w:pPr>
            <w:r w:rsidRPr="00B26CA6">
              <w:rPr>
                <w:rFonts w:asciiTheme="minorHAnsi" w:hAnsiTheme="minorHAnsi" w:cstheme="minorHAnsi"/>
                <w:szCs w:val="20"/>
              </w:rPr>
              <w:t>(b) odgovarajuće police ..……………..</w:t>
            </w:r>
          </w:p>
        </w:tc>
        <w:tc>
          <w:tcPr>
            <w:tcW w:w="825" w:type="pct"/>
            <w:gridSpan w:val="2"/>
          </w:tcPr>
          <w:p w14:paraId="21C8B469"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18.1</w:t>
            </w:r>
          </w:p>
        </w:tc>
        <w:tc>
          <w:tcPr>
            <w:tcW w:w="1943" w:type="pct"/>
            <w:gridSpan w:val="2"/>
          </w:tcPr>
          <w:p w14:paraId="2BBDEB26"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28 dana nakon dostave Obavijesti o Datumu početka</w:t>
            </w:r>
          </w:p>
        </w:tc>
      </w:tr>
      <w:tr w:rsidR="002401B6" w:rsidRPr="00B26CA6" w14:paraId="4601B3D4" w14:textId="77777777" w:rsidTr="001D34B2">
        <w:trPr>
          <w:cantSplit/>
        </w:trPr>
        <w:tc>
          <w:tcPr>
            <w:tcW w:w="2232" w:type="pct"/>
            <w:gridSpan w:val="2"/>
            <w:shd w:val="clear" w:color="auto" w:fill="auto"/>
          </w:tcPr>
          <w:p w14:paraId="141AF963"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Minimalni iznos osiguranja trećih ………</w:t>
            </w:r>
          </w:p>
        </w:tc>
        <w:tc>
          <w:tcPr>
            <w:tcW w:w="825" w:type="pct"/>
            <w:gridSpan w:val="2"/>
          </w:tcPr>
          <w:p w14:paraId="69DDF55F"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18.3</w:t>
            </w:r>
          </w:p>
        </w:tc>
        <w:tc>
          <w:tcPr>
            <w:tcW w:w="1943" w:type="pct"/>
            <w:gridSpan w:val="2"/>
          </w:tcPr>
          <w:p w14:paraId="031B3660" w14:textId="08B621A5" w:rsidR="002401B6" w:rsidRPr="00B26CA6" w:rsidRDefault="002401B6" w:rsidP="002401B6">
            <w:pPr>
              <w:rPr>
                <w:rFonts w:asciiTheme="minorHAnsi" w:hAnsiTheme="minorHAnsi" w:cstheme="minorHAnsi"/>
                <w:szCs w:val="20"/>
              </w:rPr>
            </w:pPr>
            <w:r w:rsidRPr="00B26CA6">
              <w:rPr>
                <w:rFonts w:asciiTheme="minorHAnsi" w:hAnsiTheme="minorHAnsi" w:cstheme="minorHAnsi"/>
                <w:color w:val="000000" w:themeColor="text1"/>
                <w:szCs w:val="20"/>
              </w:rPr>
              <w:t>25</w:t>
            </w:r>
            <w:r w:rsidR="004E0E1D">
              <w:rPr>
                <w:rFonts w:asciiTheme="minorHAnsi" w:hAnsiTheme="minorHAnsi" w:cstheme="minorHAnsi"/>
                <w:color w:val="000000" w:themeColor="text1"/>
                <w:szCs w:val="20"/>
              </w:rPr>
              <w:t>.0</w:t>
            </w:r>
            <w:r w:rsidRPr="00B26CA6">
              <w:rPr>
                <w:rFonts w:asciiTheme="minorHAnsi" w:hAnsiTheme="minorHAnsi" w:cstheme="minorHAnsi"/>
                <w:color w:val="000000" w:themeColor="text1"/>
                <w:szCs w:val="20"/>
              </w:rPr>
              <w:t xml:space="preserve">00.000,00 HRK po štetnom događaju, s neograničenim brojem </w:t>
            </w:r>
            <w:r w:rsidRPr="00B26CA6">
              <w:rPr>
                <w:rFonts w:asciiTheme="minorHAnsi" w:hAnsiTheme="minorHAnsi" w:cstheme="minorHAnsi"/>
                <w:szCs w:val="20"/>
              </w:rPr>
              <w:t>nastanaka štetnog događaja</w:t>
            </w:r>
          </w:p>
        </w:tc>
      </w:tr>
      <w:tr w:rsidR="002401B6" w:rsidRPr="00B26CA6" w14:paraId="2F93DB07" w14:textId="77777777" w:rsidTr="001D34B2">
        <w:trPr>
          <w:cantSplit/>
        </w:trPr>
        <w:tc>
          <w:tcPr>
            <w:tcW w:w="2232" w:type="pct"/>
            <w:gridSpan w:val="2"/>
            <w:shd w:val="clear" w:color="auto" w:fill="auto"/>
          </w:tcPr>
          <w:p w14:paraId="4A5C9346"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VRS će biti ………………………………..</w:t>
            </w:r>
          </w:p>
        </w:tc>
        <w:tc>
          <w:tcPr>
            <w:tcW w:w="825" w:type="pct"/>
            <w:gridSpan w:val="2"/>
          </w:tcPr>
          <w:p w14:paraId="5C8ACB4E"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20.2</w:t>
            </w:r>
          </w:p>
        </w:tc>
        <w:tc>
          <w:tcPr>
            <w:tcW w:w="1943" w:type="pct"/>
            <w:gridSpan w:val="2"/>
          </w:tcPr>
          <w:p w14:paraId="53A6583C" w14:textId="72F2897C"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 xml:space="preserve">VRS od </w:t>
            </w:r>
            <w:r w:rsidR="00341A2F">
              <w:rPr>
                <w:rFonts w:asciiTheme="minorHAnsi" w:hAnsiTheme="minorHAnsi" w:cstheme="minorHAnsi"/>
                <w:szCs w:val="20"/>
              </w:rPr>
              <w:t xml:space="preserve"> jednog</w:t>
            </w:r>
            <w:r w:rsidR="00341A2F" w:rsidRPr="00B26CA6">
              <w:rPr>
                <w:rFonts w:asciiTheme="minorHAnsi" w:hAnsiTheme="minorHAnsi" w:cstheme="minorHAnsi"/>
                <w:szCs w:val="20"/>
              </w:rPr>
              <w:t xml:space="preserve"> </w:t>
            </w:r>
            <w:r w:rsidR="001D018E" w:rsidRPr="00B26CA6">
              <w:rPr>
                <w:rFonts w:asciiTheme="minorHAnsi" w:hAnsiTheme="minorHAnsi" w:cstheme="minorHAnsi"/>
                <w:szCs w:val="20"/>
              </w:rPr>
              <w:t>(</w:t>
            </w:r>
            <w:r w:rsidR="00341A2F">
              <w:rPr>
                <w:rFonts w:asciiTheme="minorHAnsi" w:hAnsiTheme="minorHAnsi" w:cstheme="minorHAnsi"/>
                <w:szCs w:val="20"/>
              </w:rPr>
              <w:t>1</w:t>
            </w:r>
            <w:r w:rsidR="001D018E" w:rsidRPr="00B26CA6">
              <w:rPr>
                <w:rFonts w:asciiTheme="minorHAnsi" w:hAnsiTheme="minorHAnsi" w:cstheme="minorHAnsi"/>
                <w:szCs w:val="20"/>
              </w:rPr>
              <w:t>)</w:t>
            </w:r>
            <w:r w:rsidRPr="00B26CA6">
              <w:rPr>
                <w:rFonts w:asciiTheme="minorHAnsi" w:hAnsiTheme="minorHAnsi" w:cstheme="minorHAnsi"/>
                <w:szCs w:val="20"/>
              </w:rPr>
              <w:t xml:space="preserve"> člana </w:t>
            </w:r>
          </w:p>
        </w:tc>
      </w:tr>
      <w:tr w:rsidR="002401B6" w:rsidRPr="00B26CA6" w14:paraId="6DEB47DB" w14:textId="77777777" w:rsidTr="001D34B2">
        <w:trPr>
          <w:cantSplit/>
        </w:trPr>
        <w:tc>
          <w:tcPr>
            <w:tcW w:w="2232" w:type="pct"/>
            <w:gridSpan w:val="2"/>
            <w:shd w:val="clear" w:color="auto" w:fill="auto"/>
          </w:tcPr>
          <w:p w14:paraId="56465E3A"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Imenovanje (ako nije ugovoreno) će izvršiti ………………………………………</w:t>
            </w:r>
          </w:p>
        </w:tc>
        <w:tc>
          <w:tcPr>
            <w:tcW w:w="825" w:type="pct"/>
            <w:gridSpan w:val="2"/>
          </w:tcPr>
          <w:p w14:paraId="6499CA3C" w14:textId="77777777"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20.3</w:t>
            </w:r>
          </w:p>
        </w:tc>
        <w:tc>
          <w:tcPr>
            <w:tcW w:w="1943" w:type="pct"/>
            <w:gridSpan w:val="2"/>
          </w:tcPr>
          <w:p w14:paraId="7AF0409A" w14:textId="4CE3B451" w:rsidR="002401B6" w:rsidRPr="00B26CA6" w:rsidRDefault="002401B6" w:rsidP="002401B6">
            <w:pPr>
              <w:rPr>
                <w:rFonts w:asciiTheme="minorHAnsi" w:hAnsiTheme="minorHAnsi" w:cstheme="minorHAnsi"/>
                <w:szCs w:val="20"/>
              </w:rPr>
            </w:pPr>
            <w:r w:rsidRPr="00B26CA6">
              <w:rPr>
                <w:rFonts w:asciiTheme="minorHAnsi" w:hAnsiTheme="minorHAnsi" w:cstheme="minorHAnsi"/>
                <w:szCs w:val="20"/>
              </w:rPr>
              <w:t xml:space="preserve">Predsjednik Stalnog arbitražnog sudišta pri </w:t>
            </w:r>
            <w:r w:rsidR="001D34B2" w:rsidRPr="00B26CA6">
              <w:rPr>
                <w:rFonts w:asciiTheme="minorHAnsi" w:hAnsiTheme="minorHAnsi" w:cstheme="minorHAnsi"/>
                <w:szCs w:val="20"/>
              </w:rPr>
              <w:t>H</w:t>
            </w:r>
            <w:r w:rsidRPr="00B26CA6">
              <w:rPr>
                <w:rFonts w:asciiTheme="minorHAnsi" w:hAnsiTheme="minorHAnsi" w:cstheme="minorHAnsi"/>
                <w:szCs w:val="20"/>
              </w:rPr>
              <w:t>rvatskoj gospodarskoj komori</w:t>
            </w:r>
          </w:p>
        </w:tc>
      </w:tr>
    </w:tbl>
    <w:p w14:paraId="41FAB696" w14:textId="26F77005" w:rsidR="006F5EDD" w:rsidRPr="00B26CA6" w:rsidRDefault="00000D28" w:rsidP="00D5556B">
      <w:pPr>
        <w:widowControl w:val="0"/>
        <w:autoSpaceDE w:val="0"/>
        <w:autoSpaceDN w:val="0"/>
        <w:adjustRightInd w:val="0"/>
        <w:spacing w:line="240" w:lineRule="auto"/>
        <w:rPr>
          <w:rFonts w:asciiTheme="minorHAnsi" w:hAnsiTheme="minorHAnsi" w:cstheme="minorHAnsi"/>
          <w:bCs/>
          <w:szCs w:val="20"/>
        </w:rPr>
      </w:pPr>
      <w:r w:rsidRPr="00B26CA6">
        <w:rPr>
          <w:rFonts w:asciiTheme="minorHAnsi" w:hAnsiTheme="minorHAnsi" w:cstheme="minorHAnsi"/>
          <w:bCs/>
          <w:szCs w:val="20"/>
        </w:rPr>
        <w:tab/>
      </w:r>
      <w:r w:rsidRPr="00B26CA6">
        <w:rPr>
          <w:rFonts w:asciiTheme="minorHAnsi" w:hAnsiTheme="minorHAnsi" w:cstheme="minorHAnsi"/>
          <w:bCs/>
          <w:szCs w:val="20"/>
        </w:rPr>
        <w:tab/>
      </w:r>
      <w:r w:rsidRPr="00B26CA6">
        <w:rPr>
          <w:rFonts w:asciiTheme="minorHAnsi" w:hAnsiTheme="minorHAnsi" w:cstheme="minorHAnsi"/>
          <w:bCs/>
          <w:szCs w:val="20"/>
        </w:rPr>
        <w:tab/>
      </w:r>
      <w:r w:rsidRPr="00B26CA6">
        <w:rPr>
          <w:rFonts w:asciiTheme="minorHAnsi" w:hAnsiTheme="minorHAnsi" w:cstheme="minorHAnsi"/>
          <w:bCs/>
          <w:szCs w:val="20"/>
        </w:rPr>
        <w:tab/>
      </w:r>
      <w:r w:rsidRPr="00B26CA6">
        <w:rPr>
          <w:rFonts w:asciiTheme="minorHAnsi" w:hAnsiTheme="minorHAnsi" w:cstheme="minorHAnsi"/>
          <w:bCs/>
          <w:szCs w:val="20"/>
        </w:rPr>
        <w:tab/>
      </w:r>
      <w:r w:rsidRPr="00B26CA6">
        <w:rPr>
          <w:rFonts w:asciiTheme="minorHAnsi" w:hAnsiTheme="minorHAnsi" w:cstheme="minorHAnsi"/>
          <w:bCs/>
          <w:szCs w:val="20"/>
        </w:rPr>
        <w:tab/>
      </w:r>
      <w:r w:rsidRPr="00B26CA6">
        <w:rPr>
          <w:rFonts w:asciiTheme="minorHAnsi" w:hAnsiTheme="minorHAnsi" w:cstheme="minorHAnsi"/>
          <w:bCs/>
          <w:szCs w:val="20"/>
        </w:rPr>
        <w:tab/>
      </w:r>
    </w:p>
    <w:p w14:paraId="4A3B78ED" w14:textId="28413E77" w:rsidR="006F5EDD" w:rsidRPr="00B26CA6" w:rsidRDefault="006F5EDD" w:rsidP="00000D28">
      <w:pPr>
        <w:spacing w:line="240" w:lineRule="auto"/>
        <w:rPr>
          <w:rFonts w:asciiTheme="minorHAnsi" w:hAnsiTheme="minorHAnsi" w:cstheme="minorHAnsi"/>
          <w:b/>
          <w:iCs/>
          <w:szCs w:val="20"/>
          <w:lang w:bidi="en-US"/>
        </w:rPr>
      </w:pPr>
    </w:p>
    <w:p w14:paraId="669AED2B" w14:textId="281AF9FB" w:rsidR="00000D28" w:rsidRPr="00B26CA6" w:rsidRDefault="00000D28" w:rsidP="00000D28">
      <w:pPr>
        <w:spacing w:line="240" w:lineRule="auto"/>
        <w:rPr>
          <w:rFonts w:asciiTheme="minorHAnsi" w:hAnsiTheme="minorHAnsi" w:cstheme="minorHAnsi"/>
          <w:iCs/>
          <w:szCs w:val="20"/>
          <w:lang w:bidi="en-US"/>
        </w:rPr>
      </w:pPr>
      <w:r w:rsidRPr="00B26CA6">
        <w:rPr>
          <w:rFonts w:asciiTheme="minorHAnsi" w:hAnsiTheme="minorHAnsi" w:cstheme="minorHAnsi"/>
          <w:b/>
          <w:iCs/>
          <w:szCs w:val="20"/>
          <w:lang w:bidi="en-US"/>
        </w:rPr>
        <w:t xml:space="preserve">ZA PONUDITELJA:                 </w:t>
      </w:r>
      <w:r w:rsidR="005179BB">
        <w:rPr>
          <w:rFonts w:asciiTheme="minorHAnsi" w:hAnsiTheme="minorHAnsi" w:cstheme="minorHAnsi"/>
          <w:b/>
          <w:iCs/>
          <w:szCs w:val="20"/>
          <w:lang w:bidi="en-US"/>
        </w:rPr>
        <w:tab/>
      </w:r>
      <w:r w:rsidR="005179BB">
        <w:rPr>
          <w:rFonts w:asciiTheme="minorHAnsi" w:hAnsiTheme="minorHAnsi" w:cstheme="minorHAnsi"/>
          <w:b/>
          <w:iCs/>
          <w:szCs w:val="20"/>
          <w:lang w:bidi="en-US"/>
        </w:rPr>
        <w:tab/>
      </w:r>
      <w:r w:rsidRPr="00B26CA6">
        <w:rPr>
          <w:rFonts w:asciiTheme="minorHAnsi" w:hAnsiTheme="minorHAnsi" w:cstheme="minorHAnsi"/>
          <w:iCs/>
          <w:szCs w:val="20"/>
          <w:lang w:bidi="en-US"/>
        </w:rPr>
        <w:t>_____________________________</w:t>
      </w:r>
    </w:p>
    <w:p w14:paraId="608978FD" w14:textId="77777777" w:rsidR="00000D28" w:rsidRPr="00B26CA6" w:rsidRDefault="00000D28" w:rsidP="005179BB">
      <w:pPr>
        <w:spacing w:line="240" w:lineRule="auto"/>
        <w:ind w:left="2836" w:firstLine="709"/>
        <w:rPr>
          <w:rFonts w:asciiTheme="minorHAnsi" w:hAnsiTheme="minorHAnsi" w:cstheme="minorHAnsi"/>
          <w:iCs/>
          <w:szCs w:val="20"/>
          <w:lang w:bidi="en-US"/>
        </w:rPr>
      </w:pPr>
      <w:r w:rsidRPr="00B26CA6">
        <w:rPr>
          <w:rFonts w:asciiTheme="minorHAnsi" w:hAnsiTheme="minorHAnsi" w:cstheme="minorHAnsi"/>
          <w:iCs/>
          <w:szCs w:val="20"/>
          <w:lang w:bidi="en-US"/>
        </w:rPr>
        <w:t>(ime, prezime i funkcija ovlaštene osobe)</w:t>
      </w:r>
    </w:p>
    <w:p w14:paraId="14F3711B" w14:textId="77777777" w:rsidR="00000D28" w:rsidRPr="00B26CA6" w:rsidRDefault="00000D28" w:rsidP="00000D28">
      <w:pPr>
        <w:spacing w:line="240" w:lineRule="auto"/>
        <w:rPr>
          <w:rFonts w:asciiTheme="minorHAnsi" w:hAnsiTheme="minorHAnsi" w:cstheme="minorHAnsi"/>
          <w:b/>
          <w:iCs/>
          <w:szCs w:val="20"/>
          <w:lang w:bidi="en-US"/>
        </w:rPr>
      </w:pPr>
    </w:p>
    <w:p w14:paraId="5A46E190" w14:textId="5B22B6C1" w:rsidR="00000D28" w:rsidRPr="00B26CA6" w:rsidRDefault="00000D28" w:rsidP="00000D28">
      <w:pPr>
        <w:spacing w:line="240" w:lineRule="auto"/>
        <w:rPr>
          <w:rFonts w:asciiTheme="minorHAnsi" w:hAnsiTheme="minorHAnsi" w:cstheme="minorHAnsi"/>
          <w:iCs/>
          <w:szCs w:val="20"/>
          <w:lang w:bidi="en-US"/>
        </w:rPr>
      </w:pPr>
      <w:r w:rsidRPr="00B26CA6">
        <w:rPr>
          <w:rFonts w:asciiTheme="minorHAnsi" w:hAnsiTheme="minorHAnsi" w:cstheme="minorHAnsi"/>
          <w:b/>
          <w:iCs/>
          <w:szCs w:val="20"/>
          <w:lang w:bidi="en-US"/>
        </w:rPr>
        <w:t>POTPIS OVLAŠTENE OSOBE:      MP</w:t>
      </w:r>
      <w:r w:rsidRPr="00B26CA6">
        <w:rPr>
          <w:rStyle w:val="Referencafusnote"/>
          <w:rFonts w:asciiTheme="minorHAnsi" w:hAnsiTheme="minorHAnsi" w:cstheme="minorHAnsi"/>
          <w:b/>
          <w:iCs/>
          <w:szCs w:val="20"/>
          <w:lang w:bidi="en-US"/>
        </w:rPr>
        <w:footnoteReference w:id="10"/>
      </w:r>
      <w:r w:rsidR="005179BB">
        <w:rPr>
          <w:rFonts w:asciiTheme="minorHAnsi" w:hAnsiTheme="minorHAnsi" w:cstheme="minorHAnsi"/>
          <w:b/>
          <w:iCs/>
          <w:szCs w:val="20"/>
          <w:lang w:bidi="en-US"/>
        </w:rPr>
        <w:tab/>
      </w:r>
      <w:r w:rsidRPr="00B26CA6">
        <w:rPr>
          <w:rFonts w:asciiTheme="minorHAnsi" w:hAnsiTheme="minorHAnsi" w:cstheme="minorHAnsi"/>
          <w:iCs/>
          <w:szCs w:val="20"/>
          <w:lang w:bidi="en-US"/>
        </w:rPr>
        <w:t>_____________________________</w:t>
      </w:r>
    </w:p>
    <w:p w14:paraId="6C483976" w14:textId="77777777" w:rsidR="00000D28" w:rsidRPr="00B26CA6" w:rsidRDefault="00000D28" w:rsidP="00000D28">
      <w:pPr>
        <w:spacing w:line="240" w:lineRule="auto"/>
        <w:rPr>
          <w:rFonts w:asciiTheme="minorHAnsi" w:hAnsiTheme="minorHAnsi" w:cstheme="minorHAnsi"/>
          <w:b/>
          <w:iCs/>
          <w:szCs w:val="20"/>
          <w:lang w:bidi="en-US"/>
        </w:rPr>
      </w:pPr>
    </w:p>
    <w:p w14:paraId="29D15024" w14:textId="77777777" w:rsidR="00000D28" w:rsidRPr="00B26CA6" w:rsidRDefault="00000D28" w:rsidP="00000D28">
      <w:pPr>
        <w:spacing w:line="240" w:lineRule="auto"/>
        <w:rPr>
          <w:rFonts w:asciiTheme="minorHAnsi" w:hAnsiTheme="minorHAnsi" w:cstheme="minorHAnsi"/>
          <w:i/>
          <w:iCs/>
          <w:szCs w:val="20"/>
          <w:lang w:bidi="en-US"/>
        </w:rPr>
      </w:pPr>
    </w:p>
    <w:p w14:paraId="5DFC3AAF" w14:textId="5D908E58" w:rsidR="00000D28" w:rsidRPr="00B26CA6" w:rsidRDefault="00000D28" w:rsidP="00000D28">
      <w:pPr>
        <w:spacing w:line="240" w:lineRule="auto"/>
        <w:rPr>
          <w:rFonts w:asciiTheme="minorHAnsi" w:hAnsiTheme="minorHAnsi" w:cstheme="minorHAnsi"/>
          <w:iCs/>
          <w:szCs w:val="20"/>
          <w:lang w:bidi="en-US"/>
        </w:rPr>
      </w:pPr>
      <w:r w:rsidRPr="00B26CA6">
        <w:rPr>
          <w:rFonts w:asciiTheme="minorHAnsi" w:hAnsiTheme="minorHAnsi" w:cstheme="minorHAnsi"/>
          <w:b/>
          <w:iCs/>
          <w:szCs w:val="20"/>
          <w:lang w:bidi="en-US"/>
        </w:rPr>
        <w:t xml:space="preserve">Mjesto i datum:                  </w:t>
      </w:r>
      <w:r w:rsidR="005179BB">
        <w:rPr>
          <w:rFonts w:asciiTheme="minorHAnsi" w:hAnsiTheme="minorHAnsi" w:cstheme="minorHAnsi"/>
          <w:b/>
          <w:iCs/>
          <w:szCs w:val="20"/>
          <w:lang w:bidi="en-US"/>
        </w:rPr>
        <w:tab/>
      </w:r>
      <w:r w:rsidR="005179BB">
        <w:rPr>
          <w:rFonts w:asciiTheme="minorHAnsi" w:hAnsiTheme="minorHAnsi" w:cstheme="minorHAnsi"/>
          <w:b/>
          <w:iCs/>
          <w:szCs w:val="20"/>
          <w:lang w:bidi="en-US"/>
        </w:rPr>
        <w:tab/>
      </w:r>
      <w:r w:rsidRPr="00B26CA6">
        <w:rPr>
          <w:rFonts w:asciiTheme="minorHAnsi" w:hAnsiTheme="minorHAnsi" w:cstheme="minorHAnsi"/>
          <w:iCs/>
          <w:szCs w:val="20"/>
          <w:lang w:bidi="en-US"/>
        </w:rPr>
        <w:t>_____________________________</w:t>
      </w:r>
    </w:p>
    <w:p w14:paraId="324E4BDA" w14:textId="2098FC5D" w:rsidR="005E0E93" w:rsidRPr="00B26CA6" w:rsidRDefault="00F941F2" w:rsidP="00D5556B">
      <w:pPr>
        <w:spacing w:before="0" w:after="0" w:line="240" w:lineRule="auto"/>
        <w:rPr>
          <w:rFonts w:asciiTheme="minorHAnsi" w:hAnsiTheme="minorHAnsi" w:cstheme="minorHAnsi"/>
          <w:szCs w:val="20"/>
          <w:lang w:eastAsia="en-GB"/>
        </w:rPr>
      </w:pPr>
      <w:r w:rsidRPr="00B26CA6">
        <w:rPr>
          <w:rFonts w:asciiTheme="minorHAnsi" w:hAnsiTheme="minorHAnsi" w:cstheme="minorHAnsi"/>
          <w:szCs w:val="20"/>
          <w:lang w:eastAsia="en-GB"/>
        </w:rPr>
        <w:br w:type="page"/>
      </w:r>
    </w:p>
    <w:p w14:paraId="1EEECC1C" w14:textId="3E3344B0" w:rsidR="002D14FF" w:rsidRPr="00B26CA6" w:rsidRDefault="0024561D" w:rsidP="008A75EA">
      <w:pPr>
        <w:pStyle w:val="Naslov2"/>
      </w:pPr>
      <w:bookmarkStart w:id="289" w:name="_Toc424732472"/>
      <w:bookmarkStart w:id="290" w:name="_Toc488070018"/>
      <w:bookmarkStart w:id="291" w:name="_Toc488226908"/>
      <w:bookmarkStart w:id="292" w:name="_Ref513456934"/>
      <w:bookmarkStart w:id="293" w:name="_Ref513456943"/>
      <w:bookmarkStart w:id="294" w:name="_Ref513456993"/>
      <w:bookmarkStart w:id="295" w:name="_Toc18581061"/>
      <w:r w:rsidRPr="00B26CA6">
        <w:lastRenderedPageBreak/>
        <w:t xml:space="preserve">obrazac </w:t>
      </w:r>
      <w:r w:rsidR="00C51143">
        <w:t>2</w:t>
      </w:r>
      <w:r w:rsidR="00C97CBC" w:rsidRPr="00B26CA6">
        <w:t>: izjava ponuditelja o nekažnjavanju</w:t>
      </w:r>
      <w:bookmarkEnd w:id="289"/>
      <w:bookmarkEnd w:id="290"/>
      <w:bookmarkEnd w:id="291"/>
      <w:bookmarkEnd w:id="292"/>
      <w:bookmarkEnd w:id="293"/>
      <w:bookmarkEnd w:id="294"/>
      <w:bookmarkEnd w:id="295"/>
    </w:p>
    <w:tbl>
      <w:tblPr>
        <w:tblW w:w="501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2"/>
        <w:gridCol w:w="4429"/>
      </w:tblGrid>
      <w:tr w:rsidR="008B241C" w:rsidRPr="00B26CA6" w14:paraId="34FDD47F" w14:textId="77777777" w:rsidTr="001D34B2">
        <w:trPr>
          <w:trHeight w:val="1348"/>
        </w:trPr>
        <w:tc>
          <w:tcPr>
            <w:tcW w:w="2564" w:type="pct"/>
            <w:shd w:val="clear" w:color="auto" w:fill="auto"/>
            <w:vAlign w:val="center"/>
          </w:tcPr>
          <w:p w14:paraId="59BC3C72" w14:textId="77777777" w:rsidR="0007564A" w:rsidRPr="00B26CA6" w:rsidRDefault="0007564A" w:rsidP="0007564A">
            <w:pPr>
              <w:spacing w:line="276" w:lineRule="auto"/>
              <w:rPr>
                <w:rFonts w:asciiTheme="minorHAnsi" w:hAnsiTheme="minorHAnsi" w:cstheme="minorHAnsi"/>
                <w:b/>
                <w:szCs w:val="20"/>
              </w:rPr>
            </w:pPr>
            <w:r w:rsidRPr="00B26CA6">
              <w:rPr>
                <w:rFonts w:asciiTheme="minorHAnsi" w:hAnsiTheme="minorHAnsi" w:cstheme="minorHAnsi"/>
                <w:b/>
                <w:szCs w:val="20"/>
              </w:rPr>
              <w:t>Fond za zaštitu okoliša i energetsku učinkovitost,</w:t>
            </w:r>
          </w:p>
          <w:p w14:paraId="1BDD0C5E" w14:textId="77777777" w:rsidR="0007564A" w:rsidRPr="00B26CA6" w:rsidRDefault="0007564A" w:rsidP="0007564A">
            <w:pPr>
              <w:spacing w:line="276" w:lineRule="auto"/>
              <w:rPr>
                <w:rFonts w:asciiTheme="minorHAnsi" w:eastAsia="PMingLiU" w:hAnsiTheme="minorHAnsi" w:cstheme="minorHAnsi"/>
                <w:b/>
                <w:szCs w:val="20"/>
                <w:lang w:eastAsia="zh-CN"/>
              </w:rPr>
            </w:pPr>
            <w:r w:rsidRPr="00B26CA6">
              <w:rPr>
                <w:rFonts w:asciiTheme="minorHAnsi" w:eastAsia="PMingLiU" w:hAnsiTheme="minorHAnsi" w:cstheme="minorHAnsi"/>
                <w:b/>
                <w:szCs w:val="20"/>
                <w:lang w:eastAsia="zh-CN"/>
              </w:rPr>
              <w:t>Radnička cesta 80,</w:t>
            </w:r>
          </w:p>
          <w:p w14:paraId="13E7BCAE" w14:textId="0A3039B5" w:rsidR="008B241C" w:rsidRPr="00B26CA6" w:rsidRDefault="0007564A" w:rsidP="0007564A">
            <w:pPr>
              <w:spacing w:line="276" w:lineRule="auto"/>
              <w:rPr>
                <w:rFonts w:asciiTheme="minorHAnsi" w:hAnsiTheme="minorHAnsi" w:cstheme="minorHAnsi"/>
                <w:b/>
                <w:sz w:val="18"/>
                <w:szCs w:val="18"/>
              </w:rPr>
            </w:pPr>
            <w:r w:rsidRPr="00B26CA6">
              <w:rPr>
                <w:rFonts w:asciiTheme="minorHAnsi" w:eastAsia="PMingLiU" w:hAnsiTheme="minorHAnsi" w:cstheme="minorHAnsi"/>
                <w:b/>
                <w:szCs w:val="20"/>
                <w:lang w:eastAsia="zh-CN"/>
              </w:rPr>
              <w:t>10000 Zagreb</w:t>
            </w:r>
          </w:p>
        </w:tc>
        <w:tc>
          <w:tcPr>
            <w:tcW w:w="2436" w:type="pct"/>
            <w:shd w:val="clear" w:color="auto" w:fill="auto"/>
            <w:vAlign w:val="center"/>
          </w:tcPr>
          <w:p w14:paraId="3C3E16CF" w14:textId="6632DEF5" w:rsidR="008B241C" w:rsidRPr="00B26CA6" w:rsidRDefault="008B241C" w:rsidP="004C0A94">
            <w:pPr>
              <w:spacing w:after="200" w:line="240" w:lineRule="exact"/>
              <w:jc w:val="left"/>
              <w:rPr>
                <w:rFonts w:asciiTheme="minorHAnsi" w:hAnsiTheme="minorHAnsi" w:cstheme="minorHAnsi"/>
                <w:b/>
                <w:sz w:val="18"/>
                <w:szCs w:val="18"/>
              </w:rPr>
            </w:pPr>
            <w:r w:rsidRPr="00B26CA6">
              <w:rPr>
                <w:rFonts w:asciiTheme="minorHAnsi" w:hAnsiTheme="minorHAnsi" w:cstheme="minorHAnsi"/>
                <w:b/>
                <w:sz w:val="18"/>
                <w:szCs w:val="18"/>
              </w:rPr>
              <w:t xml:space="preserve">PROJEKTIRANJE I IZVOĐENJE RADOVA </w:t>
            </w:r>
            <w:r w:rsidR="0007564A" w:rsidRPr="00B26CA6">
              <w:rPr>
                <w:rFonts w:asciiTheme="minorHAnsi" w:hAnsiTheme="minorHAnsi" w:cstheme="minorHAnsi"/>
                <w:b/>
                <w:sz w:val="18"/>
                <w:szCs w:val="18"/>
              </w:rPr>
              <w:t>SANACIJE JAME „SOVJAK“</w:t>
            </w:r>
          </w:p>
        </w:tc>
      </w:tr>
    </w:tbl>
    <w:p w14:paraId="4ABE9659" w14:textId="62718C4C" w:rsidR="002D14FF" w:rsidRPr="00B26CA6" w:rsidRDefault="002D14FF" w:rsidP="00D30DB4">
      <w:pPr>
        <w:spacing w:before="0" w:after="0" w:line="240" w:lineRule="auto"/>
        <w:rPr>
          <w:rFonts w:asciiTheme="minorHAnsi" w:hAnsiTheme="minorHAnsi" w:cstheme="minorHAnsi"/>
          <w:szCs w:val="20"/>
        </w:rPr>
      </w:pPr>
    </w:p>
    <w:p w14:paraId="1B2A2C9E" w14:textId="47FB9371" w:rsidR="002D14FF" w:rsidRPr="00B26CA6" w:rsidRDefault="002D14FF" w:rsidP="004C0A94">
      <w:pPr>
        <w:autoSpaceDE w:val="0"/>
        <w:autoSpaceDN w:val="0"/>
        <w:adjustRightInd w:val="0"/>
        <w:spacing w:line="240" w:lineRule="auto"/>
        <w:jc w:val="center"/>
        <w:rPr>
          <w:rFonts w:asciiTheme="minorHAnsi" w:hAnsiTheme="minorHAnsi" w:cstheme="minorHAnsi"/>
          <w:b/>
          <w:bCs/>
          <w:szCs w:val="20"/>
        </w:rPr>
      </w:pPr>
      <w:r w:rsidRPr="00B26CA6">
        <w:rPr>
          <w:rFonts w:asciiTheme="minorHAnsi" w:hAnsiTheme="minorHAnsi" w:cstheme="minorHAnsi"/>
          <w:b/>
          <w:bCs/>
          <w:szCs w:val="20"/>
        </w:rPr>
        <w:t>IZJAVA O NEKAŽNJAVANJU ZA OSOBE I GOSPODARSKI SUBJEKT SA POSLOVNIM</w:t>
      </w:r>
      <w:r w:rsidR="004C0A94" w:rsidRPr="00B26CA6">
        <w:rPr>
          <w:rFonts w:asciiTheme="minorHAnsi" w:hAnsiTheme="minorHAnsi" w:cstheme="minorHAnsi"/>
          <w:b/>
          <w:bCs/>
          <w:szCs w:val="20"/>
        </w:rPr>
        <w:t xml:space="preserve"> NASTANOM U REPUBLICI HRVATSKOJ</w:t>
      </w:r>
    </w:p>
    <w:p w14:paraId="3BFE63FE" w14:textId="39BE54EB" w:rsidR="002D14FF" w:rsidRPr="00B26CA6" w:rsidRDefault="003A69A0" w:rsidP="002D14FF">
      <w:pPr>
        <w:autoSpaceDE w:val="0"/>
        <w:autoSpaceDN w:val="0"/>
        <w:adjustRightInd w:val="0"/>
        <w:spacing w:line="240" w:lineRule="auto"/>
        <w:rPr>
          <w:rFonts w:asciiTheme="minorHAnsi" w:hAnsiTheme="minorHAnsi" w:cstheme="minorHAnsi"/>
          <w:b/>
          <w:bCs/>
          <w:szCs w:val="20"/>
        </w:rPr>
      </w:pPr>
      <w:r w:rsidRPr="00B26CA6">
        <w:rPr>
          <w:rFonts w:asciiTheme="minorHAnsi" w:hAnsiTheme="minorHAnsi" w:cstheme="minorHAnsi"/>
          <w:szCs w:val="20"/>
          <w:lang w:eastAsia="hr-HR"/>
        </w:rPr>
        <w:t>Temeljem članka 251 stavka 1. točka 1. te članka 265. stavka 2.</w:t>
      </w:r>
      <w:r w:rsidRPr="00B26CA6">
        <w:rPr>
          <w:rFonts w:asciiTheme="minorHAnsi" w:hAnsiTheme="minorHAnsi" w:cstheme="minorHAnsi"/>
          <w:iCs/>
          <w:szCs w:val="20"/>
        </w:rPr>
        <w:t>, ZJN 2016</w:t>
      </w:r>
      <w:r w:rsidRPr="00B26CA6">
        <w:rPr>
          <w:rFonts w:asciiTheme="minorHAnsi" w:hAnsiTheme="minorHAnsi" w:cstheme="minorHAnsi"/>
          <w:szCs w:val="20"/>
          <w:lang w:eastAsia="hr-HR"/>
        </w:rPr>
        <w:t xml:space="preserve"> (NN 120/2016)</w:t>
      </w:r>
    </w:p>
    <w:p w14:paraId="294EE2C3" w14:textId="77777777" w:rsidR="002D14FF" w:rsidRPr="00B26CA6" w:rsidRDefault="002D14FF" w:rsidP="002D14FF">
      <w:pPr>
        <w:autoSpaceDE w:val="0"/>
        <w:autoSpaceDN w:val="0"/>
        <w:adjustRightInd w:val="0"/>
        <w:spacing w:line="240" w:lineRule="auto"/>
        <w:rPr>
          <w:rFonts w:asciiTheme="minorHAnsi" w:hAnsiTheme="minorHAnsi" w:cstheme="minorHAnsi"/>
          <w:b/>
          <w:bCs/>
          <w:szCs w:val="20"/>
        </w:rPr>
      </w:pPr>
    </w:p>
    <w:p w14:paraId="525E245C" w14:textId="5ECD9F98" w:rsidR="002D14FF" w:rsidRPr="00B26CA6" w:rsidRDefault="002D14FF" w:rsidP="002D14FF">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kojom ja _____________________________ iz ___________________________________________</w:t>
      </w:r>
      <w:r w:rsidR="004C0A94" w:rsidRPr="00B26CA6">
        <w:rPr>
          <w:rFonts w:asciiTheme="minorHAnsi" w:hAnsiTheme="minorHAnsi" w:cstheme="minorHAnsi"/>
          <w:szCs w:val="20"/>
        </w:rPr>
        <w:t>_</w:t>
      </w:r>
    </w:p>
    <w:p w14:paraId="00A5CF3E" w14:textId="53E5751A" w:rsidR="002D14FF" w:rsidRPr="00B26CA6" w:rsidRDefault="002D14FF" w:rsidP="002D14FF">
      <w:pPr>
        <w:autoSpaceDE w:val="0"/>
        <w:autoSpaceDN w:val="0"/>
        <w:adjustRightInd w:val="0"/>
        <w:spacing w:line="240" w:lineRule="auto"/>
        <w:rPr>
          <w:rFonts w:asciiTheme="minorHAnsi" w:hAnsiTheme="minorHAnsi" w:cstheme="minorHAnsi"/>
          <w:i/>
          <w:iCs/>
          <w:szCs w:val="20"/>
        </w:rPr>
      </w:pPr>
      <w:r w:rsidRPr="00B26CA6">
        <w:rPr>
          <w:rFonts w:asciiTheme="minorHAnsi" w:hAnsiTheme="minorHAnsi" w:cstheme="minorHAnsi"/>
          <w:i/>
          <w:iCs/>
          <w:szCs w:val="20"/>
        </w:rPr>
        <w:t xml:space="preserve">         </w:t>
      </w:r>
      <w:r w:rsidR="008B241C" w:rsidRPr="00B26CA6">
        <w:rPr>
          <w:rFonts w:asciiTheme="minorHAnsi" w:hAnsiTheme="minorHAnsi" w:cstheme="minorHAnsi"/>
          <w:i/>
          <w:iCs/>
          <w:szCs w:val="20"/>
        </w:rPr>
        <w:tab/>
      </w:r>
      <w:r w:rsidR="008B241C" w:rsidRPr="00B26CA6">
        <w:rPr>
          <w:rFonts w:asciiTheme="minorHAnsi" w:hAnsiTheme="minorHAnsi" w:cstheme="minorHAnsi"/>
          <w:i/>
          <w:iCs/>
          <w:szCs w:val="20"/>
        </w:rPr>
        <w:tab/>
      </w:r>
      <w:r w:rsidRPr="00B26CA6">
        <w:rPr>
          <w:rFonts w:asciiTheme="minorHAnsi" w:hAnsiTheme="minorHAnsi" w:cstheme="minorHAnsi"/>
          <w:i/>
          <w:iCs/>
          <w:szCs w:val="20"/>
        </w:rPr>
        <w:t xml:space="preserve">(ime i prezime)                    </w:t>
      </w:r>
      <w:r w:rsidR="008B241C" w:rsidRPr="00B26CA6">
        <w:rPr>
          <w:rFonts w:asciiTheme="minorHAnsi" w:hAnsiTheme="minorHAnsi" w:cstheme="minorHAnsi"/>
          <w:i/>
          <w:iCs/>
          <w:szCs w:val="20"/>
        </w:rPr>
        <w:t xml:space="preserve">              </w:t>
      </w:r>
      <w:r w:rsidRPr="00B26CA6">
        <w:rPr>
          <w:rFonts w:asciiTheme="minorHAnsi" w:hAnsiTheme="minorHAnsi" w:cstheme="minorHAnsi"/>
          <w:i/>
          <w:iCs/>
          <w:szCs w:val="20"/>
        </w:rPr>
        <w:t>(prebivalište i adresa stanovanja)</w:t>
      </w:r>
    </w:p>
    <w:p w14:paraId="740C2DA0" w14:textId="2D36882E" w:rsidR="002D14FF" w:rsidRPr="00B26CA6" w:rsidRDefault="002D14FF" w:rsidP="002D14FF">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 xml:space="preserve">broj </w:t>
      </w:r>
      <w:r w:rsidR="004C0A94" w:rsidRPr="00B26CA6">
        <w:rPr>
          <w:rFonts w:asciiTheme="minorHAnsi" w:hAnsiTheme="minorHAnsi" w:cstheme="minorHAnsi"/>
          <w:szCs w:val="20"/>
        </w:rPr>
        <w:t>identifikacijskog dokumenta ________________</w:t>
      </w:r>
      <w:r w:rsidRPr="00B26CA6">
        <w:rPr>
          <w:rFonts w:asciiTheme="minorHAnsi" w:hAnsiTheme="minorHAnsi" w:cstheme="minorHAnsi"/>
          <w:szCs w:val="20"/>
        </w:rPr>
        <w:t xml:space="preserve"> izdane od ______________________________</w:t>
      </w:r>
      <w:r w:rsidR="004C0A94" w:rsidRPr="00B26CA6">
        <w:rPr>
          <w:rFonts w:asciiTheme="minorHAnsi" w:hAnsiTheme="minorHAnsi" w:cstheme="minorHAnsi"/>
          <w:szCs w:val="20"/>
        </w:rPr>
        <w:t>_</w:t>
      </w:r>
    </w:p>
    <w:p w14:paraId="123F447F" w14:textId="695B87DC" w:rsidR="002D14FF" w:rsidRPr="00B26CA6" w:rsidRDefault="002D14FF" w:rsidP="004C0A94">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 xml:space="preserve">kao osoba </w:t>
      </w:r>
      <w:r w:rsidR="004C0A94" w:rsidRPr="00B26CA6">
        <w:rPr>
          <w:rFonts w:asciiTheme="minorHAnsi" w:hAnsiTheme="minorHAnsi" w:cstheme="minorHAnsi"/>
          <w:szCs w:val="20"/>
        </w:rPr>
        <w:t>iz članka 251. stavka 1. točke 1. ZJN 2016 za sebe, za gospodarski subjekt i za sve osobe koje su članovi upravnog, upravljačkog ili nadzornog tijela ili imaju ovlasti zastupanja, donošenja odluka ili nadzora gospodarskog subjekta:</w:t>
      </w:r>
    </w:p>
    <w:p w14:paraId="20337469" w14:textId="74EA6264" w:rsidR="002D14FF" w:rsidRPr="00B26CA6" w:rsidRDefault="002D14FF" w:rsidP="002D14FF">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_________________________________________________________________________________</w:t>
      </w:r>
      <w:r w:rsidR="004C0A94" w:rsidRPr="00B26CA6">
        <w:rPr>
          <w:rFonts w:asciiTheme="minorHAnsi" w:hAnsiTheme="minorHAnsi" w:cstheme="minorHAnsi"/>
          <w:szCs w:val="20"/>
        </w:rPr>
        <w:t>__</w:t>
      </w:r>
    </w:p>
    <w:p w14:paraId="005B9126" w14:textId="3D92E779" w:rsidR="002D14FF" w:rsidRPr="00B26CA6" w:rsidRDefault="002D14FF" w:rsidP="002D14FF">
      <w:pPr>
        <w:autoSpaceDE w:val="0"/>
        <w:autoSpaceDN w:val="0"/>
        <w:adjustRightInd w:val="0"/>
        <w:spacing w:line="240" w:lineRule="auto"/>
        <w:rPr>
          <w:rFonts w:asciiTheme="minorHAnsi" w:hAnsiTheme="minorHAnsi" w:cstheme="minorHAnsi"/>
          <w:i/>
          <w:iCs/>
          <w:szCs w:val="20"/>
        </w:rPr>
      </w:pPr>
      <w:r w:rsidRPr="00B26CA6">
        <w:rPr>
          <w:rFonts w:asciiTheme="minorHAnsi" w:hAnsiTheme="minorHAnsi" w:cstheme="minorHAnsi"/>
          <w:i/>
          <w:iCs/>
          <w:szCs w:val="20"/>
        </w:rPr>
        <w:t xml:space="preserve">                     (naziv i sjedište gospodarskog subjekta, OIB)</w:t>
      </w:r>
    </w:p>
    <w:p w14:paraId="3E93505D" w14:textId="2104508D" w:rsidR="002D14FF" w:rsidRPr="00B26CA6" w:rsidRDefault="00F32C7F" w:rsidP="002D14FF">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rPr>
        <w:t>pod materijalnom i kaznenom od</w:t>
      </w:r>
      <w:r w:rsidR="004C0A94" w:rsidRPr="00B26CA6">
        <w:rPr>
          <w:rFonts w:asciiTheme="minorHAnsi" w:hAnsiTheme="minorHAnsi" w:cstheme="minorHAnsi"/>
        </w:rPr>
        <w:t xml:space="preserve">govornošću izjavljujem da meni i </w:t>
      </w:r>
      <w:r w:rsidRPr="00B26CA6">
        <w:rPr>
          <w:rFonts w:asciiTheme="minorHAnsi" w:hAnsiTheme="minorHAnsi" w:cstheme="minorHAnsi"/>
        </w:rPr>
        <w:t>svim osobama koje su članovi upravnog, upravljačkog ili nadzornog tijela ili imaju ovlasti zastupanja, donošenja odluka ili nadzora gospodarskog subjekta te gospodarskom subjektu nije izrečena pravomoćna osuđujuća presuda za jedno ili više sljedećih kaznenih dijela:</w:t>
      </w:r>
    </w:p>
    <w:p w14:paraId="347EC7A4" w14:textId="77777777" w:rsidR="002D14FF" w:rsidRPr="00B26CA6" w:rsidRDefault="002D14FF" w:rsidP="002D14FF">
      <w:pPr>
        <w:autoSpaceDE w:val="0"/>
        <w:autoSpaceDN w:val="0"/>
        <w:adjustRightInd w:val="0"/>
        <w:spacing w:line="240" w:lineRule="auto"/>
        <w:rPr>
          <w:rFonts w:asciiTheme="minorHAnsi" w:hAnsiTheme="minorHAnsi" w:cstheme="minorHAnsi"/>
          <w:b/>
          <w:bCs/>
          <w:szCs w:val="20"/>
        </w:rPr>
      </w:pPr>
      <w:r w:rsidRPr="00B26CA6">
        <w:rPr>
          <w:rFonts w:asciiTheme="minorHAnsi" w:hAnsiTheme="minorHAnsi" w:cstheme="minorHAnsi"/>
          <w:b/>
          <w:bCs/>
          <w:szCs w:val="20"/>
        </w:rPr>
        <w:t>a) sudjelovanje u zločinačkoj organizaciji, na temelju:</w:t>
      </w:r>
    </w:p>
    <w:p w14:paraId="507545BD" w14:textId="20071C3E" w:rsidR="002D14FF" w:rsidRPr="00B26CA6" w:rsidRDefault="002D14FF" w:rsidP="002D14FF">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 članka 328. (zločinačko udruženje) i članka 329. (počinjenje kaznenog djela u sastavu</w:t>
      </w:r>
      <w:r w:rsidR="004C0A94" w:rsidRPr="00B26CA6">
        <w:rPr>
          <w:rFonts w:asciiTheme="minorHAnsi" w:hAnsiTheme="minorHAnsi" w:cstheme="minorHAnsi"/>
          <w:szCs w:val="20"/>
        </w:rPr>
        <w:t xml:space="preserve"> </w:t>
      </w:r>
      <w:r w:rsidRPr="00B26CA6">
        <w:rPr>
          <w:rFonts w:asciiTheme="minorHAnsi" w:hAnsiTheme="minorHAnsi" w:cstheme="minorHAnsi"/>
          <w:szCs w:val="20"/>
        </w:rPr>
        <w:t>zločinačkog udruženja) Kaznenog zakona i</w:t>
      </w:r>
    </w:p>
    <w:p w14:paraId="37C49E7A" w14:textId="651A83FA" w:rsidR="002D14FF" w:rsidRPr="00B26CA6" w:rsidRDefault="002D14FF" w:rsidP="002D14FF">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 članka 333. (udruživanje za počinjenje kaznenih djela), iz Kaznenog zakona (</w:t>
      </w:r>
      <w:r w:rsidRPr="00B26CA6">
        <w:rPr>
          <w:rFonts w:ascii="Cambria Math" w:hAnsi="Cambria Math" w:cs="Cambria Math"/>
          <w:szCs w:val="20"/>
        </w:rPr>
        <w:t>≫</w:t>
      </w:r>
      <w:r w:rsidRPr="00B26CA6">
        <w:rPr>
          <w:rFonts w:asciiTheme="minorHAnsi" w:hAnsiTheme="minorHAnsi" w:cstheme="minorHAnsi"/>
          <w:szCs w:val="20"/>
        </w:rPr>
        <w:t>Narodne</w:t>
      </w:r>
      <w:r w:rsidR="004C0A94" w:rsidRPr="00B26CA6">
        <w:rPr>
          <w:rFonts w:asciiTheme="minorHAnsi" w:hAnsiTheme="minorHAnsi" w:cstheme="minorHAnsi"/>
          <w:szCs w:val="20"/>
        </w:rPr>
        <w:t xml:space="preserve"> </w:t>
      </w:r>
      <w:r w:rsidRPr="00B26CA6">
        <w:rPr>
          <w:rFonts w:asciiTheme="minorHAnsi" w:hAnsiTheme="minorHAnsi" w:cstheme="minorHAnsi"/>
          <w:szCs w:val="20"/>
        </w:rPr>
        <w:t>novine</w:t>
      </w:r>
      <w:r w:rsidRPr="00B26CA6">
        <w:rPr>
          <w:rFonts w:ascii="Cambria Math" w:hAnsi="Cambria Math" w:cs="Cambria Math"/>
          <w:szCs w:val="20"/>
        </w:rPr>
        <w:t>≪</w:t>
      </w:r>
      <w:r w:rsidRPr="00B26CA6">
        <w:rPr>
          <w:rFonts w:asciiTheme="minorHAnsi" w:hAnsiTheme="minorHAnsi" w:cstheme="minorHAnsi"/>
          <w:szCs w:val="20"/>
        </w:rPr>
        <w:t>, br. 110/97., 27/98., 50/00., 129/00., 51/01., 111/03., 190/03., 105/04., 84/05.,</w:t>
      </w:r>
      <w:r w:rsidR="004C0A94" w:rsidRPr="00B26CA6">
        <w:rPr>
          <w:rFonts w:asciiTheme="minorHAnsi" w:hAnsiTheme="minorHAnsi" w:cstheme="minorHAnsi"/>
          <w:szCs w:val="20"/>
        </w:rPr>
        <w:t xml:space="preserve"> </w:t>
      </w:r>
      <w:r w:rsidRPr="00B26CA6">
        <w:rPr>
          <w:rFonts w:asciiTheme="minorHAnsi" w:hAnsiTheme="minorHAnsi" w:cstheme="minorHAnsi"/>
          <w:szCs w:val="20"/>
        </w:rPr>
        <w:t>71/06., 110/07., 152/08., 57/11., 77/11. i 143/12.);</w:t>
      </w:r>
    </w:p>
    <w:p w14:paraId="0D007402" w14:textId="77777777" w:rsidR="002D14FF" w:rsidRPr="00B26CA6" w:rsidRDefault="002D14FF" w:rsidP="002D14FF">
      <w:pPr>
        <w:autoSpaceDE w:val="0"/>
        <w:autoSpaceDN w:val="0"/>
        <w:adjustRightInd w:val="0"/>
        <w:spacing w:line="240" w:lineRule="auto"/>
        <w:rPr>
          <w:rFonts w:asciiTheme="minorHAnsi" w:hAnsiTheme="minorHAnsi" w:cstheme="minorHAnsi"/>
          <w:b/>
          <w:bCs/>
          <w:szCs w:val="20"/>
        </w:rPr>
      </w:pPr>
      <w:r w:rsidRPr="00B26CA6">
        <w:rPr>
          <w:rFonts w:asciiTheme="minorHAnsi" w:hAnsiTheme="minorHAnsi" w:cstheme="minorHAnsi"/>
          <w:b/>
          <w:bCs/>
          <w:szCs w:val="20"/>
        </w:rPr>
        <w:t>b) korupciju, na temelju:</w:t>
      </w:r>
    </w:p>
    <w:p w14:paraId="2C44B100" w14:textId="2B31B682" w:rsidR="002D14FF" w:rsidRPr="00B26CA6" w:rsidRDefault="002D14FF" w:rsidP="002D14FF">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 članka 252. (primanje mita u gospodarskom poslovanju), članka 253. (davanje mita u</w:t>
      </w:r>
      <w:r w:rsidR="004C0A94" w:rsidRPr="00B26CA6">
        <w:rPr>
          <w:rFonts w:asciiTheme="minorHAnsi" w:hAnsiTheme="minorHAnsi" w:cstheme="minorHAnsi"/>
          <w:szCs w:val="20"/>
        </w:rPr>
        <w:t xml:space="preserve"> </w:t>
      </w:r>
      <w:r w:rsidRPr="00B26CA6">
        <w:rPr>
          <w:rFonts w:asciiTheme="minorHAnsi" w:hAnsiTheme="minorHAnsi" w:cstheme="minorHAnsi"/>
          <w:szCs w:val="20"/>
        </w:rPr>
        <w:t>gospodarskom poslovanju), članka 254. (zlouporaba u postupku javne nabave), članka 291.</w:t>
      </w:r>
      <w:r w:rsidR="004C0A94" w:rsidRPr="00B26CA6">
        <w:rPr>
          <w:rFonts w:asciiTheme="minorHAnsi" w:hAnsiTheme="minorHAnsi" w:cstheme="minorHAnsi"/>
          <w:szCs w:val="20"/>
        </w:rPr>
        <w:t xml:space="preserve"> </w:t>
      </w:r>
      <w:r w:rsidRPr="00B26CA6">
        <w:rPr>
          <w:rFonts w:asciiTheme="minorHAnsi" w:hAnsiTheme="minorHAnsi" w:cstheme="minorHAnsi"/>
          <w:szCs w:val="20"/>
        </w:rPr>
        <w:t>(zlouporaba položaja i ovlasti), članka 292. (nezakonito pogodovanje), članka 293.</w:t>
      </w:r>
      <w:r w:rsidR="004C0A94" w:rsidRPr="00B26CA6">
        <w:rPr>
          <w:rFonts w:asciiTheme="minorHAnsi" w:hAnsiTheme="minorHAnsi" w:cstheme="minorHAnsi"/>
          <w:szCs w:val="20"/>
        </w:rPr>
        <w:t xml:space="preserve"> </w:t>
      </w:r>
      <w:r w:rsidRPr="00B26CA6">
        <w:rPr>
          <w:rFonts w:asciiTheme="minorHAnsi" w:hAnsiTheme="minorHAnsi" w:cstheme="minorHAnsi"/>
          <w:szCs w:val="20"/>
        </w:rPr>
        <w:t>(primanje mita), članka 294. (davanje mita), članka 295. (trgovanje utjecajem) i članka</w:t>
      </w:r>
      <w:r w:rsidR="004C0A94" w:rsidRPr="00B26CA6">
        <w:rPr>
          <w:rFonts w:asciiTheme="minorHAnsi" w:hAnsiTheme="minorHAnsi" w:cstheme="minorHAnsi"/>
          <w:szCs w:val="20"/>
        </w:rPr>
        <w:t xml:space="preserve"> </w:t>
      </w:r>
      <w:r w:rsidRPr="00B26CA6">
        <w:rPr>
          <w:rFonts w:asciiTheme="minorHAnsi" w:hAnsiTheme="minorHAnsi" w:cstheme="minorHAnsi"/>
          <w:szCs w:val="20"/>
        </w:rPr>
        <w:t>296. (davanje mita za trgovanje utjecajem) Kaznenog zakona i</w:t>
      </w:r>
    </w:p>
    <w:p w14:paraId="2BB37CAB" w14:textId="7B07F194" w:rsidR="002D14FF" w:rsidRPr="00B26CA6" w:rsidRDefault="002D14FF" w:rsidP="002D14FF">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 članka 294.a (primanje mita u gospodarskom poslovanju), članka 294.b (davanje mita u</w:t>
      </w:r>
      <w:r w:rsidR="004C0A94" w:rsidRPr="00B26CA6">
        <w:rPr>
          <w:rFonts w:asciiTheme="minorHAnsi" w:hAnsiTheme="minorHAnsi" w:cstheme="minorHAnsi"/>
          <w:szCs w:val="20"/>
        </w:rPr>
        <w:t xml:space="preserve"> </w:t>
      </w:r>
      <w:r w:rsidRPr="00B26CA6">
        <w:rPr>
          <w:rFonts w:asciiTheme="minorHAnsi" w:hAnsiTheme="minorHAnsi" w:cstheme="minorHAnsi"/>
          <w:szCs w:val="20"/>
        </w:rPr>
        <w:t>gospodarskom poslovanju), članka 337. (zlouporaba položaja i ovlasti), članka 338.</w:t>
      </w:r>
      <w:r w:rsidR="004C0A94" w:rsidRPr="00B26CA6">
        <w:rPr>
          <w:rFonts w:asciiTheme="minorHAnsi" w:hAnsiTheme="minorHAnsi" w:cstheme="minorHAnsi"/>
          <w:szCs w:val="20"/>
        </w:rPr>
        <w:t xml:space="preserve"> </w:t>
      </w:r>
      <w:r w:rsidRPr="00B26CA6">
        <w:rPr>
          <w:rFonts w:asciiTheme="minorHAnsi" w:hAnsiTheme="minorHAnsi" w:cstheme="minorHAnsi"/>
          <w:szCs w:val="20"/>
        </w:rPr>
        <w:t>(zlouporaba obavljanja dužnosti državne vlasti), članka 343. (protuzakonito posredovanje),</w:t>
      </w:r>
      <w:r w:rsidR="004C0A94" w:rsidRPr="00B26CA6">
        <w:rPr>
          <w:rFonts w:asciiTheme="minorHAnsi" w:hAnsiTheme="minorHAnsi" w:cstheme="minorHAnsi"/>
          <w:szCs w:val="20"/>
        </w:rPr>
        <w:t xml:space="preserve"> </w:t>
      </w:r>
      <w:r w:rsidRPr="00B26CA6">
        <w:rPr>
          <w:rFonts w:asciiTheme="minorHAnsi" w:hAnsiTheme="minorHAnsi" w:cstheme="minorHAnsi"/>
          <w:szCs w:val="20"/>
        </w:rPr>
        <w:t>članka 347. (primanje mita) i članka 348. (davanje mita) iz Kaznenog zakona (</w:t>
      </w:r>
      <w:r w:rsidRPr="00B26CA6">
        <w:rPr>
          <w:rFonts w:ascii="Cambria Math" w:hAnsi="Cambria Math" w:cs="Cambria Math"/>
          <w:szCs w:val="20"/>
        </w:rPr>
        <w:t>≫</w:t>
      </w:r>
      <w:r w:rsidRPr="00B26CA6">
        <w:rPr>
          <w:rFonts w:asciiTheme="minorHAnsi" w:hAnsiTheme="minorHAnsi" w:cstheme="minorHAnsi"/>
          <w:szCs w:val="20"/>
        </w:rPr>
        <w:t>Narodne</w:t>
      </w:r>
      <w:r w:rsidR="004C0A94" w:rsidRPr="00B26CA6">
        <w:rPr>
          <w:rFonts w:asciiTheme="minorHAnsi" w:hAnsiTheme="minorHAnsi" w:cstheme="minorHAnsi"/>
          <w:szCs w:val="20"/>
        </w:rPr>
        <w:t xml:space="preserve"> </w:t>
      </w:r>
      <w:r w:rsidRPr="00B26CA6">
        <w:rPr>
          <w:rFonts w:asciiTheme="minorHAnsi" w:hAnsiTheme="minorHAnsi" w:cstheme="minorHAnsi"/>
          <w:szCs w:val="20"/>
        </w:rPr>
        <w:t>novine</w:t>
      </w:r>
      <w:r w:rsidRPr="00B26CA6">
        <w:rPr>
          <w:rFonts w:ascii="Cambria Math" w:hAnsi="Cambria Math" w:cs="Cambria Math"/>
          <w:szCs w:val="20"/>
        </w:rPr>
        <w:t>≪</w:t>
      </w:r>
      <w:r w:rsidRPr="00B26CA6">
        <w:rPr>
          <w:rFonts w:asciiTheme="minorHAnsi" w:hAnsiTheme="minorHAnsi" w:cstheme="minorHAnsi"/>
          <w:szCs w:val="20"/>
        </w:rPr>
        <w:t>, br. 110/97., 27/98., 50/00., 129/00., 51/01., 111/03., 190/03., 105/04., 84/05.,</w:t>
      </w:r>
      <w:r w:rsidR="004C0A94" w:rsidRPr="00B26CA6">
        <w:rPr>
          <w:rFonts w:asciiTheme="minorHAnsi" w:hAnsiTheme="minorHAnsi" w:cstheme="minorHAnsi"/>
          <w:szCs w:val="20"/>
        </w:rPr>
        <w:t xml:space="preserve"> </w:t>
      </w:r>
      <w:r w:rsidRPr="00B26CA6">
        <w:rPr>
          <w:rFonts w:asciiTheme="minorHAnsi" w:hAnsiTheme="minorHAnsi" w:cstheme="minorHAnsi"/>
          <w:szCs w:val="20"/>
        </w:rPr>
        <w:t>71/06., 110/07., 152/08., 57/11., 77/11. i 143/12.);</w:t>
      </w:r>
    </w:p>
    <w:p w14:paraId="1FC27EEB" w14:textId="77777777" w:rsidR="002D14FF" w:rsidRPr="00B26CA6" w:rsidRDefault="002D14FF" w:rsidP="002D14FF">
      <w:pPr>
        <w:autoSpaceDE w:val="0"/>
        <w:autoSpaceDN w:val="0"/>
        <w:adjustRightInd w:val="0"/>
        <w:spacing w:line="240" w:lineRule="auto"/>
        <w:rPr>
          <w:rFonts w:asciiTheme="minorHAnsi" w:hAnsiTheme="minorHAnsi" w:cstheme="minorHAnsi"/>
          <w:b/>
          <w:bCs/>
          <w:szCs w:val="20"/>
        </w:rPr>
      </w:pPr>
      <w:r w:rsidRPr="00B26CA6">
        <w:rPr>
          <w:rFonts w:asciiTheme="minorHAnsi" w:hAnsiTheme="minorHAnsi" w:cstheme="minorHAnsi"/>
          <w:b/>
          <w:bCs/>
          <w:szCs w:val="20"/>
        </w:rPr>
        <w:t>c) prijevaru, na temelju:</w:t>
      </w:r>
    </w:p>
    <w:p w14:paraId="2525774D" w14:textId="76577C40" w:rsidR="002D14FF" w:rsidRPr="00B26CA6" w:rsidRDefault="002D14FF" w:rsidP="002D14FF">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 članka 236. (prijevara), članka 247. (prijevara u gospodarskom poslovanju), članka 256.</w:t>
      </w:r>
      <w:r w:rsidR="004C0A94" w:rsidRPr="00B26CA6">
        <w:rPr>
          <w:rFonts w:asciiTheme="minorHAnsi" w:hAnsiTheme="minorHAnsi" w:cstheme="minorHAnsi"/>
          <w:szCs w:val="20"/>
        </w:rPr>
        <w:t xml:space="preserve"> </w:t>
      </w:r>
      <w:r w:rsidRPr="00B26CA6">
        <w:rPr>
          <w:rFonts w:asciiTheme="minorHAnsi" w:hAnsiTheme="minorHAnsi" w:cstheme="minorHAnsi"/>
          <w:szCs w:val="20"/>
        </w:rPr>
        <w:t>(utaja poreza ili carine) i članka 258. (subvencijska prijevara) Kaznenog zakona i</w:t>
      </w:r>
    </w:p>
    <w:p w14:paraId="41D96EC0" w14:textId="29CBA398" w:rsidR="002D14FF" w:rsidRPr="00B26CA6" w:rsidRDefault="002D14FF" w:rsidP="002D14FF">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 članka 224. (prijevara), članka 293. (prijevara u gospodarskom poslovanju) i članka 286.</w:t>
      </w:r>
      <w:r w:rsidR="004C0A94" w:rsidRPr="00B26CA6">
        <w:rPr>
          <w:rFonts w:asciiTheme="minorHAnsi" w:hAnsiTheme="minorHAnsi" w:cstheme="minorHAnsi"/>
          <w:szCs w:val="20"/>
        </w:rPr>
        <w:t xml:space="preserve"> </w:t>
      </w:r>
      <w:r w:rsidRPr="00B26CA6">
        <w:rPr>
          <w:rFonts w:asciiTheme="minorHAnsi" w:hAnsiTheme="minorHAnsi" w:cstheme="minorHAnsi"/>
          <w:szCs w:val="20"/>
        </w:rPr>
        <w:t>(utaja poreza i drugih davanja) iz Kaznenog zakona (</w:t>
      </w:r>
      <w:r w:rsidRPr="00B26CA6">
        <w:rPr>
          <w:rFonts w:ascii="Cambria Math" w:hAnsi="Cambria Math" w:cs="Cambria Math"/>
          <w:szCs w:val="20"/>
        </w:rPr>
        <w:t>≫</w:t>
      </w:r>
      <w:r w:rsidRPr="00B26CA6">
        <w:rPr>
          <w:rFonts w:asciiTheme="minorHAnsi" w:hAnsiTheme="minorHAnsi" w:cstheme="minorHAnsi"/>
          <w:szCs w:val="20"/>
        </w:rPr>
        <w:t>Narodne novine</w:t>
      </w:r>
      <w:r w:rsidRPr="00B26CA6">
        <w:rPr>
          <w:rFonts w:ascii="Cambria Math" w:hAnsi="Cambria Math" w:cs="Cambria Math"/>
          <w:szCs w:val="20"/>
        </w:rPr>
        <w:t>≪</w:t>
      </w:r>
      <w:r w:rsidRPr="00B26CA6">
        <w:rPr>
          <w:rFonts w:asciiTheme="minorHAnsi" w:hAnsiTheme="minorHAnsi" w:cstheme="minorHAnsi"/>
          <w:szCs w:val="20"/>
        </w:rPr>
        <w:t>, br. 110/97.,</w:t>
      </w:r>
      <w:r w:rsidR="004C0A94" w:rsidRPr="00B26CA6">
        <w:rPr>
          <w:rFonts w:asciiTheme="minorHAnsi" w:hAnsiTheme="minorHAnsi" w:cstheme="minorHAnsi"/>
          <w:szCs w:val="20"/>
        </w:rPr>
        <w:t xml:space="preserve"> </w:t>
      </w:r>
      <w:r w:rsidRPr="00B26CA6">
        <w:rPr>
          <w:rFonts w:asciiTheme="minorHAnsi" w:hAnsiTheme="minorHAnsi" w:cstheme="minorHAnsi"/>
          <w:szCs w:val="20"/>
        </w:rPr>
        <w:t>27/98., 50/00., 129/00., 51/01., 111/03., 190/03., 105/04., 84/05., 71/06., 110/07.,</w:t>
      </w:r>
      <w:r w:rsidR="004C0A94" w:rsidRPr="00B26CA6">
        <w:rPr>
          <w:rFonts w:asciiTheme="minorHAnsi" w:hAnsiTheme="minorHAnsi" w:cstheme="minorHAnsi"/>
          <w:szCs w:val="20"/>
        </w:rPr>
        <w:t xml:space="preserve"> </w:t>
      </w:r>
      <w:r w:rsidRPr="00B26CA6">
        <w:rPr>
          <w:rFonts w:asciiTheme="minorHAnsi" w:hAnsiTheme="minorHAnsi" w:cstheme="minorHAnsi"/>
          <w:szCs w:val="20"/>
        </w:rPr>
        <w:t>152/08., 57/11., 77/11. i 143/12.)</w:t>
      </w:r>
    </w:p>
    <w:p w14:paraId="4D7A95D0" w14:textId="77777777" w:rsidR="002D14FF" w:rsidRPr="00B26CA6" w:rsidRDefault="002D14FF" w:rsidP="002D14FF">
      <w:pPr>
        <w:autoSpaceDE w:val="0"/>
        <w:autoSpaceDN w:val="0"/>
        <w:adjustRightInd w:val="0"/>
        <w:spacing w:line="240" w:lineRule="auto"/>
        <w:rPr>
          <w:rFonts w:asciiTheme="minorHAnsi" w:hAnsiTheme="minorHAnsi" w:cstheme="minorHAnsi"/>
          <w:b/>
          <w:bCs/>
          <w:szCs w:val="20"/>
        </w:rPr>
      </w:pPr>
      <w:r w:rsidRPr="00B26CA6">
        <w:rPr>
          <w:rFonts w:asciiTheme="minorHAnsi" w:hAnsiTheme="minorHAnsi" w:cstheme="minorHAnsi"/>
          <w:b/>
          <w:bCs/>
          <w:szCs w:val="20"/>
        </w:rPr>
        <w:t>d) terorizam ili kaznena djela povezana s terorističkim aktivnostima, na temelju:</w:t>
      </w:r>
    </w:p>
    <w:p w14:paraId="07CA1029" w14:textId="74154287" w:rsidR="002D14FF" w:rsidRPr="00B26CA6" w:rsidRDefault="002D14FF" w:rsidP="004C0A94">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lastRenderedPageBreak/>
        <w:t>- članka 97. (terorizam), članka 99. (javno poticanje na terorizam), članka 100. (novačenje</w:t>
      </w:r>
      <w:r w:rsidR="004C0A94" w:rsidRPr="00B26CA6">
        <w:rPr>
          <w:rFonts w:asciiTheme="minorHAnsi" w:hAnsiTheme="minorHAnsi" w:cstheme="minorHAnsi"/>
          <w:szCs w:val="20"/>
        </w:rPr>
        <w:t xml:space="preserve"> </w:t>
      </w:r>
      <w:r w:rsidRPr="00B26CA6">
        <w:rPr>
          <w:rFonts w:asciiTheme="minorHAnsi" w:hAnsiTheme="minorHAnsi" w:cstheme="minorHAnsi"/>
          <w:sz w:val="18"/>
          <w:szCs w:val="18"/>
        </w:rPr>
        <w:t>za terorizam), članka 101. (obuka za terorizam) i članka 102. (terorističko udruženje)</w:t>
      </w:r>
      <w:r w:rsidR="004C0A94" w:rsidRPr="00B26CA6">
        <w:rPr>
          <w:rFonts w:asciiTheme="minorHAnsi" w:hAnsiTheme="minorHAnsi" w:cstheme="minorHAnsi"/>
          <w:szCs w:val="20"/>
        </w:rPr>
        <w:t xml:space="preserve"> </w:t>
      </w:r>
      <w:r w:rsidRPr="00B26CA6">
        <w:rPr>
          <w:rFonts w:asciiTheme="minorHAnsi" w:hAnsiTheme="minorHAnsi" w:cstheme="minorHAnsi"/>
          <w:sz w:val="18"/>
          <w:szCs w:val="18"/>
        </w:rPr>
        <w:t>Kaznenog zakona</w:t>
      </w:r>
    </w:p>
    <w:p w14:paraId="64D9F281" w14:textId="41555C7B" w:rsidR="002D14FF" w:rsidRPr="00B26CA6" w:rsidRDefault="002D14FF" w:rsidP="002D14FF">
      <w:pPr>
        <w:autoSpaceDE w:val="0"/>
        <w:autoSpaceDN w:val="0"/>
        <w:adjustRightInd w:val="0"/>
        <w:spacing w:line="240" w:lineRule="auto"/>
        <w:rPr>
          <w:rFonts w:asciiTheme="minorHAnsi" w:hAnsiTheme="minorHAnsi" w:cstheme="minorHAnsi"/>
          <w:sz w:val="18"/>
          <w:szCs w:val="18"/>
        </w:rPr>
      </w:pPr>
      <w:r w:rsidRPr="00B26CA6">
        <w:rPr>
          <w:rFonts w:asciiTheme="minorHAnsi" w:hAnsiTheme="minorHAnsi" w:cstheme="minorHAnsi"/>
          <w:sz w:val="24"/>
        </w:rPr>
        <w:t xml:space="preserve">- </w:t>
      </w:r>
      <w:r w:rsidRPr="00B26CA6">
        <w:rPr>
          <w:rFonts w:asciiTheme="minorHAnsi" w:hAnsiTheme="minorHAnsi" w:cstheme="minorHAnsi"/>
          <w:sz w:val="18"/>
          <w:szCs w:val="18"/>
        </w:rPr>
        <w:t>članka 169. (terorizam), članka 169.a (javno poticanje na terorizam) i članka 169.b</w:t>
      </w:r>
      <w:r w:rsidR="004C0A94" w:rsidRPr="00B26CA6">
        <w:rPr>
          <w:rFonts w:asciiTheme="minorHAnsi" w:hAnsiTheme="minorHAnsi" w:cstheme="minorHAnsi"/>
          <w:sz w:val="18"/>
          <w:szCs w:val="18"/>
        </w:rPr>
        <w:t xml:space="preserve"> </w:t>
      </w:r>
      <w:r w:rsidRPr="00B26CA6">
        <w:rPr>
          <w:rFonts w:asciiTheme="minorHAnsi" w:hAnsiTheme="minorHAnsi" w:cstheme="minorHAnsi"/>
          <w:sz w:val="18"/>
          <w:szCs w:val="18"/>
        </w:rPr>
        <w:t>(novačenje i obuka za terorizam) iz Kaznenog zakona (</w:t>
      </w:r>
      <w:r w:rsidRPr="00B26CA6">
        <w:rPr>
          <w:rFonts w:ascii="Cambria Math" w:hAnsi="Cambria Math" w:cs="Cambria Math"/>
          <w:sz w:val="18"/>
          <w:szCs w:val="18"/>
        </w:rPr>
        <w:t>≫</w:t>
      </w:r>
      <w:r w:rsidRPr="00B26CA6">
        <w:rPr>
          <w:rFonts w:asciiTheme="minorHAnsi" w:hAnsiTheme="minorHAnsi" w:cstheme="minorHAnsi"/>
          <w:sz w:val="18"/>
          <w:szCs w:val="18"/>
        </w:rPr>
        <w:t>Narodne novine</w:t>
      </w:r>
      <w:r w:rsidRPr="00B26CA6">
        <w:rPr>
          <w:rFonts w:ascii="Cambria Math" w:hAnsi="Cambria Math" w:cs="Cambria Math"/>
          <w:sz w:val="18"/>
          <w:szCs w:val="18"/>
        </w:rPr>
        <w:t>≪</w:t>
      </w:r>
      <w:r w:rsidRPr="00B26CA6">
        <w:rPr>
          <w:rFonts w:asciiTheme="minorHAnsi" w:hAnsiTheme="minorHAnsi" w:cstheme="minorHAnsi"/>
          <w:sz w:val="18"/>
          <w:szCs w:val="18"/>
        </w:rPr>
        <w:t>, br. 110/97.,</w:t>
      </w:r>
      <w:r w:rsidR="004C0A94" w:rsidRPr="00B26CA6">
        <w:rPr>
          <w:rFonts w:asciiTheme="minorHAnsi" w:hAnsiTheme="minorHAnsi" w:cstheme="minorHAnsi"/>
          <w:sz w:val="18"/>
          <w:szCs w:val="18"/>
        </w:rPr>
        <w:t xml:space="preserve"> </w:t>
      </w:r>
      <w:r w:rsidRPr="00B26CA6">
        <w:rPr>
          <w:rFonts w:asciiTheme="minorHAnsi" w:hAnsiTheme="minorHAnsi" w:cstheme="minorHAnsi"/>
          <w:sz w:val="18"/>
          <w:szCs w:val="18"/>
        </w:rPr>
        <w:t>27/98., 50/00., 129/00., 51/01., 111/03., 190/03., 105/04., 84/05., 71/06., 110/07.,</w:t>
      </w:r>
      <w:r w:rsidR="004C0A94" w:rsidRPr="00B26CA6">
        <w:rPr>
          <w:rFonts w:asciiTheme="minorHAnsi" w:hAnsiTheme="minorHAnsi" w:cstheme="minorHAnsi"/>
          <w:sz w:val="18"/>
          <w:szCs w:val="18"/>
        </w:rPr>
        <w:t xml:space="preserve"> </w:t>
      </w:r>
      <w:r w:rsidRPr="00B26CA6">
        <w:rPr>
          <w:rFonts w:asciiTheme="minorHAnsi" w:hAnsiTheme="minorHAnsi" w:cstheme="minorHAnsi"/>
          <w:sz w:val="18"/>
          <w:szCs w:val="18"/>
        </w:rPr>
        <w:t>152/08., 57/11., 77/11. i 143/12.)</w:t>
      </w:r>
    </w:p>
    <w:p w14:paraId="18393B8C" w14:textId="77777777" w:rsidR="002D14FF" w:rsidRPr="00B26CA6" w:rsidRDefault="002D14FF" w:rsidP="002D14FF">
      <w:pPr>
        <w:autoSpaceDE w:val="0"/>
        <w:autoSpaceDN w:val="0"/>
        <w:adjustRightInd w:val="0"/>
        <w:spacing w:line="240" w:lineRule="auto"/>
        <w:rPr>
          <w:rFonts w:asciiTheme="minorHAnsi" w:hAnsiTheme="minorHAnsi" w:cstheme="minorHAnsi"/>
          <w:b/>
          <w:bCs/>
          <w:sz w:val="18"/>
          <w:szCs w:val="18"/>
        </w:rPr>
      </w:pPr>
      <w:r w:rsidRPr="00B26CA6">
        <w:rPr>
          <w:rFonts w:asciiTheme="minorHAnsi" w:hAnsiTheme="minorHAnsi" w:cstheme="minorHAnsi"/>
          <w:b/>
          <w:bCs/>
          <w:sz w:val="18"/>
          <w:szCs w:val="18"/>
        </w:rPr>
        <w:t>e) pranje novca ili financiranje terorizma, na temelju:</w:t>
      </w:r>
    </w:p>
    <w:p w14:paraId="66AE26ED" w14:textId="77777777" w:rsidR="002D14FF" w:rsidRPr="00B26CA6" w:rsidRDefault="002D14FF" w:rsidP="002D14FF">
      <w:pPr>
        <w:autoSpaceDE w:val="0"/>
        <w:autoSpaceDN w:val="0"/>
        <w:adjustRightInd w:val="0"/>
        <w:spacing w:line="240" w:lineRule="auto"/>
        <w:rPr>
          <w:rFonts w:asciiTheme="minorHAnsi" w:hAnsiTheme="minorHAnsi" w:cstheme="minorHAnsi"/>
          <w:sz w:val="18"/>
          <w:szCs w:val="18"/>
        </w:rPr>
      </w:pPr>
      <w:r w:rsidRPr="00B26CA6">
        <w:rPr>
          <w:rFonts w:asciiTheme="minorHAnsi" w:hAnsiTheme="minorHAnsi" w:cstheme="minorHAnsi"/>
          <w:sz w:val="24"/>
        </w:rPr>
        <w:t xml:space="preserve">- </w:t>
      </w:r>
      <w:r w:rsidRPr="00B26CA6">
        <w:rPr>
          <w:rFonts w:asciiTheme="minorHAnsi" w:hAnsiTheme="minorHAnsi" w:cstheme="minorHAnsi"/>
          <w:sz w:val="18"/>
          <w:szCs w:val="18"/>
        </w:rPr>
        <w:t>članka 98. (financiranje terorizma) i članka 265. (pranje novca) Kaznenog zakona i</w:t>
      </w:r>
    </w:p>
    <w:p w14:paraId="3A89183C" w14:textId="15087A94" w:rsidR="002D14FF" w:rsidRPr="00B26CA6" w:rsidRDefault="002D14FF" w:rsidP="002D14FF">
      <w:pPr>
        <w:autoSpaceDE w:val="0"/>
        <w:autoSpaceDN w:val="0"/>
        <w:adjustRightInd w:val="0"/>
        <w:spacing w:line="240" w:lineRule="auto"/>
        <w:rPr>
          <w:rFonts w:asciiTheme="minorHAnsi" w:hAnsiTheme="minorHAnsi" w:cstheme="minorHAnsi"/>
          <w:sz w:val="18"/>
          <w:szCs w:val="18"/>
        </w:rPr>
      </w:pPr>
      <w:r w:rsidRPr="00B26CA6">
        <w:rPr>
          <w:rFonts w:asciiTheme="minorHAnsi" w:hAnsiTheme="minorHAnsi" w:cstheme="minorHAnsi"/>
          <w:sz w:val="24"/>
        </w:rPr>
        <w:t xml:space="preserve">- </w:t>
      </w:r>
      <w:r w:rsidRPr="00B26CA6">
        <w:rPr>
          <w:rFonts w:asciiTheme="minorHAnsi" w:hAnsiTheme="minorHAnsi" w:cstheme="minorHAnsi"/>
          <w:sz w:val="18"/>
          <w:szCs w:val="18"/>
        </w:rPr>
        <w:t>članka 279. (pranje novca) iz Kaznenog zakona (</w:t>
      </w:r>
      <w:r w:rsidRPr="00B26CA6">
        <w:rPr>
          <w:rFonts w:ascii="Cambria Math" w:hAnsi="Cambria Math" w:cs="Cambria Math"/>
          <w:sz w:val="18"/>
          <w:szCs w:val="18"/>
        </w:rPr>
        <w:t>≫</w:t>
      </w:r>
      <w:r w:rsidRPr="00B26CA6">
        <w:rPr>
          <w:rFonts w:asciiTheme="minorHAnsi" w:hAnsiTheme="minorHAnsi" w:cstheme="minorHAnsi"/>
          <w:sz w:val="18"/>
          <w:szCs w:val="18"/>
        </w:rPr>
        <w:t>Narodne novine</w:t>
      </w:r>
      <w:r w:rsidRPr="00B26CA6">
        <w:rPr>
          <w:rFonts w:ascii="Cambria Math" w:hAnsi="Cambria Math" w:cs="Cambria Math"/>
          <w:sz w:val="18"/>
          <w:szCs w:val="18"/>
        </w:rPr>
        <w:t>≪</w:t>
      </w:r>
      <w:r w:rsidRPr="00B26CA6">
        <w:rPr>
          <w:rFonts w:asciiTheme="minorHAnsi" w:hAnsiTheme="minorHAnsi" w:cstheme="minorHAnsi"/>
          <w:sz w:val="18"/>
          <w:szCs w:val="18"/>
        </w:rPr>
        <w:t>, br. 110/97., 27/98.,</w:t>
      </w:r>
      <w:r w:rsidR="004C0A94" w:rsidRPr="00B26CA6">
        <w:rPr>
          <w:rFonts w:asciiTheme="minorHAnsi" w:hAnsiTheme="minorHAnsi" w:cstheme="minorHAnsi"/>
          <w:sz w:val="18"/>
          <w:szCs w:val="18"/>
        </w:rPr>
        <w:t xml:space="preserve"> </w:t>
      </w:r>
      <w:r w:rsidRPr="00B26CA6">
        <w:rPr>
          <w:rFonts w:asciiTheme="minorHAnsi" w:hAnsiTheme="minorHAnsi" w:cstheme="minorHAnsi"/>
          <w:sz w:val="18"/>
          <w:szCs w:val="18"/>
        </w:rPr>
        <w:t>50/00., 129/00., 51/01., 111/03., 190/03., 105/04., 84/05., 71/06., 110/07., 152/08.,</w:t>
      </w:r>
      <w:r w:rsidR="004C0A94" w:rsidRPr="00B26CA6">
        <w:rPr>
          <w:rFonts w:asciiTheme="minorHAnsi" w:hAnsiTheme="minorHAnsi" w:cstheme="minorHAnsi"/>
          <w:sz w:val="18"/>
          <w:szCs w:val="18"/>
        </w:rPr>
        <w:t xml:space="preserve"> </w:t>
      </w:r>
      <w:r w:rsidRPr="00B26CA6">
        <w:rPr>
          <w:rFonts w:asciiTheme="minorHAnsi" w:hAnsiTheme="minorHAnsi" w:cstheme="minorHAnsi"/>
          <w:sz w:val="18"/>
          <w:szCs w:val="18"/>
        </w:rPr>
        <w:t>57/11., 77/11. i 143/12.)</w:t>
      </w:r>
    </w:p>
    <w:p w14:paraId="38738B24" w14:textId="77777777" w:rsidR="002D14FF" w:rsidRPr="00B26CA6" w:rsidRDefault="002D14FF" w:rsidP="002D14FF">
      <w:pPr>
        <w:autoSpaceDE w:val="0"/>
        <w:autoSpaceDN w:val="0"/>
        <w:adjustRightInd w:val="0"/>
        <w:spacing w:line="240" w:lineRule="auto"/>
        <w:rPr>
          <w:rFonts w:asciiTheme="minorHAnsi" w:hAnsiTheme="minorHAnsi" w:cstheme="minorHAnsi"/>
          <w:b/>
          <w:bCs/>
          <w:sz w:val="18"/>
          <w:szCs w:val="18"/>
        </w:rPr>
      </w:pPr>
      <w:r w:rsidRPr="00B26CA6">
        <w:rPr>
          <w:rFonts w:asciiTheme="minorHAnsi" w:hAnsiTheme="minorHAnsi" w:cstheme="minorHAnsi"/>
          <w:b/>
          <w:bCs/>
          <w:sz w:val="18"/>
          <w:szCs w:val="18"/>
        </w:rPr>
        <w:t>f) dječji rad ili druge oblike trgovanja ljudima, na temelju:</w:t>
      </w:r>
    </w:p>
    <w:p w14:paraId="43ADB9A5" w14:textId="77777777" w:rsidR="002D14FF" w:rsidRPr="00B26CA6" w:rsidRDefault="002D14FF" w:rsidP="002D14FF">
      <w:pPr>
        <w:autoSpaceDE w:val="0"/>
        <w:autoSpaceDN w:val="0"/>
        <w:adjustRightInd w:val="0"/>
        <w:spacing w:line="240" w:lineRule="auto"/>
        <w:rPr>
          <w:rFonts w:asciiTheme="minorHAnsi" w:hAnsiTheme="minorHAnsi" w:cstheme="minorHAnsi"/>
          <w:sz w:val="18"/>
          <w:szCs w:val="18"/>
        </w:rPr>
      </w:pPr>
      <w:r w:rsidRPr="00B26CA6">
        <w:rPr>
          <w:rFonts w:asciiTheme="minorHAnsi" w:hAnsiTheme="minorHAnsi" w:cstheme="minorHAnsi"/>
          <w:sz w:val="24"/>
        </w:rPr>
        <w:t xml:space="preserve">- </w:t>
      </w:r>
      <w:r w:rsidRPr="00B26CA6">
        <w:rPr>
          <w:rFonts w:asciiTheme="minorHAnsi" w:hAnsiTheme="minorHAnsi" w:cstheme="minorHAnsi"/>
          <w:sz w:val="18"/>
          <w:szCs w:val="18"/>
        </w:rPr>
        <w:t>članka 106. (trgovanje ljudima) Kaznenog zakona</w:t>
      </w:r>
    </w:p>
    <w:p w14:paraId="09A5F499" w14:textId="0505BD08" w:rsidR="001C619C" w:rsidRPr="00B26CA6" w:rsidRDefault="002D14FF" w:rsidP="00DA398F">
      <w:pPr>
        <w:autoSpaceDE w:val="0"/>
        <w:autoSpaceDN w:val="0"/>
        <w:adjustRightInd w:val="0"/>
        <w:spacing w:line="240" w:lineRule="auto"/>
        <w:rPr>
          <w:rFonts w:asciiTheme="minorHAnsi" w:hAnsiTheme="minorHAnsi" w:cstheme="minorHAnsi"/>
          <w:sz w:val="18"/>
          <w:szCs w:val="18"/>
        </w:rPr>
      </w:pPr>
      <w:r w:rsidRPr="00B26CA6">
        <w:rPr>
          <w:rFonts w:asciiTheme="minorHAnsi" w:hAnsiTheme="minorHAnsi" w:cstheme="minorHAnsi"/>
          <w:sz w:val="24"/>
        </w:rPr>
        <w:t xml:space="preserve">- </w:t>
      </w:r>
      <w:r w:rsidRPr="00B26CA6">
        <w:rPr>
          <w:rFonts w:asciiTheme="minorHAnsi" w:hAnsiTheme="minorHAnsi" w:cstheme="minorHAnsi"/>
          <w:sz w:val="18"/>
          <w:szCs w:val="18"/>
        </w:rPr>
        <w:t>članka 175. (trgovanje ljudima i ropstvo) iz Kaznenog zakona (</w:t>
      </w:r>
      <w:r w:rsidRPr="00B26CA6">
        <w:rPr>
          <w:rFonts w:ascii="Cambria Math" w:hAnsi="Cambria Math" w:cs="Cambria Math"/>
          <w:sz w:val="18"/>
          <w:szCs w:val="18"/>
        </w:rPr>
        <w:t>≫</w:t>
      </w:r>
      <w:r w:rsidRPr="00B26CA6">
        <w:rPr>
          <w:rFonts w:asciiTheme="minorHAnsi" w:hAnsiTheme="minorHAnsi" w:cstheme="minorHAnsi"/>
          <w:sz w:val="18"/>
          <w:szCs w:val="18"/>
        </w:rPr>
        <w:t>Narodne novine</w:t>
      </w:r>
      <w:r w:rsidRPr="00B26CA6">
        <w:rPr>
          <w:rFonts w:ascii="Cambria Math" w:hAnsi="Cambria Math" w:cs="Cambria Math"/>
          <w:sz w:val="18"/>
          <w:szCs w:val="18"/>
        </w:rPr>
        <w:t>≪</w:t>
      </w:r>
      <w:r w:rsidRPr="00B26CA6">
        <w:rPr>
          <w:rFonts w:asciiTheme="minorHAnsi" w:hAnsiTheme="minorHAnsi" w:cstheme="minorHAnsi"/>
          <w:sz w:val="18"/>
          <w:szCs w:val="18"/>
        </w:rPr>
        <w:t>, br.</w:t>
      </w:r>
      <w:r w:rsidR="004C0A94" w:rsidRPr="00B26CA6">
        <w:rPr>
          <w:rFonts w:asciiTheme="minorHAnsi" w:hAnsiTheme="minorHAnsi" w:cstheme="minorHAnsi"/>
          <w:sz w:val="18"/>
          <w:szCs w:val="18"/>
        </w:rPr>
        <w:t xml:space="preserve"> </w:t>
      </w:r>
      <w:r w:rsidRPr="00B26CA6">
        <w:rPr>
          <w:rFonts w:asciiTheme="minorHAnsi" w:hAnsiTheme="minorHAnsi" w:cstheme="minorHAnsi"/>
          <w:sz w:val="18"/>
          <w:szCs w:val="18"/>
        </w:rPr>
        <w:t>110/97., 27/98., 50/00., 129/00., 51/01., 111/03., 190/03., 105/04., 84/05., 71/06.,</w:t>
      </w:r>
      <w:r w:rsidR="004C0A94" w:rsidRPr="00B26CA6">
        <w:rPr>
          <w:rFonts w:asciiTheme="minorHAnsi" w:hAnsiTheme="minorHAnsi" w:cstheme="minorHAnsi"/>
          <w:sz w:val="18"/>
          <w:szCs w:val="18"/>
        </w:rPr>
        <w:t xml:space="preserve"> </w:t>
      </w:r>
      <w:r w:rsidRPr="00B26CA6">
        <w:rPr>
          <w:rFonts w:asciiTheme="minorHAnsi" w:hAnsiTheme="minorHAnsi" w:cstheme="minorHAnsi"/>
          <w:sz w:val="18"/>
          <w:szCs w:val="18"/>
        </w:rPr>
        <w:t>110/07., 152</w:t>
      </w:r>
      <w:r w:rsidR="00DA398F" w:rsidRPr="00B26CA6">
        <w:rPr>
          <w:rFonts w:asciiTheme="minorHAnsi" w:hAnsiTheme="minorHAnsi" w:cstheme="minorHAnsi"/>
          <w:sz w:val="18"/>
          <w:szCs w:val="18"/>
        </w:rPr>
        <w:t>/08., 57/11., 77/11. i 143/12.)</w:t>
      </w:r>
    </w:p>
    <w:p w14:paraId="0ECFC20C" w14:textId="77777777" w:rsidR="00DA398F" w:rsidRPr="00B26CA6" w:rsidRDefault="00DA398F" w:rsidP="00DA398F">
      <w:pPr>
        <w:pStyle w:val="Default"/>
        <w:jc w:val="both"/>
        <w:rPr>
          <w:rFonts w:asciiTheme="minorHAnsi" w:hAnsiTheme="minorHAnsi" w:cstheme="minorHAnsi"/>
          <w:bCs/>
          <w:color w:val="auto"/>
          <w:sz w:val="20"/>
          <w:szCs w:val="20"/>
        </w:rPr>
      </w:pPr>
    </w:p>
    <w:p w14:paraId="34C06A8D" w14:textId="0191F4DE" w:rsidR="001B48A5" w:rsidRPr="00B26CA6" w:rsidRDefault="001C619C" w:rsidP="00DA398F">
      <w:pPr>
        <w:pStyle w:val="Default"/>
        <w:jc w:val="both"/>
        <w:rPr>
          <w:rFonts w:asciiTheme="minorHAnsi" w:hAnsiTheme="minorHAnsi" w:cstheme="minorHAnsi"/>
          <w:color w:val="auto"/>
          <w:sz w:val="16"/>
          <w:szCs w:val="20"/>
        </w:rPr>
      </w:pPr>
      <w:r w:rsidRPr="00B26CA6">
        <w:rPr>
          <w:rFonts w:asciiTheme="minorHAnsi" w:hAnsiTheme="minorHAnsi" w:cstheme="minorHAnsi"/>
          <w:bCs/>
          <w:color w:val="auto"/>
          <w:sz w:val="20"/>
          <w:szCs w:val="20"/>
        </w:rPr>
        <w:t xml:space="preserve">UPUTA: </w:t>
      </w:r>
      <w:r w:rsidR="001B48A5" w:rsidRPr="00B26CA6">
        <w:rPr>
          <w:rFonts w:asciiTheme="minorHAnsi" w:hAnsiTheme="minorHAnsi" w:cstheme="minorHAnsi"/>
          <w:i/>
          <w:sz w:val="20"/>
          <w:szCs w:val="20"/>
        </w:rPr>
        <w:t>Sukladno članku 20. stavku 10. Pravilnika o dokumentaciji o nabavi te ponudama u postupcima javne nabave (Narodne novine, broj: 65/17) izjavu iz članka 265. stavka 2. u vezi s člankom 251. stavkom 1. ZJN 2016 može dati osoba po zakonu ovlaštena za zastupanje gospodarskog subjekta za gospodarski subjekt i za sve osobe koje su članovi upravnog, upravljačkog ili nadzornog tijela ili osoba koja ima ovlasti za zastupanje, donošenje odluka ili nadzora gospodarskog subjekta. U navedenom slučaju osoba ovlaštena za zastupanje gospodarskog subjekta može na jednoj izjavi dati izjavu i za sve osobe koje su članovi upravnog, upravljačkog ili nadzornog tijela ili osoba koja ima ovlasti za zastupanje, donošenje odluka ili nadzora gospodarskog subjekta.</w:t>
      </w:r>
    </w:p>
    <w:p w14:paraId="5353F5DD" w14:textId="77777777" w:rsidR="00DA398F" w:rsidRPr="00B26CA6" w:rsidRDefault="00DA398F" w:rsidP="00DA398F">
      <w:pPr>
        <w:pStyle w:val="Default"/>
        <w:jc w:val="both"/>
        <w:rPr>
          <w:rFonts w:asciiTheme="minorHAnsi" w:hAnsiTheme="minorHAnsi" w:cstheme="minorHAnsi"/>
          <w:i/>
          <w:sz w:val="20"/>
          <w:szCs w:val="20"/>
        </w:rPr>
      </w:pPr>
    </w:p>
    <w:p w14:paraId="35363D54" w14:textId="7D5AD7AE" w:rsidR="00DA398F" w:rsidRPr="00B26CA6" w:rsidRDefault="00DA398F" w:rsidP="00DA398F">
      <w:pPr>
        <w:pStyle w:val="Default"/>
        <w:jc w:val="both"/>
        <w:rPr>
          <w:rFonts w:asciiTheme="minorHAnsi" w:hAnsiTheme="minorHAnsi" w:cstheme="minorHAnsi"/>
          <w:i/>
          <w:color w:val="auto"/>
          <w:sz w:val="20"/>
          <w:szCs w:val="20"/>
        </w:rPr>
      </w:pPr>
      <w:r w:rsidRPr="00B26CA6">
        <w:rPr>
          <w:rFonts w:asciiTheme="minorHAnsi" w:hAnsiTheme="minorHAnsi" w:cstheme="minorHAnsi"/>
          <w:i/>
          <w:sz w:val="20"/>
          <w:szCs w:val="20"/>
        </w:rPr>
        <w:t xml:space="preserve">Ovaj obrazac potpisuje osoba ovlaštena za samostalno i pojedinačno zastupanje gospodarskog subjekta (ili osobe koje su ovlaštene za skupno zastupanje gospodarskog subjekta). Izjava o nekažnjavanju mora biti s ovjerenim potpisom kod nadležne sudske ili upravne vlasti, javnog bilježnika ili strukovnog ili trgovinskog tijela u državi poslovnog nastana gospodarskog subjekta, odnosno državi čiji je osoba državljanin. </w:t>
      </w:r>
    </w:p>
    <w:p w14:paraId="2BDE7472" w14:textId="178A046A" w:rsidR="00EF183D" w:rsidRPr="00B26CA6" w:rsidRDefault="00EF183D" w:rsidP="00EF183D">
      <w:pPr>
        <w:spacing w:line="240" w:lineRule="auto"/>
        <w:rPr>
          <w:rFonts w:asciiTheme="minorHAnsi" w:hAnsiTheme="minorHAnsi" w:cstheme="minorHAnsi"/>
          <w:b/>
          <w:iCs/>
          <w:szCs w:val="20"/>
          <w:lang w:bidi="en-US"/>
        </w:rPr>
      </w:pPr>
      <w:r w:rsidRPr="00B26CA6">
        <w:rPr>
          <w:rFonts w:asciiTheme="minorHAnsi" w:hAnsiTheme="minorHAnsi" w:cstheme="minorHAnsi"/>
          <w:b/>
          <w:szCs w:val="20"/>
        </w:rPr>
        <w:t>NAPOMENA:</w:t>
      </w:r>
      <w:r w:rsidRPr="00B26CA6">
        <w:rPr>
          <w:rFonts w:asciiTheme="minorHAnsi" w:hAnsiTheme="minorHAnsi" w:cstheme="minorHAnsi"/>
          <w:szCs w:val="20"/>
        </w:rPr>
        <w:t xml:space="preserve"> Davatelj ove Izjave, ovom Izjavom kao ažuriranim popratnim dokumentom dokazuje da podaci koji su sadržani u dokumentu odgovaraju činjeničnom stanju u trenutku dostave naručitelju te dokazuju ono što je gospodarski subjekt naveo u </w:t>
      </w:r>
      <w:r w:rsidR="00CB6918" w:rsidRPr="00B26CA6">
        <w:rPr>
          <w:rFonts w:asciiTheme="minorHAnsi" w:hAnsiTheme="minorHAnsi" w:cstheme="minorHAnsi"/>
          <w:szCs w:val="20"/>
        </w:rPr>
        <w:t>EESPD</w:t>
      </w:r>
      <w:r w:rsidRPr="00B26CA6">
        <w:rPr>
          <w:rFonts w:asciiTheme="minorHAnsi" w:hAnsiTheme="minorHAnsi" w:cstheme="minorHAnsi"/>
          <w:szCs w:val="20"/>
        </w:rPr>
        <w:t>-u.</w:t>
      </w:r>
    </w:p>
    <w:p w14:paraId="4EF61A7D" w14:textId="77777777" w:rsidR="002D14FF" w:rsidRPr="00B26CA6" w:rsidRDefault="002D14FF" w:rsidP="002D14FF">
      <w:pPr>
        <w:spacing w:line="240" w:lineRule="auto"/>
        <w:rPr>
          <w:rFonts w:asciiTheme="minorHAnsi" w:hAnsiTheme="minorHAnsi" w:cstheme="minorHAnsi"/>
          <w:b/>
          <w:iCs/>
          <w:szCs w:val="20"/>
          <w:lang w:bidi="en-US"/>
        </w:rPr>
      </w:pPr>
    </w:p>
    <w:p w14:paraId="526307C6" w14:textId="0DB1AC8D" w:rsidR="002D14FF" w:rsidRPr="00B26CA6" w:rsidRDefault="002D14FF" w:rsidP="002D14FF">
      <w:pPr>
        <w:spacing w:line="240" w:lineRule="auto"/>
        <w:rPr>
          <w:rFonts w:asciiTheme="minorHAnsi" w:hAnsiTheme="minorHAnsi" w:cstheme="minorHAnsi"/>
          <w:iCs/>
          <w:szCs w:val="20"/>
          <w:lang w:bidi="en-US"/>
        </w:rPr>
      </w:pPr>
      <w:r w:rsidRPr="00B26CA6">
        <w:rPr>
          <w:rFonts w:asciiTheme="minorHAnsi" w:hAnsiTheme="minorHAnsi" w:cstheme="minorHAnsi"/>
          <w:b/>
          <w:iCs/>
          <w:szCs w:val="20"/>
          <w:lang w:bidi="en-US"/>
        </w:rPr>
        <w:t xml:space="preserve">ZA PONUDITELJA:                                 </w:t>
      </w:r>
      <w:r w:rsidR="005179BB">
        <w:rPr>
          <w:rFonts w:asciiTheme="minorHAnsi" w:hAnsiTheme="minorHAnsi" w:cstheme="minorHAnsi"/>
          <w:b/>
          <w:iCs/>
          <w:szCs w:val="20"/>
          <w:lang w:bidi="en-US"/>
        </w:rPr>
        <w:tab/>
      </w:r>
      <w:r w:rsidRPr="00B26CA6">
        <w:rPr>
          <w:rFonts w:asciiTheme="minorHAnsi" w:hAnsiTheme="minorHAnsi" w:cstheme="minorHAnsi"/>
          <w:iCs/>
          <w:szCs w:val="20"/>
          <w:lang w:bidi="en-US"/>
        </w:rPr>
        <w:t>_____________________________</w:t>
      </w:r>
    </w:p>
    <w:p w14:paraId="4E9C635C" w14:textId="50AC0179" w:rsidR="002D14FF" w:rsidRPr="00B26CA6" w:rsidRDefault="002D14FF" w:rsidP="005179BB">
      <w:pPr>
        <w:spacing w:line="240" w:lineRule="auto"/>
        <w:ind w:left="2836" w:firstLine="709"/>
        <w:rPr>
          <w:rFonts w:asciiTheme="minorHAnsi" w:hAnsiTheme="minorHAnsi" w:cstheme="minorHAnsi"/>
          <w:iCs/>
          <w:szCs w:val="20"/>
          <w:lang w:bidi="en-US"/>
        </w:rPr>
      </w:pPr>
      <w:r w:rsidRPr="00B26CA6">
        <w:rPr>
          <w:rFonts w:asciiTheme="minorHAnsi" w:hAnsiTheme="minorHAnsi" w:cstheme="minorHAnsi"/>
          <w:iCs/>
          <w:szCs w:val="20"/>
          <w:lang w:bidi="en-US"/>
        </w:rPr>
        <w:t>(ime, prezime i funkcija ovlaštene osobe)</w:t>
      </w:r>
    </w:p>
    <w:p w14:paraId="609C9145" w14:textId="743543E2" w:rsidR="002D14FF" w:rsidRPr="00B26CA6" w:rsidRDefault="002D14FF" w:rsidP="002D14FF">
      <w:pPr>
        <w:spacing w:line="240" w:lineRule="auto"/>
        <w:rPr>
          <w:rFonts w:asciiTheme="minorHAnsi" w:hAnsiTheme="minorHAnsi" w:cstheme="minorHAnsi"/>
          <w:iCs/>
          <w:szCs w:val="20"/>
          <w:lang w:bidi="en-US"/>
        </w:rPr>
      </w:pPr>
      <w:r w:rsidRPr="00B26CA6">
        <w:rPr>
          <w:rFonts w:asciiTheme="minorHAnsi" w:hAnsiTheme="minorHAnsi" w:cstheme="minorHAnsi"/>
          <w:b/>
          <w:iCs/>
          <w:szCs w:val="20"/>
          <w:lang w:bidi="en-US"/>
        </w:rPr>
        <w:t>POTPIS OVLAŠTENE OSOBE:            MP</w:t>
      </w:r>
      <w:r w:rsidRPr="00B26CA6">
        <w:rPr>
          <w:rStyle w:val="Referencafusnote"/>
          <w:rFonts w:asciiTheme="minorHAnsi" w:hAnsiTheme="minorHAnsi" w:cstheme="minorHAnsi"/>
          <w:b/>
          <w:iCs/>
          <w:szCs w:val="20"/>
          <w:lang w:bidi="en-US"/>
        </w:rPr>
        <w:footnoteReference w:id="11"/>
      </w:r>
      <w:r w:rsidR="005179BB">
        <w:rPr>
          <w:rFonts w:asciiTheme="minorHAnsi" w:hAnsiTheme="minorHAnsi" w:cstheme="minorHAnsi"/>
          <w:b/>
          <w:iCs/>
          <w:szCs w:val="20"/>
          <w:lang w:bidi="en-US"/>
        </w:rPr>
        <w:tab/>
      </w:r>
      <w:r w:rsidRPr="00B26CA6">
        <w:rPr>
          <w:rFonts w:asciiTheme="minorHAnsi" w:hAnsiTheme="minorHAnsi" w:cstheme="minorHAnsi"/>
          <w:iCs/>
          <w:szCs w:val="20"/>
          <w:lang w:bidi="en-US"/>
        </w:rPr>
        <w:t>_____________________________</w:t>
      </w:r>
    </w:p>
    <w:p w14:paraId="717DDD87" w14:textId="77777777" w:rsidR="002D14FF" w:rsidRPr="00B26CA6" w:rsidRDefault="002D14FF" w:rsidP="002D14FF">
      <w:pPr>
        <w:spacing w:line="240" w:lineRule="auto"/>
        <w:rPr>
          <w:rFonts w:asciiTheme="minorHAnsi" w:hAnsiTheme="minorHAnsi" w:cstheme="minorHAnsi"/>
          <w:i/>
          <w:iCs/>
          <w:szCs w:val="20"/>
          <w:lang w:bidi="en-US"/>
        </w:rPr>
      </w:pPr>
    </w:p>
    <w:p w14:paraId="04A87F9B" w14:textId="3A7A2AD1" w:rsidR="002D14FF" w:rsidRPr="00B26CA6" w:rsidRDefault="002D14FF" w:rsidP="002D14FF">
      <w:pPr>
        <w:spacing w:line="240" w:lineRule="auto"/>
        <w:rPr>
          <w:rFonts w:asciiTheme="minorHAnsi" w:hAnsiTheme="minorHAnsi" w:cstheme="minorHAnsi"/>
          <w:iCs/>
          <w:szCs w:val="20"/>
          <w:lang w:bidi="en-US"/>
        </w:rPr>
      </w:pPr>
      <w:r w:rsidRPr="00B26CA6">
        <w:rPr>
          <w:rFonts w:asciiTheme="minorHAnsi" w:hAnsiTheme="minorHAnsi" w:cstheme="minorHAnsi"/>
          <w:b/>
          <w:iCs/>
          <w:szCs w:val="20"/>
          <w:lang w:bidi="en-US"/>
        </w:rPr>
        <w:t xml:space="preserve">Mjesto i datum:                                     </w:t>
      </w:r>
      <w:r w:rsidR="005179BB">
        <w:rPr>
          <w:rFonts w:asciiTheme="minorHAnsi" w:hAnsiTheme="minorHAnsi" w:cstheme="minorHAnsi"/>
          <w:b/>
          <w:iCs/>
          <w:szCs w:val="20"/>
          <w:lang w:bidi="en-US"/>
        </w:rPr>
        <w:tab/>
      </w:r>
      <w:r w:rsidRPr="00B26CA6">
        <w:rPr>
          <w:rFonts w:asciiTheme="minorHAnsi" w:hAnsiTheme="minorHAnsi" w:cstheme="minorHAnsi"/>
          <w:iCs/>
          <w:szCs w:val="20"/>
          <w:lang w:bidi="en-US"/>
        </w:rPr>
        <w:t>_____________________________</w:t>
      </w:r>
    </w:p>
    <w:p w14:paraId="18671016" w14:textId="44E0C940" w:rsidR="002D14FF" w:rsidRPr="00B26CA6" w:rsidRDefault="00937B5B" w:rsidP="00937B5B">
      <w:pPr>
        <w:spacing w:before="0" w:after="0" w:line="240" w:lineRule="auto"/>
        <w:rPr>
          <w:rFonts w:asciiTheme="minorHAnsi" w:hAnsiTheme="minorHAnsi" w:cstheme="minorHAnsi"/>
          <w:iCs/>
          <w:szCs w:val="20"/>
          <w:lang w:bidi="en-US"/>
        </w:rPr>
      </w:pPr>
      <w:r w:rsidRPr="00B26CA6">
        <w:rPr>
          <w:rFonts w:asciiTheme="minorHAnsi" w:hAnsiTheme="minorHAnsi" w:cstheme="minorHAnsi"/>
          <w:iCs/>
          <w:szCs w:val="20"/>
          <w:lang w:bidi="en-US"/>
        </w:rPr>
        <w:br w:type="page"/>
      </w:r>
    </w:p>
    <w:p w14:paraId="366B81DB" w14:textId="2A8FC59F" w:rsidR="001B48A5" w:rsidRPr="00B26CA6" w:rsidRDefault="0024561D" w:rsidP="008A75EA">
      <w:pPr>
        <w:pStyle w:val="Naslov2"/>
      </w:pPr>
      <w:bookmarkStart w:id="296" w:name="_Toc18581062"/>
      <w:bookmarkStart w:id="297" w:name="_Toc488070019"/>
      <w:bookmarkStart w:id="298" w:name="_Toc488226909"/>
      <w:bookmarkStart w:id="299" w:name="_Toc424732473"/>
      <w:r w:rsidRPr="00B26CA6">
        <w:lastRenderedPageBreak/>
        <w:t xml:space="preserve">obrazac </w:t>
      </w:r>
      <w:r w:rsidR="005671E7">
        <w:t>3</w:t>
      </w:r>
      <w:r w:rsidR="00C97CBC" w:rsidRPr="00B26CA6">
        <w:t>: izjava ponuditelja o nekažnjavanju</w:t>
      </w:r>
      <w:bookmarkEnd w:id="296"/>
    </w:p>
    <w:p w14:paraId="07305B8C" w14:textId="7262CDDD" w:rsidR="001B48A5" w:rsidRPr="00B26CA6" w:rsidRDefault="001B48A5" w:rsidP="001B48A5">
      <w:pPr>
        <w:autoSpaceDE w:val="0"/>
        <w:autoSpaceDN w:val="0"/>
        <w:adjustRightInd w:val="0"/>
        <w:spacing w:line="240" w:lineRule="auto"/>
        <w:jc w:val="center"/>
        <w:rPr>
          <w:rFonts w:asciiTheme="minorHAnsi" w:hAnsiTheme="minorHAnsi" w:cstheme="minorHAnsi"/>
          <w:b/>
          <w:bCs/>
          <w:szCs w:val="20"/>
        </w:rPr>
      </w:pPr>
      <w:r w:rsidRPr="00B26CA6">
        <w:rPr>
          <w:rFonts w:asciiTheme="minorHAnsi" w:hAnsiTheme="minorHAnsi" w:cstheme="minorHAnsi"/>
          <w:b/>
          <w:bCs/>
          <w:szCs w:val="20"/>
        </w:rPr>
        <w:t>IZJAVA O NEKAŽNJAVANJU ZA OSOBE I GOSPODARSKI SUBJEKT SA POSLOVNIM NASTANOM IZVAN REPUBLIKE HRVATSKE</w:t>
      </w:r>
    </w:p>
    <w:p w14:paraId="343373B3" w14:textId="55CC7E6E" w:rsidR="001B48A5" w:rsidRPr="00B26CA6" w:rsidRDefault="001B48A5" w:rsidP="001B48A5">
      <w:pPr>
        <w:autoSpaceDE w:val="0"/>
        <w:autoSpaceDN w:val="0"/>
        <w:adjustRightInd w:val="0"/>
        <w:spacing w:line="240" w:lineRule="auto"/>
        <w:rPr>
          <w:rFonts w:asciiTheme="minorHAnsi" w:hAnsiTheme="minorHAnsi" w:cstheme="minorHAnsi"/>
          <w:b/>
          <w:bCs/>
          <w:szCs w:val="20"/>
        </w:rPr>
      </w:pPr>
      <w:r w:rsidRPr="00B26CA6">
        <w:rPr>
          <w:rFonts w:asciiTheme="minorHAnsi" w:hAnsiTheme="minorHAnsi" w:cstheme="minorHAnsi"/>
          <w:szCs w:val="20"/>
          <w:lang w:eastAsia="hr-HR"/>
        </w:rPr>
        <w:t>Temel</w:t>
      </w:r>
      <w:r w:rsidR="005249A2" w:rsidRPr="00B26CA6">
        <w:rPr>
          <w:rFonts w:asciiTheme="minorHAnsi" w:hAnsiTheme="minorHAnsi" w:cstheme="minorHAnsi"/>
          <w:szCs w:val="20"/>
          <w:lang w:eastAsia="hr-HR"/>
        </w:rPr>
        <w:t>jem članka 251 stavka 1. točka 2</w:t>
      </w:r>
      <w:r w:rsidRPr="00B26CA6">
        <w:rPr>
          <w:rFonts w:asciiTheme="minorHAnsi" w:hAnsiTheme="minorHAnsi" w:cstheme="minorHAnsi"/>
          <w:szCs w:val="20"/>
          <w:lang w:eastAsia="hr-HR"/>
        </w:rPr>
        <w:t>. te članka 265. stavka 2.</w:t>
      </w:r>
      <w:r w:rsidRPr="00B26CA6">
        <w:rPr>
          <w:rFonts w:asciiTheme="minorHAnsi" w:hAnsiTheme="minorHAnsi" w:cstheme="minorHAnsi"/>
          <w:iCs/>
          <w:szCs w:val="20"/>
        </w:rPr>
        <w:t>, ZJN 2016</w:t>
      </w:r>
      <w:r w:rsidRPr="00B26CA6">
        <w:rPr>
          <w:rFonts w:asciiTheme="minorHAnsi" w:hAnsiTheme="minorHAnsi" w:cstheme="minorHAnsi"/>
          <w:szCs w:val="20"/>
          <w:lang w:eastAsia="hr-HR"/>
        </w:rPr>
        <w:t xml:space="preserve"> (NN 120/2016)</w:t>
      </w:r>
    </w:p>
    <w:p w14:paraId="34EA60C3" w14:textId="77777777" w:rsidR="001B48A5" w:rsidRPr="00B26CA6" w:rsidRDefault="001B48A5" w:rsidP="001B48A5">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kojom ja _____________________________ iz ____________________________________________</w:t>
      </w:r>
    </w:p>
    <w:p w14:paraId="1E8EDE4D" w14:textId="77777777" w:rsidR="001B48A5" w:rsidRPr="00B26CA6" w:rsidRDefault="001B48A5" w:rsidP="001B48A5">
      <w:pPr>
        <w:autoSpaceDE w:val="0"/>
        <w:autoSpaceDN w:val="0"/>
        <w:adjustRightInd w:val="0"/>
        <w:spacing w:line="240" w:lineRule="auto"/>
        <w:rPr>
          <w:rFonts w:asciiTheme="minorHAnsi" w:hAnsiTheme="minorHAnsi" w:cstheme="minorHAnsi"/>
          <w:i/>
          <w:iCs/>
          <w:szCs w:val="20"/>
        </w:rPr>
      </w:pPr>
      <w:r w:rsidRPr="00B26CA6">
        <w:rPr>
          <w:rFonts w:asciiTheme="minorHAnsi" w:hAnsiTheme="minorHAnsi" w:cstheme="minorHAnsi"/>
          <w:i/>
          <w:iCs/>
          <w:szCs w:val="20"/>
        </w:rPr>
        <w:t xml:space="preserve">         </w:t>
      </w:r>
      <w:r w:rsidRPr="00B26CA6">
        <w:rPr>
          <w:rFonts w:asciiTheme="minorHAnsi" w:hAnsiTheme="minorHAnsi" w:cstheme="minorHAnsi"/>
          <w:i/>
          <w:iCs/>
          <w:szCs w:val="20"/>
        </w:rPr>
        <w:tab/>
      </w:r>
      <w:r w:rsidRPr="00B26CA6">
        <w:rPr>
          <w:rFonts w:asciiTheme="minorHAnsi" w:hAnsiTheme="minorHAnsi" w:cstheme="minorHAnsi"/>
          <w:i/>
          <w:iCs/>
          <w:szCs w:val="20"/>
        </w:rPr>
        <w:tab/>
      </w:r>
      <w:r w:rsidRPr="00B26CA6">
        <w:rPr>
          <w:rFonts w:asciiTheme="minorHAnsi" w:hAnsiTheme="minorHAnsi" w:cstheme="minorHAnsi"/>
          <w:i/>
          <w:iCs/>
          <w:szCs w:val="20"/>
        </w:rPr>
        <w:tab/>
        <w:t xml:space="preserve"> (ime i prezime)                    (prebivalište i adresa stanovanja)</w:t>
      </w:r>
    </w:p>
    <w:p w14:paraId="69F2F20F" w14:textId="77777777" w:rsidR="001B48A5" w:rsidRPr="00B26CA6" w:rsidRDefault="001B48A5" w:rsidP="001B48A5">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broj identifikacijskog dokumenta ________________ izdane od _______________________________</w:t>
      </w:r>
    </w:p>
    <w:p w14:paraId="283D0B3B" w14:textId="0D89946F" w:rsidR="001B48A5" w:rsidRPr="00B26CA6" w:rsidRDefault="001B48A5" w:rsidP="001B48A5">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kao osoba iz članka 251. stavka 1. točk</w:t>
      </w:r>
      <w:r w:rsidR="005249A2" w:rsidRPr="00B26CA6">
        <w:rPr>
          <w:rFonts w:asciiTheme="minorHAnsi" w:hAnsiTheme="minorHAnsi" w:cstheme="minorHAnsi"/>
          <w:szCs w:val="20"/>
        </w:rPr>
        <w:t>e 2</w:t>
      </w:r>
      <w:r w:rsidRPr="00B26CA6">
        <w:rPr>
          <w:rFonts w:asciiTheme="minorHAnsi" w:hAnsiTheme="minorHAnsi" w:cstheme="minorHAnsi"/>
          <w:szCs w:val="20"/>
        </w:rPr>
        <w:t>. ZJN 2016 za sebe, za gospodarski subjekt i za sve osobe koje su članovi upravnog, upravljačkog ili nadzornog tijela ili imaju ovlasti zastupanja, donošenja odluka ili nadzora gospodarskog subjekta:</w:t>
      </w:r>
    </w:p>
    <w:p w14:paraId="48E4B1D9" w14:textId="77777777" w:rsidR="001B48A5" w:rsidRPr="00B26CA6" w:rsidRDefault="001B48A5" w:rsidP="001B48A5">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___________________________________________________________________________________</w:t>
      </w:r>
    </w:p>
    <w:p w14:paraId="6FEB3331" w14:textId="718798B1" w:rsidR="005F4972" w:rsidRPr="00B26CA6" w:rsidRDefault="005F4972" w:rsidP="001B48A5">
      <w:pPr>
        <w:autoSpaceDE w:val="0"/>
        <w:autoSpaceDN w:val="0"/>
        <w:adjustRightInd w:val="0"/>
        <w:spacing w:line="240" w:lineRule="auto"/>
        <w:rPr>
          <w:rFonts w:asciiTheme="minorHAnsi" w:hAnsiTheme="minorHAnsi" w:cstheme="minorHAnsi"/>
          <w:i/>
          <w:iCs/>
          <w:szCs w:val="20"/>
        </w:rPr>
      </w:pPr>
      <w:r w:rsidRPr="00B26CA6">
        <w:rPr>
          <w:rFonts w:asciiTheme="minorHAnsi" w:hAnsiTheme="minorHAnsi" w:cstheme="minorHAnsi"/>
          <w:i/>
          <w:iCs/>
          <w:szCs w:val="20"/>
        </w:rPr>
        <w:t xml:space="preserve"> </w:t>
      </w:r>
      <w:r w:rsidR="001B48A5" w:rsidRPr="00B26CA6">
        <w:rPr>
          <w:rFonts w:asciiTheme="minorHAnsi" w:hAnsiTheme="minorHAnsi" w:cstheme="minorHAnsi"/>
          <w:i/>
          <w:iCs/>
          <w:szCs w:val="20"/>
        </w:rPr>
        <w:t xml:space="preserve"> </w:t>
      </w:r>
      <w:r w:rsidRPr="00B26CA6">
        <w:rPr>
          <w:rFonts w:asciiTheme="minorHAnsi" w:hAnsiTheme="minorHAnsi" w:cstheme="minorHAnsi"/>
          <w:i/>
          <w:iCs/>
          <w:szCs w:val="20"/>
        </w:rPr>
        <w:t xml:space="preserve">(naziv i sjedište </w:t>
      </w:r>
      <w:r w:rsidR="009D21BD" w:rsidRPr="00B26CA6">
        <w:rPr>
          <w:rFonts w:asciiTheme="minorHAnsi" w:hAnsiTheme="minorHAnsi" w:cstheme="minorHAnsi"/>
          <w:i/>
          <w:iCs/>
          <w:szCs w:val="20"/>
        </w:rPr>
        <w:t xml:space="preserve">gospodarskog subjekta, OIB ili </w:t>
      </w:r>
      <w:r w:rsidRPr="00B26CA6">
        <w:rPr>
          <w:rFonts w:asciiTheme="minorHAnsi" w:hAnsiTheme="minorHAnsi" w:cstheme="minorHAnsi"/>
          <w:i/>
          <w:iCs/>
          <w:szCs w:val="20"/>
        </w:rPr>
        <w:t>identifikacijski broj zemlje poslovnog nastana)</w:t>
      </w:r>
    </w:p>
    <w:p w14:paraId="5587518A" w14:textId="2D17D02B" w:rsidR="001B48A5" w:rsidRPr="00B26CA6" w:rsidRDefault="001B48A5" w:rsidP="001B48A5">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pod materijalnom i kaznenom odgovornošću izjavljujem da meni i svim osobama koje su članovi upravnog, upravljačkog ili nadzornog tijela ili imaju ovlasti zastupanja, donošenja odluka ili nadzora gospodarskog subjekta te gospodarskom subjektu nije izrečena pravomoćna osuđujuća presuda za jedno ili više sljedećih kaznenih dijela:</w:t>
      </w:r>
    </w:p>
    <w:p w14:paraId="434FF13A" w14:textId="77777777" w:rsidR="001B48A5" w:rsidRPr="00B26CA6" w:rsidRDefault="001B48A5" w:rsidP="001B48A5">
      <w:pPr>
        <w:autoSpaceDE w:val="0"/>
        <w:autoSpaceDN w:val="0"/>
        <w:adjustRightInd w:val="0"/>
        <w:spacing w:line="240" w:lineRule="auto"/>
        <w:rPr>
          <w:rFonts w:asciiTheme="minorHAnsi" w:hAnsiTheme="minorHAnsi" w:cstheme="minorHAnsi"/>
          <w:b/>
          <w:bCs/>
          <w:szCs w:val="20"/>
        </w:rPr>
      </w:pPr>
      <w:r w:rsidRPr="00B26CA6">
        <w:rPr>
          <w:rFonts w:asciiTheme="minorHAnsi" w:hAnsiTheme="minorHAnsi" w:cstheme="minorHAnsi"/>
          <w:b/>
          <w:bCs/>
          <w:szCs w:val="20"/>
        </w:rPr>
        <w:t>a) sudjelovanje u zločinačkoj organizaciji, na temelju:</w:t>
      </w:r>
    </w:p>
    <w:p w14:paraId="6CE60C98" w14:textId="2370C652" w:rsidR="001B48A5" w:rsidRPr="00B26CA6" w:rsidRDefault="001B48A5" w:rsidP="00DC602A">
      <w:pPr>
        <w:pStyle w:val="Odlomakpopisa"/>
        <w:numPr>
          <w:ilvl w:val="0"/>
          <w:numId w:val="61"/>
        </w:num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članka 328. (zločinačko udruženje) i članka 329. (počinjenje kaznenog djela u sastavu zločinačkog udruženja) Kaznenog zakona i</w:t>
      </w:r>
    </w:p>
    <w:p w14:paraId="507E0AD8" w14:textId="08A11BB0" w:rsidR="001B48A5" w:rsidRPr="00B26CA6" w:rsidRDefault="001B48A5" w:rsidP="00DC602A">
      <w:pPr>
        <w:pStyle w:val="Odlomakpopisa"/>
        <w:numPr>
          <w:ilvl w:val="0"/>
          <w:numId w:val="61"/>
        </w:num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članka 333. (udruživanje za počinjenje kaznenih djela), iz Kaznenog zakona (</w:t>
      </w:r>
      <w:r w:rsidRPr="00B26CA6">
        <w:rPr>
          <w:rFonts w:ascii="Cambria Math" w:hAnsi="Cambria Math" w:cs="Cambria Math"/>
          <w:szCs w:val="20"/>
        </w:rPr>
        <w:t>≫</w:t>
      </w:r>
      <w:r w:rsidRPr="00B26CA6">
        <w:rPr>
          <w:rFonts w:asciiTheme="minorHAnsi" w:hAnsiTheme="minorHAnsi" w:cstheme="minorHAnsi"/>
          <w:szCs w:val="20"/>
        </w:rPr>
        <w:t>Narodne novine</w:t>
      </w:r>
      <w:r w:rsidRPr="00B26CA6">
        <w:rPr>
          <w:rFonts w:ascii="Cambria Math" w:hAnsi="Cambria Math" w:cs="Cambria Math"/>
          <w:szCs w:val="20"/>
        </w:rPr>
        <w:t>≪</w:t>
      </w:r>
      <w:r w:rsidRPr="00B26CA6">
        <w:rPr>
          <w:rFonts w:asciiTheme="minorHAnsi" w:hAnsiTheme="minorHAnsi" w:cstheme="minorHAnsi"/>
          <w:szCs w:val="20"/>
        </w:rPr>
        <w:t>, br. 110/97., 27/98., 50/00., 129/00., 51/01., 111/03., 190/03., 105/04., 84/05., 71/06., 110/07., 152/08., 57/11., 77/11. i 143/12.);</w:t>
      </w:r>
    </w:p>
    <w:p w14:paraId="0E72E267" w14:textId="77777777" w:rsidR="001B48A5" w:rsidRPr="00B26CA6" w:rsidRDefault="001B48A5" w:rsidP="001B48A5">
      <w:pPr>
        <w:autoSpaceDE w:val="0"/>
        <w:autoSpaceDN w:val="0"/>
        <w:adjustRightInd w:val="0"/>
        <w:spacing w:line="240" w:lineRule="auto"/>
        <w:rPr>
          <w:rFonts w:asciiTheme="minorHAnsi" w:hAnsiTheme="minorHAnsi" w:cstheme="minorHAnsi"/>
          <w:b/>
          <w:bCs/>
          <w:szCs w:val="20"/>
        </w:rPr>
      </w:pPr>
      <w:r w:rsidRPr="00B26CA6">
        <w:rPr>
          <w:rFonts w:asciiTheme="minorHAnsi" w:hAnsiTheme="minorHAnsi" w:cstheme="minorHAnsi"/>
          <w:b/>
          <w:bCs/>
          <w:szCs w:val="20"/>
        </w:rPr>
        <w:t>b) korupciju, na temelju:</w:t>
      </w:r>
    </w:p>
    <w:p w14:paraId="68644C67" w14:textId="6A9B8694" w:rsidR="001B48A5" w:rsidRPr="00B26CA6" w:rsidRDefault="001B48A5" w:rsidP="00DC602A">
      <w:pPr>
        <w:pStyle w:val="Odlomakpopisa"/>
        <w:numPr>
          <w:ilvl w:val="0"/>
          <w:numId w:val="62"/>
        </w:num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14:paraId="6AD3F417" w14:textId="0536C3DA" w:rsidR="001B48A5" w:rsidRPr="00B26CA6" w:rsidRDefault="001B48A5" w:rsidP="00DC602A">
      <w:pPr>
        <w:pStyle w:val="Odlomakpopisa"/>
        <w:numPr>
          <w:ilvl w:val="0"/>
          <w:numId w:val="62"/>
        </w:num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w:t>
      </w:r>
      <w:r w:rsidRPr="00B26CA6">
        <w:rPr>
          <w:rFonts w:ascii="Cambria Math" w:hAnsi="Cambria Math" w:cs="Cambria Math"/>
          <w:szCs w:val="20"/>
        </w:rPr>
        <w:t>≫</w:t>
      </w:r>
      <w:r w:rsidRPr="00B26CA6">
        <w:rPr>
          <w:rFonts w:asciiTheme="minorHAnsi" w:hAnsiTheme="minorHAnsi" w:cstheme="minorHAnsi"/>
          <w:szCs w:val="20"/>
        </w:rPr>
        <w:t>Narodne novine</w:t>
      </w:r>
      <w:r w:rsidRPr="00B26CA6">
        <w:rPr>
          <w:rFonts w:ascii="Cambria Math" w:hAnsi="Cambria Math" w:cs="Cambria Math"/>
          <w:szCs w:val="20"/>
        </w:rPr>
        <w:t>≪</w:t>
      </w:r>
      <w:r w:rsidRPr="00B26CA6">
        <w:rPr>
          <w:rFonts w:asciiTheme="minorHAnsi" w:hAnsiTheme="minorHAnsi" w:cstheme="minorHAnsi"/>
          <w:szCs w:val="20"/>
        </w:rPr>
        <w:t>, br. 110/97., 27/98., 50/00., 129/00., 51/01., 111/03., 190/03., 105/04., 84/05., 71/06., 110/07., 152/08., 57/11., 77/11. i 143/12.);</w:t>
      </w:r>
    </w:p>
    <w:p w14:paraId="60480D0A" w14:textId="77777777" w:rsidR="001B48A5" w:rsidRPr="00B26CA6" w:rsidRDefault="001B48A5" w:rsidP="001B48A5">
      <w:pPr>
        <w:autoSpaceDE w:val="0"/>
        <w:autoSpaceDN w:val="0"/>
        <w:adjustRightInd w:val="0"/>
        <w:spacing w:line="240" w:lineRule="auto"/>
        <w:rPr>
          <w:rFonts w:asciiTheme="minorHAnsi" w:hAnsiTheme="minorHAnsi" w:cstheme="minorHAnsi"/>
          <w:b/>
          <w:bCs/>
          <w:szCs w:val="20"/>
        </w:rPr>
      </w:pPr>
      <w:r w:rsidRPr="00B26CA6">
        <w:rPr>
          <w:rFonts w:asciiTheme="minorHAnsi" w:hAnsiTheme="minorHAnsi" w:cstheme="minorHAnsi"/>
          <w:b/>
          <w:bCs/>
          <w:szCs w:val="20"/>
        </w:rPr>
        <w:t>c) prijevaru, na temelju:</w:t>
      </w:r>
    </w:p>
    <w:p w14:paraId="47292E0C" w14:textId="50D1B6B3" w:rsidR="001B48A5" w:rsidRPr="00B26CA6" w:rsidRDefault="001B48A5" w:rsidP="00DC602A">
      <w:pPr>
        <w:pStyle w:val="Odlomakpopisa"/>
        <w:numPr>
          <w:ilvl w:val="0"/>
          <w:numId w:val="63"/>
        </w:num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članka 236. (prijevara), članka 247. (prijevara u gospodarskom poslovanju), članka 256. (utaja poreza ili carine) i članka 258. (subvencijska prijevara) Kaznenog zakona i</w:t>
      </w:r>
    </w:p>
    <w:p w14:paraId="11D84E0A" w14:textId="47363966" w:rsidR="001B48A5" w:rsidRPr="00B26CA6" w:rsidRDefault="001B48A5" w:rsidP="00DC602A">
      <w:pPr>
        <w:pStyle w:val="Odlomakpopisa"/>
        <w:numPr>
          <w:ilvl w:val="0"/>
          <w:numId w:val="63"/>
        </w:num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članka 224. (prijevara), članka 293. (prijevara u gospodarskom poslovanju) i članka 286. (utaja poreza i drugih davanja) iz Kaznenog zakona (</w:t>
      </w:r>
      <w:r w:rsidRPr="00B26CA6">
        <w:rPr>
          <w:rFonts w:ascii="Cambria Math" w:hAnsi="Cambria Math" w:cs="Cambria Math"/>
          <w:szCs w:val="20"/>
        </w:rPr>
        <w:t>≫</w:t>
      </w:r>
      <w:r w:rsidRPr="00B26CA6">
        <w:rPr>
          <w:rFonts w:asciiTheme="minorHAnsi" w:hAnsiTheme="minorHAnsi" w:cstheme="minorHAnsi"/>
          <w:szCs w:val="20"/>
        </w:rPr>
        <w:t>Narodne novine</w:t>
      </w:r>
      <w:r w:rsidRPr="00B26CA6">
        <w:rPr>
          <w:rFonts w:ascii="Cambria Math" w:hAnsi="Cambria Math" w:cs="Cambria Math"/>
          <w:szCs w:val="20"/>
        </w:rPr>
        <w:t>≪</w:t>
      </w:r>
      <w:r w:rsidRPr="00B26CA6">
        <w:rPr>
          <w:rFonts w:asciiTheme="minorHAnsi" w:hAnsiTheme="minorHAnsi" w:cstheme="minorHAnsi"/>
          <w:szCs w:val="20"/>
        </w:rPr>
        <w:t>, br. 110/97., 27/98., 50/00., 129/00., 51/01., 111/03., 190/03., 105/04., 84/05., 71/06., 110/07., 152/08., 57/11., 77/11. i 143/12.)</w:t>
      </w:r>
    </w:p>
    <w:p w14:paraId="32369AA5" w14:textId="77777777" w:rsidR="001B48A5" w:rsidRPr="00B26CA6" w:rsidRDefault="001B48A5" w:rsidP="001B48A5">
      <w:pPr>
        <w:autoSpaceDE w:val="0"/>
        <w:autoSpaceDN w:val="0"/>
        <w:adjustRightInd w:val="0"/>
        <w:spacing w:line="240" w:lineRule="auto"/>
        <w:rPr>
          <w:rFonts w:asciiTheme="minorHAnsi" w:hAnsiTheme="minorHAnsi" w:cstheme="minorHAnsi"/>
          <w:b/>
          <w:bCs/>
          <w:szCs w:val="20"/>
        </w:rPr>
      </w:pPr>
      <w:r w:rsidRPr="00B26CA6">
        <w:rPr>
          <w:rFonts w:asciiTheme="minorHAnsi" w:hAnsiTheme="minorHAnsi" w:cstheme="minorHAnsi"/>
          <w:b/>
          <w:bCs/>
          <w:szCs w:val="20"/>
        </w:rPr>
        <w:t>d) terorizam ili kaznena djela povezana s terorističkim aktivnostima, na temelju:</w:t>
      </w:r>
    </w:p>
    <w:p w14:paraId="73D76A94" w14:textId="03022187" w:rsidR="001B48A5" w:rsidRPr="00B26CA6" w:rsidRDefault="001B48A5" w:rsidP="00DC602A">
      <w:pPr>
        <w:pStyle w:val="Odlomakpopisa"/>
        <w:numPr>
          <w:ilvl w:val="0"/>
          <w:numId w:val="64"/>
        </w:num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članka 97. (terorizam), članka 99. (javno poticanje na terorizam), članka 100. (novačenje za terorizam), članka 101. (obuka za terorizam) i članka 102. (terorističko udruženje) Kaznenog zakona</w:t>
      </w:r>
    </w:p>
    <w:p w14:paraId="2A20AA46" w14:textId="199B0ECA" w:rsidR="001B48A5" w:rsidRPr="00B26CA6" w:rsidRDefault="001B48A5" w:rsidP="00DC602A">
      <w:pPr>
        <w:pStyle w:val="Odlomakpopisa"/>
        <w:numPr>
          <w:ilvl w:val="0"/>
          <w:numId w:val="64"/>
        </w:num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članka 169. (terorizam), članka 169.a (javno poticanje na terorizam) i članka 169.b (novačenje i obuka za terorizam) iz Kaznenog zakona (</w:t>
      </w:r>
      <w:r w:rsidRPr="00B26CA6">
        <w:rPr>
          <w:rFonts w:ascii="Cambria Math" w:hAnsi="Cambria Math" w:cs="Cambria Math"/>
          <w:szCs w:val="20"/>
        </w:rPr>
        <w:t>≫</w:t>
      </w:r>
      <w:r w:rsidRPr="00B26CA6">
        <w:rPr>
          <w:rFonts w:asciiTheme="minorHAnsi" w:hAnsiTheme="minorHAnsi" w:cstheme="minorHAnsi"/>
          <w:szCs w:val="20"/>
        </w:rPr>
        <w:t>Narodne novine</w:t>
      </w:r>
      <w:r w:rsidRPr="00B26CA6">
        <w:rPr>
          <w:rFonts w:ascii="Cambria Math" w:hAnsi="Cambria Math" w:cs="Cambria Math"/>
          <w:szCs w:val="20"/>
        </w:rPr>
        <w:t>≪</w:t>
      </w:r>
      <w:r w:rsidRPr="00B26CA6">
        <w:rPr>
          <w:rFonts w:asciiTheme="minorHAnsi" w:hAnsiTheme="minorHAnsi" w:cstheme="minorHAnsi"/>
          <w:szCs w:val="20"/>
        </w:rPr>
        <w:t>, br. 110/97., 27/98., 50/00., 129/00., 51/01., 111/03., 190/03., 105/04., 84/05., 71/06., 110/07., 152/08., 57/11., 77/11. i 143/12.)</w:t>
      </w:r>
    </w:p>
    <w:p w14:paraId="423118AB" w14:textId="77777777" w:rsidR="001B48A5" w:rsidRPr="00B26CA6" w:rsidRDefault="001B48A5" w:rsidP="001B48A5">
      <w:pPr>
        <w:autoSpaceDE w:val="0"/>
        <w:autoSpaceDN w:val="0"/>
        <w:adjustRightInd w:val="0"/>
        <w:spacing w:line="240" w:lineRule="auto"/>
        <w:rPr>
          <w:rFonts w:asciiTheme="minorHAnsi" w:hAnsiTheme="minorHAnsi" w:cstheme="minorHAnsi"/>
          <w:b/>
          <w:bCs/>
          <w:szCs w:val="20"/>
        </w:rPr>
      </w:pPr>
      <w:r w:rsidRPr="00B26CA6">
        <w:rPr>
          <w:rFonts w:asciiTheme="minorHAnsi" w:hAnsiTheme="minorHAnsi" w:cstheme="minorHAnsi"/>
          <w:b/>
          <w:bCs/>
          <w:szCs w:val="20"/>
        </w:rPr>
        <w:lastRenderedPageBreak/>
        <w:t>e) pranje novca ili financiranje terorizma, na temelju:</w:t>
      </w:r>
    </w:p>
    <w:p w14:paraId="708C3EC5" w14:textId="07976E39" w:rsidR="001B48A5" w:rsidRPr="00B26CA6" w:rsidRDefault="001B48A5" w:rsidP="00DC602A">
      <w:pPr>
        <w:pStyle w:val="Odlomakpopisa"/>
        <w:numPr>
          <w:ilvl w:val="0"/>
          <w:numId w:val="65"/>
        </w:num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članka 98. (financiranje terorizma) i članka 265. (pranje novca) Kaznenog zakona i</w:t>
      </w:r>
    </w:p>
    <w:p w14:paraId="4F5105EC" w14:textId="273B951C" w:rsidR="001B48A5" w:rsidRPr="00B26CA6" w:rsidRDefault="001B48A5" w:rsidP="00DC602A">
      <w:pPr>
        <w:pStyle w:val="Odlomakpopisa"/>
        <w:numPr>
          <w:ilvl w:val="0"/>
          <w:numId w:val="65"/>
        </w:num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članka 279. (pranje novca) iz Kaznenog zakona (</w:t>
      </w:r>
      <w:r w:rsidRPr="00B26CA6">
        <w:rPr>
          <w:rFonts w:ascii="Cambria Math" w:hAnsi="Cambria Math" w:cs="Cambria Math"/>
          <w:szCs w:val="20"/>
        </w:rPr>
        <w:t>≫</w:t>
      </w:r>
      <w:r w:rsidRPr="00B26CA6">
        <w:rPr>
          <w:rFonts w:asciiTheme="minorHAnsi" w:hAnsiTheme="minorHAnsi" w:cstheme="minorHAnsi"/>
          <w:szCs w:val="20"/>
        </w:rPr>
        <w:t>Narodne novine</w:t>
      </w:r>
      <w:r w:rsidRPr="00B26CA6">
        <w:rPr>
          <w:rFonts w:ascii="Cambria Math" w:hAnsi="Cambria Math" w:cs="Cambria Math"/>
          <w:szCs w:val="20"/>
        </w:rPr>
        <w:t>≪</w:t>
      </w:r>
      <w:r w:rsidRPr="00B26CA6">
        <w:rPr>
          <w:rFonts w:asciiTheme="minorHAnsi" w:hAnsiTheme="minorHAnsi" w:cstheme="minorHAnsi"/>
          <w:szCs w:val="20"/>
        </w:rPr>
        <w:t>, br. 110/97., 27/98., 50/00., 129/00., 51/01., 111/03., 190/03., 105/04., 84/05., 71/06., 110/07., 152/08., 57/11., 77/11. i 143/12.)</w:t>
      </w:r>
    </w:p>
    <w:p w14:paraId="725D2066" w14:textId="77777777" w:rsidR="001B48A5" w:rsidRPr="00B26CA6" w:rsidRDefault="001B48A5" w:rsidP="001B48A5">
      <w:pPr>
        <w:autoSpaceDE w:val="0"/>
        <w:autoSpaceDN w:val="0"/>
        <w:adjustRightInd w:val="0"/>
        <w:spacing w:line="240" w:lineRule="auto"/>
        <w:rPr>
          <w:rFonts w:asciiTheme="minorHAnsi" w:hAnsiTheme="minorHAnsi" w:cstheme="minorHAnsi"/>
          <w:b/>
          <w:bCs/>
          <w:szCs w:val="20"/>
        </w:rPr>
      </w:pPr>
      <w:r w:rsidRPr="00B26CA6">
        <w:rPr>
          <w:rFonts w:asciiTheme="minorHAnsi" w:hAnsiTheme="minorHAnsi" w:cstheme="minorHAnsi"/>
          <w:b/>
          <w:bCs/>
          <w:szCs w:val="20"/>
        </w:rPr>
        <w:t>f) dječji rad ili druge oblike trgovanja ljudima, na temelju:</w:t>
      </w:r>
    </w:p>
    <w:p w14:paraId="79B0D7F2" w14:textId="6980BB66" w:rsidR="001B48A5" w:rsidRPr="00B26CA6" w:rsidRDefault="001B48A5" w:rsidP="00DC602A">
      <w:pPr>
        <w:pStyle w:val="Odlomakpopisa"/>
        <w:numPr>
          <w:ilvl w:val="0"/>
          <w:numId w:val="66"/>
        </w:num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članka 106. (trgovanje ljudima) Kaznenog zakona</w:t>
      </w:r>
    </w:p>
    <w:p w14:paraId="10595887" w14:textId="076030F6" w:rsidR="001B48A5" w:rsidRPr="00B26CA6" w:rsidRDefault="001B48A5" w:rsidP="00DC602A">
      <w:pPr>
        <w:pStyle w:val="Odlomakpopisa"/>
        <w:numPr>
          <w:ilvl w:val="0"/>
          <w:numId w:val="66"/>
        </w:num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članka 175. (trgovanje ljudima i ropstvo) iz Kaznenog zakona (</w:t>
      </w:r>
      <w:r w:rsidRPr="00B26CA6">
        <w:rPr>
          <w:rFonts w:ascii="Cambria Math" w:hAnsi="Cambria Math" w:cs="Cambria Math"/>
          <w:szCs w:val="20"/>
        </w:rPr>
        <w:t>≫</w:t>
      </w:r>
      <w:r w:rsidRPr="00B26CA6">
        <w:rPr>
          <w:rFonts w:asciiTheme="minorHAnsi" w:hAnsiTheme="minorHAnsi" w:cstheme="minorHAnsi"/>
          <w:szCs w:val="20"/>
        </w:rPr>
        <w:t>Narodne novine</w:t>
      </w:r>
      <w:r w:rsidRPr="00B26CA6">
        <w:rPr>
          <w:rFonts w:ascii="Cambria Math" w:hAnsi="Cambria Math" w:cs="Cambria Math"/>
          <w:szCs w:val="20"/>
        </w:rPr>
        <w:t>≪</w:t>
      </w:r>
      <w:r w:rsidRPr="00B26CA6">
        <w:rPr>
          <w:rFonts w:asciiTheme="minorHAnsi" w:hAnsiTheme="minorHAnsi" w:cstheme="minorHAnsi"/>
          <w:szCs w:val="20"/>
        </w:rPr>
        <w:t>, br. 110/97., 27/98., 50/00., 129/00., 51/01., 111/03., 190/03., 105/04., 84/05., 71/06., 110/07., 152/08., 57/11., 77/11. i 143/12.)</w:t>
      </w:r>
    </w:p>
    <w:p w14:paraId="14005F3C" w14:textId="538080A2" w:rsidR="001B48A5" w:rsidRPr="00B26CA6" w:rsidRDefault="001B48A5" w:rsidP="005F4972">
      <w:pPr>
        <w:rPr>
          <w:rFonts w:asciiTheme="minorHAnsi" w:hAnsiTheme="minorHAnsi" w:cstheme="minorHAnsi"/>
        </w:rPr>
      </w:pPr>
      <w:r w:rsidRPr="00B26CA6">
        <w:rPr>
          <w:rFonts w:asciiTheme="minorHAnsi" w:hAnsiTheme="minorHAnsi" w:cstheme="minorHAnsi"/>
        </w:rPr>
        <w:t>kao niti za odgovarajuća kaznena djela koja, prema nacionalnim propisima države poslovnog nastana gore navedenog gospodarskog subjekta, odnosno države/a čiji su državljani osobe koje su članovi upravnog, upravljačkog ili nadzornog tijela ili imaju ovlasti zastupanja, donošenja odluka ili nadzora gore navedenog gospodarskog subjekta, obuhvaćaju razloge za isključenje iz članka 57. stavka 1. točaka od (a) do (f) Direktive 2014/24/EU.</w:t>
      </w:r>
    </w:p>
    <w:p w14:paraId="098CA32B" w14:textId="77777777" w:rsidR="00DB55DA" w:rsidRPr="00B26CA6" w:rsidRDefault="00DB55DA" w:rsidP="00DA398F">
      <w:pPr>
        <w:spacing w:line="240" w:lineRule="auto"/>
        <w:rPr>
          <w:rFonts w:asciiTheme="minorHAnsi" w:hAnsiTheme="minorHAnsi" w:cstheme="minorHAnsi"/>
          <w:b/>
          <w:bCs/>
          <w:i/>
          <w:szCs w:val="20"/>
        </w:rPr>
      </w:pPr>
    </w:p>
    <w:p w14:paraId="1376FD1C" w14:textId="37EDB49A" w:rsidR="00DA398F" w:rsidRPr="00B26CA6" w:rsidRDefault="001B48A5" w:rsidP="00DA398F">
      <w:pPr>
        <w:spacing w:line="240" w:lineRule="auto"/>
        <w:rPr>
          <w:rFonts w:asciiTheme="minorHAnsi" w:hAnsiTheme="minorHAnsi" w:cstheme="minorHAnsi"/>
          <w:i/>
          <w:szCs w:val="20"/>
        </w:rPr>
      </w:pPr>
      <w:r w:rsidRPr="00B26CA6">
        <w:rPr>
          <w:rFonts w:asciiTheme="minorHAnsi" w:hAnsiTheme="minorHAnsi" w:cstheme="minorHAnsi"/>
          <w:b/>
          <w:bCs/>
          <w:i/>
          <w:szCs w:val="20"/>
        </w:rPr>
        <w:t>UPUTA:</w:t>
      </w:r>
      <w:r w:rsidRPr="00B26CA6">
        <w:rPr>
          <w:rFonts w:asciiTheme="minorHAnsi" w:hAnsiTheme="minorHAnsi" w:cstheme="minorHAnsi"/>
          <w:bCs/>
          <w:i/>
          <w:szCs w:val="20"/>
        </w:rPr>
        <w:t xml:space="preserve"> </w:t>
      </w:r>
      <w:r w:rsidR="00DA398F" w:rsidRPr="00B26CA6">
        <w:rPr>
          <w:rFonts w:asciiTheme="minorHAnsi" w:hAnsiTheme="minorHAnsi" w:cstheme="minorHAnsi"/>
          <w:i/>
          <w:szCs w:val="20"/>
        </w:rPr>
        <w:t>Sukladno članku 20. stavku 10. Pravilnika o dokumentaciji o nabavi te ponudama u postupcima javne nabave (Narodne novine, broj: 65/17) izjavu iz članka 265. stavka 2. u vezi s člankom 251. stavkom 1. ZJN 2016 može dati osoba po zakonu ovlaštena za zastupanje gospodarskog subjekta za gospodarski subjekt i za sve osobe koje su članovi upravnog, upravljačkog ili nadzornog tijela ili osoba koja ima ovlasti za zastupanje, donošenje odluka ili nadzora gospodarskog subjekta. U navedenom slučaju osoba ovlaštena za zastupanje gospodarskog subjekta može na jednoj izjavi dati izjavu i za sve osobe koje su članovi upravnog, upravljačkog ili nadzornog tijela ili osoba koja ima ovlasti za zastupanje, donošenje odluka ili nadzora gospodarskog subjekta.</w:t>
      </w:r>
    </w:p>
    <w:p w14:paraId="590ECA5C" w14:textId="77777777" w:rsidR="00DA398F" w:rsidRPr="00B26CA6" w:rsidRDefault="00DA398F" w:rsidP="005F4972">
      <w:pPr>
        <w:pStyle w:val="Default"/>
        <w:jc w:val="both"/>
        <w:rPr>
          <w:rFonts w:asciiTheme="minorHAnsi" w:hAnsiTheme="minorHAnsi" w:cstheme="minorHAnsi"/>
          <w:bCs/>
          <w:i/>
          <w:color w:val="auto"/>
          <w:sz w:val="20"/>
          <w:szCs w:val="20"/>
        </w:rPr>
      </w:pPr>
    </w:p>
    <w:p w14:paraId="1CB36815" w14:textId="6CA13923" w:rsidR="005F4972" w:rsidRPr="00B26CA6" w:rsidRDefault="005F4972" w:rsidP="005F4972">
      <w:pPr>
        <w:pStyle w:val="Default"/>
        <w:jc w:val="both"/>
        <w:rPr>
          <w:rFonts w:asciiTheme="minorHAnsi" w:hAnsiTheme="minorHAnsi" w:cstheme="minorHAnsi"/>
          <w:i/>
          <w:sz w:val="20"/>
          <w:szCs w:val="20"/>
        </w:rPr>
      </w:pPr>
      <w:r w:rsidRPr="00B26CA6">
        <w:rPr>
          <w:rFonts w:asciiTheme="minorHAnsi" w:hAnsiTheme="minorHAnsi" w:cstheme="minorHAnsi"/>
          <w:i/>
          <w:sz w:val="20"/>
          <w:szCs w:val="20"/>
        </w:rPr>
        <w:t xml:space="preserve">Ovaj obrazac potpisuje osoba ovlaštena za samostalno i pojedinačno zastupanje gospodarskog subjekta (ili osobe koje su ovlaštene za skupno zastupanje gospodarskog subjekta). Izjava o nekažnjavanju mora biti </w:t>
      </w:r>
      <w:r w:rsidR="001E0657">
        <w:rPr>
          <w:rFonts w:asciiTheme="minorHAnsi" w:hAnsiTheme="minorHAnsi" w:cstheme="minorHAnsi"/>
          <w:i/>
          <w:sz w:val="20"/>
          <w:szCs w:val="20"/>
        </w:rPr>
        <w:t xml:space="preserve">dana pod prisegom ili, ako izjava pod prisegom prema pravu  dotične države ne postoji, izjava o nekažnjavanju mora biti </w:t>
      </w:r>
      <w:r w:rsidRPr="00B26CA6">
        <w:rPr>
          <w:rFonts w:asciiTheme="minorHAnsi" w:hAnsiTheme="minorHAnsi" w:cstheme="minorHAnsi"/>
          <w:i/>
          <w:sz w:val="20"/>
          <w:szCs w:val="20"/>
        </w:rPr>
        <w:t xml:space="preserve">s ovjerenim potpisom kod nadležne sudske ili upravne vlasti, javnog bilježnika ili strukovnog ili trgovinskog tijela u državi poslovnog nastana gospodarskog subjekta, odnosno državi čiji je osoba državljanin. </w:t>
      </w:r>
    </w:p>
    <w:p w14:paraId="39314E0E" w14:textId="662A8DBE" w:rsidR="00DB55DA" w:rsidRPr="00B26CA6" w:rsidRDefault="00DB55DA" w:rsidP="005F4972">
      <w:pPr>
        <w:pStyle w:val="Default"/>
        <w:jc w:val="both"/>
        <w:rPr>
          <w:rFonts w:asciiTheme="minorHAnsi" w:hAnsiTheme="minorHAnsi" w:cstheme="minorHAnsi"/>
          <w:i/>
          <w:color w:val="auto"/>
          <w:sz w:val="20"/>
          <w:szCs w:val="20"/>
        </w:rPr>
      </w:pPr>
      <w:r w:rsidRPr="00B26CA6">
        <w:rPr>
          <w:rFonts w:asciiTheme="minorHAnsi" w:hAnsiTheme="minorHAnsi" w:cstheme="minorHAnsi"/>
          <w:i/>
          <w:color w:val="auto"/>
          <w:sz w:val="20"/>
          <w:szCs w:val="20"/>
        </w:rPr>
        <w:t>NAPOMENA: Prihvaća se i Izjava o nekažnjavanju s ovjerenim potpisom kod javnog bilježnika iz Republike Hrvatske.</w:t>
      </w:r>
    </w:p>
    <w:p w14:paraId="3A6C1D2C" w14:textId="1298D0F8" w:rsidR="00EF183D" w:rsidRPr="00B26CA6" w:rsidRDefault="005F4972" w:rsidP="001B48A5">
      <w:pPr>
        <w:spacing w:line="240" w:lineRule="auto"/>
        <w:rPr>
          <w:rFonts w:asciiTheme="minorHAnsi" w:hAnsiTheme="minorHAnsi" w:cstheme="minorHAnsi"/>
          <w:szCs w:val="20"/>
        </w:rPr>
      </w:pPr>
      <w:r w:rsidRPr="00B26CA6">
        <w:rPr>
          <w:rFonts w:asciiTheme="minorHAnsi" w:hAnsiTheme="minorHAnsi" w:cstheme="minorHAnsi"/>
          <w:b/>
          <w:szCs w:val="20"/>
        </w:rPr>
        <w:t>NAPOMENA:</w:t>
      </w:r>
      <w:r w:rsidRPr="00B26CA6">
        <w:rPr>
          <w:rFonts w:asciiTheme="minorHAnsi" w:hAnsiTheme="minorHAnsi" w:cstheme="minorHAnsi"/>
          <w:szCs w:val="20"/>
        </w:rPr>
        <w:t xml:space="preserve"> Davatelj ove Izjave, ovom Izjavom kao ažuriranim popratnim dokumentom dokazuje da podaci koji su sadržani u dokumentu odgovaraju činjeničnom stanju u trenutku dostave naručitelju te dokazuju ono što je gospodarski subjekt naveo u </w:t>
      </w:r>
      <w:r w:rsidR="00CB6918" w:rsidRPr="00B26CA6">
        <w:rPr>
          <w:rFonts w:asciiTheme="minorHAnsi" w:hAnsiTheme="minorHAnsi" w:cstheme="minorHAnsi"/>
          <w:szCs w:val="20"/>
        </w:rPr>
        <w:t>EESPD</w:t>
      </w:r>
      <w:r w:rsidRPr="00B26CA6">
        <w:rPr>
          <w:rFonts w:asciiTheme="minorHAnsi" w:hAnsiTheme="minorHAnsi" w:cstheme="minorHAnsi"/>
          <w:szCs w:val="20"/>
        </w:rPr>
        <w:t>-u.</w:t>
      </w:r>
    </w:p>
    <w:p w14:paraId="2B55FEE6" w14:textId="13EC8A56" w:rsidR="001B48A5" w:rsidRPr="00B26CA6" w:rsidRDefault="001B48A5" w:rsidP="001B48A5">
      <w:pPr>
        <w:spacing w:line="240" w:lineRule="auto"/>
        <w:rPr>
          <w:rFonts w:asciiTheme="minorHAnsi" w:hAnsiTheme="minorHAnsi" w:cstheme="minorHAnsi"/>
          <w:iCs/>
          <w:szCs w:val="20"/>
          <w:lang w:bidi="en-US"/>
        </w:rPr>
      </w:pPr>
      <w:r w:rsidRPr="00B26CA6">
        <w:rPr>
          <w:rFonts w:asciiTheme="minorHAnsi" w:hAnsiTheme="minorHAnsi" w:cstheme="minorHAnsi"/>
          <w:b/>
          <w:iCs/>
          <w:szCs w:val="20"/>
          <w:lang w:bidi="en-US"/>
        </w:rPr>
        <w:t xml:space="preserve">ZA PONUDITELJA:                                 </w:t>
      </w:r>
      <w:r w:rsidR="00090DA8">
        <w:rPr>
          <w:rFonts w:asciiTheme="minorHAnsi" w:hAnsiTheme="minorHAnsi" w:cstheme="minorHAnsi"/>
          <w:b/>
          <w:iCs/>
          <w:szCs w:val="20"/>
          <w:lang w:bidi="en-US"/>
        </w:rPr>
        <w:tab/>
      </w:r>
      <w:r w:rsidRPr="00B26CA6">
        <w:rPr>
          <w:rFonts w:asciiTheme="minorHAnsi" w:hAnsiTheme="minorHAnsi" w:cstheme="minorHAnsi"/>
          <w:iCs/>
          <w:szCs w:val="20"/>
          <w:lang w:bidi="en-US"/>
        </w:rPr>
        <w:t>_____________________________</w:t>
      </w:r>
    </w:p>
    <w:p w14:paraId="1D20827E" w14:textId="77777777" w:rsidR="001B48A5" w:rsidRPr="00B26CA6" w:rsidRDefault="001B48A5" w:rsidP="00090DA8">
      <w:pPr>
        <w:spacing w:line="240" w:lineRule="auto"/>
        <w:ind w:left="2836" w:firstLine="709"/>
        <w:rPr>
          <w:rFonts w:asciiTheme="minorHAnsi" w:hAnsiTheme="minorHAnsi" w:cstheme="minorHAnsi"/>
          <w:iCs/>
          <w:szCs w:val="20"/>
          <w:lang w:bidi="en-US"/>
        </w:rPr>
      </w:pPr>
      <w:r w:rsidRPr="00B26CA6">
        <w:rPr>
          <w:rFonts w:asciiTheme="minorHAnsi" w:hAnsiTheme="minorHAnsi" w:cstheme="minorHAnsi"/>
          <w:iCs/>
          <w:szCs w:val="20"/>
          <w:lang w:bidi="en-US"/>
        </w:rPr>
        <w:t>(ime, prezime i funkcija ovlaštene osobe)</w:t>
      </w:r>
    </w:p>
    <w:p w14:paraId="02CE94AF" w14:textId="7483D470" w:rsidR="001B48A5" w:rsidRPr="00B26CA6" w:rsidRDefault="001B48A5" w:rsidP="001B48A5">
      <w:pPr>
        <w:spacing w:line="240" w:lineRule="auto"/>
        <w:rPr>
          <w:rFonts w:asciiTheme="minorHAnsi" w:hAnsiTheme="minorHAnsi" w:cstheme="minorHAnsi"/>
          <w:iCs/>
          <w:szCs w:val="20"/>
          <w:lang w:bidi="en-US"/>
        </w:rPr>
      </w:pPr>
      <w:r w:rsidRPr="00B26CA6">
        <w:rPr>
          <w:rFonts w:asciiTheme="minorHAnsi" w:hAnsiTheme="minorHAnsi" w:cstheme="minorHAnsi"/>
          <w:b/>
          <w:iCs/>
          <w:szCs w:val="20"/>
          <w:lang w:bidi="en-US"/>
        </w:rPr>
        <w:t>POTPIS OVLAŠTENE OSOBE:            MP</w:t>
      </w:r>
      <w:r w:rsidRPr="00B26CA6">
        <w:rPr>
          <w:rStyle w:val="Referencafusnote"/>
          <w:rFonts w:asciiTheme="minorHAnsi" w:hAnsiTheme="minorHAnsi" w:cstheme="minorHAnsi"/>
          <w:b/>
          <w:iCs/>
          <w:szCs w:val="20"/>
          <w:lang w:bidi="en-US"/>
        </w:rPr>
        <w:footnoteReference w:id="12"/>
      </w:r>
      <w:r w:rsidR="00090DA8">
        <w:rPr>
          <w:rFonts w:asciiTheme="minorHAnsi" w:hAnsiTheme="minorHAnsi" w:cstheme="minorHAnsi"/>
          <w:b/>
          <w:iCs/>
          <w:szCs w:val="20"/>
          <w:lang w:bidi="en-US"/>
        </w:rPr>
        <w:tab/>
      </w:r>
      <w:r w:rsidRPr="00B26CA6">
        <w:rPr>
          <w:rFonts w:asciiTheme="minorHAnsi" w:hAnsiTheme="minorHAnsi" w:cstheme="minorHAnsi"/>
          <w:iCs/>
          <w:szCs w:val="20"/>
          <w:lang w:bidi="en-US"/>
        </w:rPr>
        <w:t>_____________________________</w:t>
      </w:r>
    </w:p>
    <w:p w14:paraId="2C497DCC" w14:textId="0079CCAB" w:rsidR="001B48A5" w:rsidRPr="00B26CA6" w:rsidRDefault="001B48A5" w:rsidP="00DB55DA">
      <w:pPr>
        <w:spacing w:line="240" w:lineRule="auto"/>
        <w:rPr>
          <w:rFonts w:asciiTheme="minorHAnsi" w:hAnsiTheme="minorHAnsi" w:cstheme="minorHAnsi"/>
          <w:iCs/>
          <w:szCs w:val="20"/>
          <w:lang w:bidi="en-US"/>
        </w:rPr>
      </w:pPr>
      <w:r w:rsidRPr="00B26CA6">
        <w:rPr>
          <w:rFonts w:asciiTheme="minorHAnsi" w:hAnsiTheme="minorHAnsi" w:cstheme="minorHAnsi"/>
          <w:b/>
          <w:iCs/>
          <w:szCs w:val="20"/>
          <w:lang w:bidi="en-US"/>
        </w:rPr>
        <w:t xml:space="preserve">Mjesto i datum:                                     </w:t>
      </w:r>
      <w:r w:rsidR="00090DA8">
        <w:rPr>
          <w:rFonts w:asciiTheme="minorHAnsi" w:hAnsiTheme="minorHAnsi" w:cstheme="minorHAnsi"/>
          <w:b/>
          <w:iCs/>
          <w:szCs w:val="20"/>
          <w:lang w:bidi="en-US"/>
        </w:rPr>
        <w:tab/>
      </w:r>
      <w:r w:rsidRPr="00B26CA6">
        <w:rPr>
          <w:rFonts w:asciiTheme="minorHAnsi" w:hAnsiTheme="minorHAnsi" w:cstheme="minorHAnsi"/>
          <w:iCs/>
          <w:szCs w:val="20"/>
          <w:lang w:bidi="en-US"/>
        </w:rPr>
        <w:t>_____________________________</w:t>
      </w:r>
    </w:p>
    <w:p w14:paraId="32D5C675" w14:textId="689D2460" w:rsidR="002D14FF" w:rsidRPr="00B26CA6" w:rsidRDefault="0024561D" w:rsidP="008A75EA">
      <w:pPr>
        <w:pStyle w:val="Naslov2"/>
      </w:pPr>
      <w:bookmarkStart w:id="300" w:name="_Toc18581063"/>
      <w:r w:rsidRPr="00B26CA6">
        <w:lastRenderedPageBreak/>
        <w:t xml:space="preserve">obrazac </w:t>
      </w:r>
      <w:r w:rsidR="005671E7">
        <w:t>4</w:t>
      </w:r>
      <w:r w:rsidR="00C97CBC" w:rsidRPr="00B26CA6">
        <w:t>: izjava ponuditelja o nepostojanju okolnosti iz članka 252. stavak 1. točka 2. poslovni nastan izvan republike hrvatske</w:t>
      </w:r>
      <w:bookmarkEnd w:id="297"/>
      <w:bookmarkEnd w:id="298"/>
      <w:bookmarkEnd w:id="300"/>
    </w:p>
    <w:tbl>
      <w:tblPr>
        <w:tblW w:w="501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2"/>
        <w:gridCol w:w="4429"/>
      </w:tblGrid>
      <w:tr w:rsidR="0007564A" w:rsidRPr="00B26CA6" w14:paraId="0D2313FF" w14:textId="77777777" w:rsidTr="001D34B2">
        <w:trPr>
          <w:trHeight w:val="1348"/>
        </w:trPr>
        <w:tc>
          <w:tcPr>
            <w:tcW w:w="2564" w:type="pct"/>
            <w:shd w:val="clear" w:color="auto" w:fill="auto"/>
            <w:vAlign w:val="center"/>
          </w:tcPr>
          <w:p w14:paraId="27D397A4" w14:textId="77777777" w:rsidR="0007564A" w:rsidRPr="00B26CA6" w:rsidRDefault="0007564A" w:rsidP="0007564A">
            <w:pPr>
              <w:spacing w:line="276" w:lineRule="auto"/>
              <w:rPr>
                <w:rFonts w:asciiTheme="minorHAnsi" w:hAnsiTheme="minorHAnsi" w:cstheme="minorHAnsi"/>
                <w:b/>
                <w:szCs w:val="20"/>
              </w:rPr>
            </w:pPr>
            <w:r w:rsidRPr="00B26CA6">
              <w:rPr>
                <w:rFonts w:asciiTheme="minorHAnsi" w:hAnsiTheme="minorHAnsi" w:cstheme="minorHAnsi"/>
                <w:b/>
                <w:szCs w:val="20"/>
              </w:rPr>
              <w:t>Fond za zaštitu okoliša i energetsku učinkovitost,</w:t>
            </w:r>
          </w:p>
          <w:p w14:paraId="7B6D3169" w14:textId="77777777" w:rsidR="0007564A" w:rsidRPr="00B26CA6" w:rsidRDefault="0007564A" w:rsidP="0007564A">
            <w:pPr>
              <w:spacing w:line="276" w:lineRule="auto"/>
              <w:rPr>
                <w:rFonts w:asciiTheme="minorHAnsi" w:eastAsia="PMingLiU" w:hAnsiTheme="minorHAnsi" w:cstheme="minorHAnsi"/>
                <w:b/>
                <w:szCs w:val="20"/>
                <w:lang w:eastAsia="zh-CN"/>
              </w:rPr>
            </w:pPr>
            <w:r w:rsidRPr="00B26CA6">
              <w:rPr>
                <w:rFonts w:asciiTheme="minorHAnsi" w:eastAsia="PMingLiU" w:hAnsiTheme="minorHAnsi" w:cstheme="minorHAnsi"/>
                <w:b/>
                <w:szCs w:val="20"/>
                <w:lang w:eastAsia="zh-CN"/>
              </w:rPr>
              <w:t>Radnička cesta 80,</w:t>
            </w:r>
          </w:p>
          <w:p w14:paraId="5D63FDA9" w14:textId="270D8A3F" w:rsidR="0007564A" w:rsidRPr="00B26CA6" w:rsidRDefault="0007564A" w:rsidP="0007564A">
            <w:pPr>
              <w:spacing w:after="200" w:line="240" w:lineRule="exact"/>
              <w:jc w:val="left"/>
              <w:rPr>
                <w:rFonts w:asciiTheme="minorHAnsi" w:hAnsiTheme="minorHAnsi" w:cstheme="minorHAnsi"/>
                <w:b/>
                <w:sz w:val="18"/>
                <w:szCs w:val="18"/>
              </w:rPr>
            </w:pPr>
            <w:r w:rsidRPr="00B26CA6">
              <w:rPr>
                <w:rFonts w:asciiTheme="minorHAnsi" w:eastAsia="PMingLiU" w:hAnsiTheme="minorHAnsi" w:cstheme="minorHAnsi"/>
                <w:b/>
                <w:szCs w:val="20"/>
                <w:lang w:eastAsia="zh-CN"/>
              </w:rPr>
              <w:t>10000 Zagreb</w:t>
            </w:r>
          </w:p>
        </w:tc>
        <w:tc>
          <w:tcPr>
            <w:tcW w:w="2436" w:type="pct"/>
            <w:shd w:val="clear" w:color="auto" w:fill="auto"/>
            <w:vAlign w:val="center"/>
          </w:tcPr>
          <w:p w14:paraId="600724FE" w14:textId="5F92EF4F" w:rsidR="0007564A" w:rsidRPr="00B26CA6" w:rsidRDefault="0007564A" w:rsidP="0007564A">
            <w:pPr>
              <w:spacing w:after="200" w:line="240" w:lineRule="exact"/>
              <w:jc w:val="left"/>
              <w:rPr>
                <w:rFonts w:asciiTheme="minorHAnsi" w:hAnsiTheme="minorHAnsi" w:cstheme="minorHAnsi"/>
                <w:b/>
                <w:sz w:val="18"/>
                <w:szCs w:val="18"/>
              </w:rPr>
            </w:pPr>
            <w:r w:rsidRPr="00B26CA6">
              <w:rPr>
                <w:rFonts w:asciiTheme="minorHAnsi" w:hAnsiTheme="minorHAnsi" w:cstheme="minorHAnsi"/>
                <w:b/>
                <w:sz w:val="18"/>
                <w:szCs w:val="18"/>
              </w:rPr>
              <w:t>PROJEKTIRANJE I IZVOĐENJE RADOVA SANACIJE JAME „SOVJAK“</w:t>
            </w:r>
          </w:p>
        </w:tc>
      </w:tr>
    </w:tbl>
    <w:p w14:paraId="6774760C" w14:textId="16D0C383" w:rsidR="002D14FF" w:rsidRPr="00B26CA6" w:rsidRDefault="002D14FF" w:rsidP="00E519E6">
      <w:pPr>
        <w:autoSpaceDE w:val="0"/>
        <w:autoSpaceDN w:val="0"/>
        <w:adjustRightInd w:val="0"/>
        <w:spacing w:line="240" w:lineRule="auto"/>
        <w:jc w:val="center"/>
        <w:rPr>
          <w:rFonts w:asciiTheme="minorHAnsi" w:hAnsiTheme="minorHAnsi" w:cstheme="minorHAnsi"/>
          <w:b/>
          <w:bCs/>
          <w:szCs w:val="20"/>
        </w:rPr>
      </w:pPr>
      <w:r w:rsidRPr="00B26CA6">
        <w:rPr>
          <w:rFonts w:asciiTheme="minorHAnsi" w:hAnsiTheme="minorHAnsi" w:cstheme="minorHAnsi"/>
          <w:b/>
          <w:bCs/>
          <w:szCs w:val="20"/>
        </w:rPr>
        <w:t>IZJAVA O NEPOSTOJANJU RAZLOGA ZA ISKLJUČENJE IZ ČLANKA 252.</w:t>
      </w:r>
      <w:r w:rsidR="00937B5B" w:rsidRPr="00B26CA6">
        <w:rPr>
          <w:rFonts w:asciiTheme="minorHAnsi" w:hAnsiTheme="minorHAnsi" w:cstheme="minorHAnsi"/>
          <w:b/>
          <w:bCs/>
          <w:szCs w:val="20"/>
        </w:rPr>
        <w:t xml:space="preserve"> </w:t>
      </w:r>
      <w:r w:rsidRPr="00B26CA6">
        <w:rPr>
          <w:rFonts w:asciiTheme="minorHAnsi" w:hAnsiTheme="minorHAnsi" w:cstheme="minorHAnsi"/>
          <w:b/>
          <w:bCs/>
          <w:szCs w:val="20"/>
        </w:rPr>
        <w:t>STAVAK 1.</w:t>
      </w:r>
      <w:r w:rsidR="00937B5B" w:rsidRPr="00B26CA6">
        <w:rPr>
          <w:rFonts w:asciiTheme="minorHAnsi" w:hAnsiTheme="minorHAnsi" w:cstheme="minorHAnsi"/>
          <w:b/>
          <w:bCs/>
          <w:szCs w:val="20"/>
        </w:rPr>
        <w:t xml:space="preserve"> </w:t>
      </w:r>
      <w:r w:rsidRPr="00B26CA6">
        <w:rPr>
          <w:rFonts w:asciiTheme="minorHAnsi" w:hAnsiTheme="minorHAnsi" w:cstheme="minorHAnsi"/>
          <w:b/>
          <w:bCs/>
          <w:szCs w:val="20"/>
        </w:rPr>
        <w:t>TOČKA 2</w:t>
      </w:r>
    </w:p>
    <w:p w14:paraId="1FC64846" w14:textId="77777777" w:rsidR="00937B5B" w:rsidRPr="00B26CA6" w:rsidRDefault="00937B5B" w:rsidP="002D14FF">
      <w:pPr>
        <w:autoSpaceDE w:val="0"/>
        <w:autoSpaceDN w:val="0"/>
        <w:adjustRightInd w:val="0"/>
        <w:spacing w:line="240" w:lineRule="auto"/>
        <w:rPr>
          <w:rFonts w:asciiTheme="minorHAnsi" w:hAnsiTheme="minorHAnsi" w:cstheme="minorHAnsi"/>
          <w:sz w:val="18"/>
          <w:szCs w:val="18"/>
        </w:rPr>
      </w:pPr>
    </w:p>
    <w:p w14:paraId="774F15C3" w14:textId="2AB591CE" w:rsidR="005F4972" w:rsidRPr="00B26CA6" w:rsidRDefault="005F4972" w:rsidP="002D14FF">
      <w:pPr>
        <w:autoSpaceDE w:val="0"/>
        <w:autoSpaceDN w:val="0"/>
        <w:adjustRightInd w:val="0"/>
        <w:spacing w:line="240" w:lineRule="auto"/>
        <w:rPr>
          <w:rFonts w:asciiTheme="minorHAnsi" w:hAnsiTheme="minorHAnsi" w:cstheme="minorHAnsi"/>
        </w:rPr>
      </w:pPr>
      <w:r w:rsidRPr="00B26CA6">
        <w:rPr>
          <w:rFonts w:asciiTheme="minorHAnsi" w:hAnsiTheme="minorHAnsi" w:cstheme="minorHAnsi"/>
        </w:rPr>
        <w:t xml:space="preserve">Temeljem članka 252 stavka 1. točka 2. i članka 265. stavka 2. </w:t>
      </w:r>
      <w:r w:rsidR="0024457D" w:rsidRPr="00B26CA6">
        <w:rPr>
          <w:rFonts w:asciiTheme="minorHAnsi" w:hAnsiTheme="minorHAnsi" w:cstheme="minorHAnsi"/>
        </w:rPr>
        <w:t>ZJN 2016</w:t>
      </w:r>
      <w:r w:rsidRPr="00B26CA6">
        <w:rPr>
          <w:rFonts w:asciiTheme="minorHAnsi" w:hAnsiTheme="minorHAnsi" w:cstheme="minorHAnsi"/>
        </w:rPr>
        <w:t>:</w:t>
      </w:r>
    </w:p>
    <w:p w14:paraId="1262D46F" w14:textId="3002E0B6" w:rsidR="002D14FF" w:rsidRPr="00B26CA6" w:rsidRDefault="002D14FF" w:rsidP="002D14FF">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kojom ja _____________________________ iz ___________________________________________</w:t>
      </w:r>
    </w:p>
    <w:p w14:paraId="747C6556" w14:textId="31482B11" w:rsidR="002D14FF" w:rsidRPr="00B26CA6" w:rsidRDefault="002D14FF" w:rsidP="002D14FF">
      <w:pPr>
        <w:autoSpaceDE w:val="0"/>
        <w:autoSpaceDN w:val="0"/>
        <w:adjustRightInd w:val="0"/>
        <w:spacing w:line="240" w:lineRule="auto"/>
        <w:rPr>
          <w:rFonts w:asciiTheme="minorHAnsi" w:hAnsiTheme="minorHAnsi" w:cstheme="minorHAnsi"/>
          <w:i/>
          <w:iCs/>
          <w:szCs w:val="20"/>
        </w:rPr>
      </w:pPr>
      <w:r w:rsidRPr="00B26CA6">
        <w:rPr>
          <w:rFonts w:asciiTheme="minorHAnsi" w:hAnsiTheme="minorHAnsi" w:cstheme="minorHAnsi"/>
          <w:i/>
          <w:iCs/>
          <w:szCs w:val="20"/>
        </w:rPr>
        <w:t xml:space="preserve">          </w:t>
      </w:r>
      <w:r w:rsidR="00937B5B" w:rsidRPr="00B26CA6">
        <w:rPr>
          <w:rFonts w:asciiTheme="minorHAnsi" w:hAnsiTheme="minorHAnsi" w:cstheme="minorHAnsi"/>
          <w:i/>
          <w:iCs/>
          <w:szCs w:val="20"/>
        </w:rPr>
        <w:tab/>
      </w:r>
      <w:r w:rsidR="00937B5B" w:rsidRPr="00B26CA6">
        <w:rPr>
          <w:rFonts w:asciiTheme="minorHAnsi" w:hAnsiTheme="minorHAnsi" w:cstheme="minorHAnsi"/>
          <w:i/>
          <w:iCs/>
          <w:szCs w:val="20"/>
        </w:rPr>
        <w:tab/>
      </w:r>
      <w:r w:rsidR="00937B5B" w:rsidRPr="00B26CA6">
        <w:rPr>
          <w:rFonts w:asciiTheme="minorHAnsi" w:hAnsiTheme="minorHAnsi" w:cstheme="minorHAnsi"/>
          <w:i/>
          <w:iCs/>
          <w:szCs w:val="20"/>
        </w:rPr>
        <w:tab/>
      </w:r>
      <w:r w:rsidRPr="00B26CA6">
        <w:rPr>
          <w:rFonts w:asciiTheme="minorHAnsi" w:hAnsiTheme="minorHAnsi" w:cstheme="minorHAnsi"/>
          <w:i/>
          <w:iCs/>
          <w:szCs w:val="20"/>
        </w:rPr>
        <w:t>(ime i prezime)                    (prebivalište i adresa stanovanja)</w:t>
      </w:r>
    </w:p>
    <w:p w14:paraId="63488B3A" w14:textId="5BA6C9F6" w:rsidR="002D14FF" w:rsidRPr="00B26CA6" w:rsidRDefault="005F4972" w:rsidP="002D14FF">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broj identifikacijskog dokumenta _____________________ izdanog</w:t>
      </w:r>
      <w:r w:rsidR="002D14FF" w:rsidRPr="00B26CA6">
        <w:rPr>
          <w:rFonts w:asciiTheme="minorHAnsi" w:hAnsiTheme="minorHAnsi" w:cstheme="minorHAnsi"/>
          <w:szCs w:val="20"/>
        </w:rPr>
        <w:t xml:space="preserve"> o</w:t>
      </w:r>
      <w:r w:rsidRPr="00B26CA6">
        <w:rPr>
          <w:rFonts w:asciiTheme="minorHAnsi" w:hAnsiTheme="minorHAnsi" w:cstheme="minorHAnsi"/>
          <w:szCs w:val="20"/>
        </w:rPr>
        <w:t>d _________________________</w:t>
      </w:r>
    </w:p>
    <w:p w14:paraId="5EA263D4" w14:textId="4A6A0165" w:rsidR="002D14FF" w:rsidRPr="00B26CA6" w:rsidRDefault="002D14FF" w:rsidP="002D14FF">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kao osoba ovlaštena po zakonu za zastupanje gospodarskog subjekta</w:t>
      </w:r>
    </w:p>
    <w:p w14:paraId="16DCA90A" w14:textId="77777777" w:rsidR="002D14FF" w:rsidRPr="00B26CA6" w:rsidRDefault="002D14FF" w:rsidP="002D14FF">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_________________________________________________________________________________</w:t>
      </w:r>
    </w:p>
    <w:p w14:paraId="5FF557EA" w14:textId="68449E94" w:rsidR="00937B5B" w:rsidRPr="00B26CA6" w:rsidRDefault="001B3654" w:rsidP="002D14FF">
      <w:pPr>
        <w:autoSpaceDE w:val="0"/>
        <w:autoSpaceDN w:val="0"/>
        <w:adjustRightInd w:val="0"/>
        <w:spacing w:line="240" w:lineRule="auto"/>
        <w:rPr>
          <w:rFonts w:asciiTheme="minorHAnsi" w:hAnsiTheme="minorHAnsi" w:cstheme="minorHAnsi"/>
          <w:i/>
          <w:iCs/>
          <w:szCs w:val="20"/>
        </w:rPr>
      </w:pPr>
      <w:r w:rsidRPr="00B26CA6">
        <w:rPr>
          <w:rFonts w:asciiTheme="minorHAnsi" w:hAnsiTheme="minorHAnsi" w:cstheme="minorHAnsi"/>
          <w:i/>
          <w:iCs/>
          <w:szCs w:val="20"/>
        </w:rPr>
        <w:t xml:space="preserve">     </w:t>
      </w:r>
      <w:r w:rsidR="002D14FF" w:rsidRPr="00B26CA6">
        <w:rPr>
          <w:rFonts w:asciiTheme="minorHAnsi" w:hAnsiTheme="minorHAnsi" w:cstheme="minorHAnsi"/>
          <w:i/>
          <w:iCs/>
          <w:szCs w:val="20"/>
        </w:rPr>
        <w:t>(</w:t>
      </w:r>
      <w:r w:rsidRPr="00B26CA6">
        <w:rPr>
          <w:rFonts w:asciiTheme="minorHAnsi" w:hAnsiTheme="minorHAnsi" w:cstheme="minorHAnsi"/>
          <w:i/>
          <w:iCs/>
          <w:szCs w:val="20"/>
        </w:rPr>
        <w:t>naziv i sjedište gospodarskog subjekta, OIB ili identifikacijski broj države poslovnog nastana)</w:t>
      </w:r>
    </w:p>
    <w:p w14:paraId="2B848B5A" w14:textId="4AE06E42" w:rsidR="005F4972" w:rsidRPr="00B26CA6" w:rsidRDefault="005F4972" w:rsidP="002D14FF">
      <w:pPr>
        <w:spacing w:line="240" w:lineRule="auto"/>
        <w:rPr>
          <w:rFonts w:asciiTheme="minorHAnsi" w:hAnsiTheme="minorHAnsi" w:cstheme="minorHAnsi"/>
          <w:b/>
        </w:rPr>
      </w:pPr>
      <w:r w:rsidRPr="00B26CA6">
        <w:rPr>
          <w:rFonts w:asciiTheme="minorHAnsi" w:hAnsiTheme="minorHAnsi" w:cstheme="minorHAnsi"/>
          <w:b/>
        </w:rPr>
        <w:t>Izjavljujem da je gospodarski subjekt kojeg zastupam ispunio sve obveze plaćanja dospjelih poreznih obveza i obveza za mirovinsko i zdravstveno osiguranje u Republici Hrvatskoj ili u državi poslovnog nastana gospodarskog subjekta, budući da gospodarski subjekt nema poslovni nastan u Republici Hrvatskoj.</w:t>
      </w:r>
    </w:p>
    <w:p w14:paraId="1EF2B099" w14:textId="77777777" w:rsidR="005F4972" w:rsidRPr="00B26CA6" w:rsidRDefault="005F4972" w:rsidP="002D14FF">
      <w:pPr>
        <w:spacing w:line="240" w:lineRule="auto"/>
        <w:rPr>
          <w:rFonts w:asciiTheme="minorHAnsi" w:hAnsiTheme="minorHAnsi" w:cstheme="minorHAnsi"/>
          <w:b/>
          <w:iCs/>
          <w:szCs w:val="20"/>
          <w:lang w:bidi="en-US"/>
        </w:rPr>
      </w:pPr>
    </w:p>
    <w:p w14:paraId="5C73F9AF" w14:textId="5BAD78E3" w:rsidR="002D14FF" w:rsidRPr="00B26CA6" w:rsidRDefault="002D14FF" w:rsidP="002D14FF">
      <w:pPr>
        <w:spacing w:line="240" w:lineRule="auto"/>
        <w:rPr>
          <w:rFonts w:asciiTheme="minorHAnsi" w:hAnsiTheme="minorHAnsi" w:cstheme="minorHAnsi"/>
          <w:iCs/>
          <w:szCs w:val="20"/>
          <w:lang w:bidi="en-US"/>
        </w:rPr>
      </w:pPr>
      <w:r w:rsidRPr="00B26CA6">
        <w:rPr>
          <w:rFonts w:asciiTheme="minorHAnsi" w:hAnsiTheme="minorHAnsi" w:cstheme="minorHAnsi"/>
          <w:b/>
          <w:iCs/>
          <w:szCs w:val="20"/>
          <w:lang w:bidi="en-US"/>
        </w:rPr>
        <w:t xml:space="preserve">ZA PONUDITELJA:                                 </w:t>
      </w:r>
      <w:r w:rsidR="00090DA8">
        <w:rPr>
          <w:rFonts w:asciiTheme="minorHAnsi" w:hAnsiTheme="minorHAnsi" w:cstheme="minorHAnsi"/>
          <w:b/>
          <w:iCs/>
          <w:szCs w:val="20"/>
          <w:lang w:bidi="en-US"/>
        </w:rPr>
        <w:tab/>
      </w:r>
      <w:r w:rsidRPr="00B26CA6">
        <w:rPr>
          <w:rFonts w:asciiTheme="minorHAnsi" w:hAnsiTheme="minorHAnsi" w:cstheme="minorHAnsi"/>
          <w:iCs/>
          <w:szCs w:val="20"/>
          <w:lang w:bidi="en-US"/>
        </w:rPr>
        <w:t>_____________________________</w:t>
      </w:r>
    </w:p>
    <w:p w14:paraId="683E9766" w14:textId="77777777" w:rsidR="002D14FF" w:rsidRPr="00B26CA6" w:rsidRDefault="002D14FF" w:rsidP="00090DA8">
      <w:pPr>
        <w:spacing w:line="240" w:lineRule="auto"/>
        <w:ind w:left="2836" w:firstLine="709"/>
        <w:rPr>
          <w:rFonts w:asciiTheme="minorHAnsi" w:hAnsiTheme="minorHAnsi" w:cstheme="minorHAnsi"/>
          <w:iCs/>
          <w:szCs w:val="20"/>
          <w:lang w:bidi="en-US"/>
        </w:rPr>
      </w:pPr>
      <w:r w:rsidRPr="00B26CA6">
        <w:rPr>
          <w:rFonts w:asciiTheme="minorHAnsi" w:hAnsiTheme="minorHAnsi" w:cstheme="minorHAnsi"/>
          <w:iCs/>
          <w:szCs w:val="20"/>
          <w:lang w:bidi="en-US"/>
        </w:rPr>
        <w:t>(ime, prezime i funkcija ovlaštene osobe)</w:t>
      </w:r>
    </w:p>
    <w:p w14:paraId="44430251" w14:textId="77777777" w:rsidR="002D14FF" w:rsidRPr="00B26CA6" w:rsidRDefault="002D14FF" w:rsidP="002D14FF">
      <w:pPr>
        <w:spacing w:line="240" w:lineRule="auto"/>
        <w:rPr>
          <w:rFonts w:asciiTheme="minorHAnsi" w:hAnsiTheme="minorHAnsi" w:cstheme="minorHAnsi"/>
          <w:b/>
          <w:iCs/>
          <w:szCs w:val="20"/>
          <w:lang w:bidi="en-US"/>
        </w:rPr>
      </w:pPr>
    </w:p>
    <w:p w14:paraId="59BCA43B" w14:textId="29038238" w:rsidR="002D14FF" w:rsidRPr="00B26CA6" w:rsidRDefault="002D14FF" w:rsidP="002D14FF">
      <w:pPr>
        <w:spacing w:line="240" w:lineRule="auto"/>
        <w:rPr>
          <w:rFonts w:asciiTheme="minorHAnsi" w:hAnsiTheme="minorHAnsi" w:cstheme="minorHAnsi"/>
          <w:iCs/>
          <w:szCs w:val="20"/>
          <w:lang w:bidi="en-US"/>
        </w:rPr>
      </w:pPr>
      <w:r w:rsidRPr="00B26CA6">
        <w:rPr>
          <w:rFonts w:asciiTheme="minorHAnsi" w:hAnsiTheme="minorHAnsi" w:cstheme="minorHAnsi"/>
          <w:b/>
          <w:iCs/>
          <w:szCs w:val="20"/>
          <w:lang w:bidi="en-US"/>
        </w:rPr>
        <w:t>POTPIS OVLAŠTENE OSOBE:            MP</w:t>
      </w:r>
      <w:r w:rsidRPr="00B26CA6">
        <w:rPr>
          <w:rStyle w:val="Referencafusnote"/>
          <w:rFonts w:asciiTheme="minorHAnsi" w:hAnsiTheme="minorHAnsi" w:cstheme="minorHAnsi"/>
          <w:b/>
          <w:iCs/>
          <w:szCs w:val="20"/>
          <w:lang w:bidi="en-US"/>
        </w:rPr>
        <w:footnoteReference w:id="13"/>
      </w:r>
      <w:r w:rsidR="00090DA8">
        <w:rPr>
          <w:rFonts w:asciiTheme="minorHAnsi" w:hAnsiTheme="minorHAnsi" w:cstheme="minorHAnsi"/>
          <w:b/>
          <w:iCs/>
          <w:szCs w:val="20"/>
          <w:lang w:bidi="en-US"/>
        </w:rPr>
        <w:tab/>
      </w:r>
      <w:r w:rsidRPr="00B26CA6">
        <w:rPr>
          <w:rFonts w:asciiTheme="minorHAnsi" w:hAnsiTheme="minorHAnsi" w:cstheme="minorHAnsi"/>
          <w:iCs/>
          <w:szCs w:val="20"/>
          <w:lang w:bidi="en-US"/>
        </w:rPr>
        <w:t>_____________________________</w:t>
      </w:r>
    </w:p>
    <w:p w14:paraId="442C9509" w14:textId="77777777" w:rsidR="002D14FF" w:rsidRPr="00B26CA6" w:rsidRDefault="002D14FF" w:rsidP="002D14FF">
      <w:pPr>
        <w:spacing w:line="240" w:lineRule="auto"/>
        <w:rPr>
          <w:rFonts w:asciiTheme="minorHAnsi" w:hAnsiTheme="minorHAnsi" w:cstheme="minorHAnsi"/>
          <w:i/>
          <w:iCs/>
          <w:szCs w:val="20"/>
          <w:lang w:bidi="en-US"/>
        </w:rPr>
      </w:pPr>
    </w:p>
    <w:p w14:paraId="7D5E5C6C" w14:textId="0A249C1B" w:rsidR="002D14FF" w:rsidRPr="00090DA8" w:rsidRDefault="002D14FF" w:rsidP="002D14FF">
      <w:pPr>
        <w:spacing w:line="240" w:lineRule="auto"/>
        <w:rPr>
          <w:rFonts w:asciiTheme="minorHAnsi" w:hAnsiTheme="minorHAnsi" w:cstheme="minorHAnsi"/>
          <w:b/>
          <w:iCs/>
          <w:szCs w:val="20"/>
          <w:lang w:bidi="en-US"/>
        </w:rPr>
      </w:pPr>
      <w:r w:rsidRPr="00B26CA6">
        <w:rPr>
          <w:rFonts w:asciiTheme="minorHAnsi" w:hAnsiTheme="minorHAnsi" w:cstheme="minorHAnsi"/>
          <w:b/>
          <w:iCs/>
          <w:szCs w:val="20"/>
          <w:lang w:bidi="en-US"/>
        </w:rPr>
        <w:t xml:space="preserve">Mjesto i datum:                                    </w:t>
      </w:r>
      <w:r w:rsidR="00090DA8">
        <w:rPr>
          <w:rFonts w:asciiTheme="minorHAnsi" w:hAnsiTheme="minorHAnsi" w:cstheme="minorHAnsi"/>
          <w:b/>
          <w:iCs/>
          <w:szCs w:val="20"/>
          <w:lang w:bidi="en-US"/>
        </w:rPr>
        <w:tab/>
      </w:r>
      <w:r w:rsidRPr="00B26CA6">
        <w:rPr>
          <w:rFonts w:asciiTheme="minorHAnsi" w:hAnsiTheme="minorHAnsi" w:cstheme="minorHAnsi"/>
          <w:iCs/>
          <w:szCs w:val="20"/>
          <w:lang w:bidi="en-US"/>
        </w:rPr>
        <w:t>_____________________________</w:t>
      </w:r>
    </w:p>
    <w:p w14:paraId="280C997E" w14:textId="77777777" w:rsidR="002D14FF" w:rsidRPr="00B26CA6" w:rsidRDefault="002D14FF" w:rsidP="002D14FF">
      <w:pPr>
        <w:rPr>
          <w:rFonts w:asciiTheme="minorHAnsi" w:hAnsiTheme="minorHAnsi" w:cstheme="minorHAnsi"/>
          <w:lang w:eastAsia="en-GB"/>
        </w:rPr>
      </w:pPr>
    </w:p>
    <w:p w14:paraId="639364D5" w14:textId="4BF9E486" w:rsidR="00937B5B" w:rsidRPr="00B26CA6" w:rsidRDefault="005F4972" w:rsidP="002D14FF">
      <w:pPr>
        <w:autoSpaceDE w:val="0"/>
        <w:autoSpaceDN w:val="0"/>
        <w:adjustRightInd w:val="0"/>
        <w:spacing w:line="240" w:lineRule="auto"/>
        <w:rPr>
          <w:rFonts w:asciiTheme="minorHAnsi" w:hAnsiTheme="minorHAnsi" w:cstheme="minorHAnsi"/>
          <w:sz w:val="18"/>
          <w:szCs w:val="18"/>
        </w:rPr>
      </w:pPr>
      <w:r w:rsidRPr="00B26CA6">
        <w:rPr>
          <w:rFonts w:asciiTheme="minorHAnsi" w:hAnsiTheme="minorHAnsi" w:cstheme="minorHAnsi"/>
          <w:b/>
          <w:sz w:val="18"/>
          <w:szCs w:val="18"/>
        </w:rPr>
        <w:t xml:space="preserve">UPUTA: </w:t>
      </w:r>
      <w:r w:rsidRPr="00B26CA6">
        <w:rPr>
          <w:rFonts w:asciiTheme="minorHAnsi" w:hAnsiTheme="minorHAnsi" w:cstheme="minorHAnsi"/>
          <w:sz w:val="18"/>
          <w:szCs w:val="18"/>
        </w:rPr>
        <w:t xml:space="preserve">Ovaj obrazac potpisuje osoba ovlaštena za samostalno i pojedinačno zastupanje gospodarskog subjekta (ili osobe koje su ovlaštene za skupno zastupanje gospodarskog subjekta). Izjava o nepostojanju razloga za isključenje iz članka 252. stavka 1. točka 2. mora biti </w:t>
      </w:r>
      <w:r w:rsidR="000E426A" w:rsidRPr="00457F28">
        <w:rPr>
          <w:rFonts w:asciiTheme="minorHAnsi" w:hAnsiTheme="minorHAnsi" w:cstheme="minorHAnsi"/>
          <w:sz w:val="18"/>
          <w:szCs w:val="18"/>
        </w:rPr>
        <w:t>dana pod prisegom ili, ako izjava pod prisegom prema pravu  dotične države ne postoji, izjava o nekažnjavanju mora biti</w:t>
      </w:r>
      <w:r w:rsidR="000E426A">
        <w:rPr>
          <w:rFonts w:asciiTheme="minorHAnsi" w:hAnsiTheme="minorHAnsi" w:cstheme="minorHAnsi"/>
          <w:i/>
          <w:szCs w:val="20"/>
        </w:rPr>
        <w:t xml:space="preserve"> </w:t>
      </w:r>
      <w:r w:rsidRPr="00B26CA6">
        <w:rPr>
          <w:rFonts w:asciiTheme="minorHAnsi" w:hAnsiTheme="minorHAnsi" w:cstheme="minorHAnsi"/>
          <w:sz w:val="18"/>
          <w:szCs w:val="18"/>
        </w:rPr>
        <w:t xml:space="preserve">s ovjerenim potpisom kod nadležne sudske ili upravne vlasti, javnog bilježnika ili strukovnog ili trgovinskog tijela u državi poslovnog nastana gospodarskog subjekta, odnosno državi čiji je osoba </w:t>
      </w:r>
      <w:r w:rsidR="001A2A42" w:rsidRPr="00B26CA6">
        <w:rPr>
          <w:rFonts w:asciiTheme="minorHAnsi" w:hAnsiTheme="minorHAnsi" w:cstheme="minorHAnsi"/>
          <w:sz w:val="18"/>
          <w:szCs w:val="18"/>
        </w:rPr>
        <w:t>državljanin.</w:t>
      </w:r>
    </w:p>
    <w:p w14:paraId="3DAB2D9B" w14:textId="48B7B838" w:rsidR="00DB55DA" w:rsidRPr="00B26CA6" w:rsidRDefault="00DB55DA" w:rsidP="00DB55DA">
      <w:pPr>
        <w:autoSpaceDE w:val="0"/>
        <w:autoSpaceDN w:val="0"/>
        <w:adjustRightInd w:val="0"/>
        <w:spacing w:line="240" w:lineRule="auto"/>
        <w:rPr>
          <w:rFonts w:asciiTheme="minorHAnsi" w:hAnsiTheme="minorHAnsi" w:cstheme="minorHAnsi"/>
          <w:sz w:val="18"/>
          <w:szCs w:val="18"/>
        </w:rPr>
      </w:pPr>
      <w:r w:rsidRPr="00B26CA6">
        <w:rPr>
          <w:rFonts w:asciiTheme="minorHAnsi" w:hAnsiTheme="minorHAnsi" w:cstheme="minorHAnsi"/>
          <w:sz w:val="18"/>
          <w:szCs w:val="18"/>
        </w:rPr>
        <w:t>NAPOMENA: Prihvaća se i Izjava s ovjerenim potpisom kod javnog bilježnika iz Republike Hrvatske.</w:t>
      </w:r>
    </w:p>
    <w:p w14:paraId="349C6A41" w14:textId="7CFE3E33" w:rsidR="002D14FF" w:rsidRPr="00B26CA6" w:rsidRDefault="002D14FF" w:rsidP="00937B5B">
      <w:pPr>
        <w:autoSpaceDE w:val="0"/>
        <w:autoSpaceDN w:val="0"/>
        <w:adjustRightInd w:val="0"/>
        <w:spacing w:line="240" w:lineRule="auto"/>
        <w:rPr>
          <w:rFonts w:asciiTheme="minorHAnsi" w:hAnsiTheme="minorHAnsi" w:cstheme="minorHAnsi"/>
          <w:sz w:val="18"/>
          <w:szCs w:val="18"/>
        </w:rPr>
      </w:pPr>
      <w:r w:rsidRPr="00B26CA6">
        <w:rPr>
          <w:rFonts w:asciiTheme="minorHAnsi" w:hAnsiTheme="minorHAnsi" w:cstheme="minorHAnsi"/>
          <w:b/>
          <w:bCs/>
          <w:sz w:val="18"/>
          <w:szCs w:val="18"/>
        </w:rPr>
        <w:t xml:space="preserve">NAPOMENA: </w:t>
      </w:r>
      <w:r w:rsidR="00937B5B" w:rsidRPr="00B26CA6">
        <w:rPr>
          <w:rFonts w:asciiTheme="minorHAnsi" w:hAnsiTheme="minorHAnsi" w:cstheme="minorHAnsi"/>
          <w:sz w:val="18"/>
          <w:szCs w:val="18"/>
        </w:rPr>
        <w:t xml:space="preserve">Ovom Izjavom kao ažuriranim popratnim dokumentom Gospodarski subjekt dokazuje da podaci koji su sadržani u dokumentu odgovaraju činjeničnom stanju u trenutku dostave naručitelju te dokazuju ono što je gospodarski subjekt naveo u </w:t>
      </w:r>
      <w:r w:rsidR="00CB6918" w:rsidRPr="00B26CA6">
        <w:rPr>
          <w:rFonts w:asciiTheme="minorHAnsi" w:hAnsiTheme="minorHAnsi" w:cstheme="minorHAnsi"/>
          <w:sz w:val="18"/>
          <w:szCs w:val="18"/>
        </w:rPr>
        <w:t>EESPD</w:t>
      </w:r>
      <w:r w:rsidR="00937B5B" w:rsidRPr="00B26CA6">
        <w:rPr>
          <w:rFonts w:asciiTheme="minorHAnsi" w:hAnsiTheme="minorHAnsi" w:cstheme="minorHAnsi"/>
          <w:sz w:val="18"/>
          <w:szCs w:val="18"/>
        </w:rPr>
        <w:t>-u. Ova Izjava se smatra ažuriranom (ažurnim popratnih dokumentom), ukoliko je dana (datum potpisa) nakon primitka zahtjeva od strane Naručitelja za dostavu ažuriranih popratnih dokumenata.</w:t>
      </w:r>
    </w:p>
    <w:p w14:paraId="758C27A4" w14:textId="60BA5D4D" w:rsidR="002D14FF" w:rsidRPr="00B26CA6" w:rsidRDefault="00C07DA8" w:rsidP="008A75EA">
      <w:pPr>
        <w:pStyle w:val="Naslov2"/>
      </w:pPr>
      <w:bookmarkStart w:id="301" w:name="_Toc488070020"/>
      <w:bookmarkStart w:id="302" w:name="_Toc488226910"/>
      <w:bookmarkStart w:id="303" w:name="_Toc18581064"/>
      <w:r w:rsidRPr="00B26CA6">
        <w:lastRenderedPageBreak/>
        <w:t xml:space="preserve">obrazac </w:t>
      </w:r>
      <w:r w:rsidR="005671E7">
        <w:t>5</w:t>
      </w:r>
      <w:r w:rsidR="00B93CEA" w:rsidRPr="00B26CA6">
        <w:t>: izjava ponuditelja o nepostojanju okolnosti iz članka 254. stavak 1. točka 2. – poslovni nastan u hrvatskoj ili u državi poslovnog nastana gospodarskog subjekta</w:t>
      </w:r>
      <w:bookmarkEnd w:id="299"/>
      <w:bookmarkEnd w:id="301"/>
      <w:bookmarkEnd w:id="302"/>
      <w:bookmarkEnd w:id="303"/>
    </w:p>
    <w:tbl>
      <w:tblPr>
        <w:tblW w:w="501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2"/>
        <w:gridCol w:w="4429"/>
      </w:tblGrid>
      <w:tr w:rsidR="0007564A" w:rsidRPr="00B26CA6" w14:paraId="4CB13559" w14:textId="77777777" w:rsidTr="001D34B2">
        <w:trPr>
          <w:trHeight w:val="1348"/>
        </w:trPr>
        <w:tc>
          <w:tcPr>
            <w:tcW w:w="2564" w:type="pct"/>
            <w:shd w:val="clear" w:color="auto" w:fill="auto"/>
            <w:vAlign w:val="center"/>
          </w:tcPr>
          <w:p w14:paraId="4E1319C9" w14:textId="77777777" w:rsidR="0007564A" w:rsidRPr="00B26CA6" w:rsidRDefault="0007564A" w:rsidP="0007564A">
            <w:pPr>
              <w:spacing w:line="276" w:lineRule="auto"/>
              <w:rPr>
                <w:rFonts w:asciiTheme="minorHAnsi" w:hAnsiTheme="minorHAnsi" w:cstheme="minorHAnsi"/>
                <w:b/>
                <w:szCs w:val="20"/>
              </w:rPr>
            </w:pPr>
            <w:r w:rsidRPr="00B26CA6">
              <w:rPr>
                <w:rFonts w:asciiTheme="minorHAnsi" w:hAnsiTheme="minorHAnsi" w:cstheme="minorHAnsi"/>
                <w:b/>
                <w:szCs w:val="20"/>
              </w:rPr>
              <w:t>Fond za zaštitu okoliša i energetsku učinkovitost,</w:t>
            </w:r>
          </w:p>
          <w:p w14:paraId="4DD108D6" w14:textId="77777777" w:rsidR="0007564A" w:rsidRPr="00B26CA6" w:rsidRDefault="0007564A" w:rsidP="0007564A">
            <w:pPr>
              <w:spacing w:line="276" w:lineRule="auto"/>
              <w:rPr>
                <w:rFonts w:asciiTheme="minorHAnsi" w:eastAsia="PMingLiU" w:hAnsiTheme="minorHAnsi" w:cstheme="minorHAnsi"/>
                <w:b/>
                <w:szCs w:val="20"/>
                <w:lang w:eastAsia="zh-CN"/>
              </w:rPr>
            </w:pPr>
            <w:r w:rsidRPr="00B26CA6">
              <w:rPr>
                <w:rFonts w:asciiTheme="minorHAnsi" w:eastAsia="PMingLiU" w:hAnsiTheme="minorHAnsi" w:cstheme="minorHAnsi"/>
                <w:b/>
                <w:szCs w:val="20"/>
                <w:lang w:eastAsia="zh-CN"/>
              </w:rPr>
              <w:t>Radnička cesta 80,</w:t>
            </w:r>
          </w:p>
          <w:p w14:paraId="5F1D6057" w14:textId="674CEB42" w:rsidR="0007564A" w:rsidRPr="00B26CA6" w:rsidRDefault="0007564A" w:rsidP="0007564A">
            <w:pPr>
              <w:spacing w:after="200" w:line="240" w:lineRule="exact"/>
              <w:jc w:val="left"/>
              <w:rPr>
                <w:rFonts w:asciiTheme="minorHAnsi" w:hAnsiTheme="minorHAnsi" w:cstheme="minorHAnsi"/>
                <w:b/>
                <w:sz w:val="18"/>
                <w:szCs w:val="18"/>
              </w:rPr>
            </w:pPr>
            <w:r w:rsidRPr="00B26CA6">
              <w:rPr>
                <w:rFonts w:asciiTheme="minorHAnsi" w:eastAsia="PMingLiU" w:hAnsiTheme="minorHAnsi" w:cstheme="minorHAnsi"/>
                <w:b/>
                <w:szCs w:val="20"/>
                <w:lang w:eastAsia="zh-CN"/>
              </w:rPr>
              <w:t>10000 Zagreb</w:t>
            </w:r>
          </w:p>
        </w:tc>
        <w:tc>
          <w:tcPr>
            <w:tcW w:w="2436" w:type="pct"/>
            <w:shd w:val="clear" w:color="auto" w:fill="auto"/>
            <w:vAlign w:val="center"/>
          </w:tcPr>
          <w:p w14:paraId="0505DB0D" w14:textId="0D716351" w:rsidR="0007564A" w:rsidRPr="00B26CA6" w:rsidRDefault="0007564A" w:rsidP="0007564A">
            <w:pPr>
              <w:spacing w:after="200" w:line="240" w:lineRule="exact"/>
              <w:jc w:val="left"/>
              <w:rPr>
                <w:rFonts w:asciiTheme="minorHAnsi" w:hAnsiTheme="minorHAnsi" w:cstheme="minorHAnsi"/>
                <w:b/>
                <w:sz w:val="18"/>
                <w:szCs w:val="18"/>
              </w:rPr>
            </w:pPr>
            <w:r w:rsidRPr="00B26CA6">
              <w:rPr>
                <w:rFonts w:asciiTheme="minorHAnsi" w:hAnsiTheme="minorHAnsi" w:cstheme="minorHAnsi"/>
                <w:b/>
                <w:sz w:val="18"/>
                <w:szCs w:val="18"/>
              </w:rPr>
              <w:t>PROJEKTIRANJE I IZVOĐENJE RADOVA SANACIJE JAME „SOVJAK“</w:t>
            </w:r>
          </w:p>
        </w:tc>
      </w:tr>
    </w:tbl>
    <w:p w14:paraId="6FB89B44" w14:textId="77777777" w:rsidR="00DB55DA" w:rsidRPr="00B26CA6" w:rsidRDefault="00DB55DA" w:rsidP="005F4972">
      <w:pPr>
        <w:autoSpaceDE w:val="0"/>
        <w:autoSpaceDN w:val="0"/>
        <w:adjustRightInd w:val="0"/>
        <w:spacing w:line="240" w:lineRule="auto"/>
        <w:jc w:val="center"/>
        <w:rPr>
          <w:rFonts w:asciiTheme="minorHAnsi" w:hAnsiTheme="minorHAnsi" w:cstheme="minorHAnsi"/>
          <w:b/>
          <w:bCs/>
          <w:szCs w:val="20"/>
        </w:rPr>
      </w:pPr>
    </w:p>
    <w:p w14:paraId="3E8FFE51" w14:textId="52063587" w:rsidR="002D14FF" w:rsidRPr="00B26CA6" w:rsidRDefault="002D14FF" w:rsidP="005F4972">
      <w:pPr>
        <w:autoSpaceDE w:val="0"/>
        <w:autoSpaceDN w:val="0"/>
        <w:adjustRightInd w:val="0"/>
        <w:spacing w:line="240" w:lineRule="auto"/>
        <w:jc w:val="center"/>
        <w:rPr>
          <w:rFonts w:asciiTheme="minorHAnsi" w:hAnsiTheme="minorHAnsi" w:cstheme="minorHAnsi"/>
          <w:b/>
          <w:bCs/>
          <w:szCs w:val="20"/>
        </w:rPr>
      </w:pPr>
      <w:r w:rsidRPr="00B26CA6">
        <w:rPr>
          <w:rFonts w:asciiTheme="minorHAnsi" w:hAnsiTheme="minorHAnsi" w:cstheme="minorHAnsi"/>
          <w:b/>
          <w:bCs/>
          <w:szCs w:val="20"/>
        </w:rPr>
        <w:t>IZJAVA O NEPOSTOJANJU RAZLOGA ZA ISKLJUČENJE IZ ČLANKA 254.STAVAK 1.TOČKA 2</w:t>
      </w:r>
      <w:r w:rsidR="001B3654" w:rsidRPr="00B26CA6">
        <w:rPr>
          <w:rFonts w:asciiTheme="minorHAnsi" w:hAnsiTheme="minorHAnsi" w:cstheme="minorHAnsi"/>
          <w:b/>
          <w:bCs/>
          <w:szCs w:val="20"/>
        </w:rPr>
        <w:t>.</w:t>
      </w:r>
    </w:p>
    <w:p w14:paraId="53405BA7" w14:textId="77777777" w:rsidR="005F4972" w:rsidRPr="00B26CA6" w:rsidRDefault="005F4972" w:rsidP="002D14FF">
      <w:pPr>
        <w:autoSpaceDE w:val="0"/>
        <w:autoSpaceDN w:val="0"/>
        <w:adjustRightInd w:val="0"/>
        <w:spacing w:line="240" w:lineRule="auto"/>
        <w:rPr>
          <w:rFonts w:asciiTheme="minorHAnsi" w:hAnsiTheme="minorHAnsi" w:cstheme="minorHAnsi"/>
          <w:szCs w:val="20"/>
          <w:lang w:eastAsia="hr-HR"/>
        </w:rPr>
      </w:pPr>
    </w:p>
    <w:p w14:paraId="1816BBD6" w14:textId="2B4AD383" w:rsidR="002D14FF" w:rsidRPr="00B26CA6" w:rsidRDefault="00042096" w:rsidP="002D14FF">
      <w:pPr>
        <w:autoSpaceDE w:val="0"/>
        <w:autoSpaceDN w:val="0"/>
        <w:adjustRightInd w:val="0"/>
        <w:spacing w:line="240" w:lineRule="auto"/>
        <w:rPr>
          <w:rFonts w:asciiTheme="minorHAnsi" w:hAnsiTheme="minorHAnsi" w:cstheme="minorHAnsi"/>
          <w:iCs/>
          <w:szCs w:val="20"/>
        </w:rPr>
      </w:pPr>
      <w:r w:rsidRPr="00B26CA6">
        <w:rPr>
          <w:rFonts w:asciiTheme="minorHAnsi" w:hAnsiTheme="minorHAnsi" w:cstheme="minorHAnsi"/>
          <w:szCs w:val="20"/>
          <w:lang w:eastAsia="hr-HR"/>
        </w:rPr>
        <w:t>Temeljem članka 254 stavka 1. točka 2. . te članka 265. stavka 2.  ZJN 2016 (NN br. 120/2016)</w:t>
      </w:r>
      <w:r w:rsidR="002D14FF" w:rsidRPr="00B26CA6">
        <w:rPr>
          <w:rFonts w:asciiTheme="minorHAnsi" w:hAnsiTheme="minorHAnsi" w:cstheme="minorHAnsi"/>
          <w:sz w:val="18"/>
          <w:szCs w:val="18"/>
        </w:rPr>
        <w:t>,</w:t>
      </w:r>
    </w:p>
    <w:p w14:paraId="3B30B558" w14:textId="77777777" w:rsidR="002D14FF" w:rsidRPr="00B26CA6" w:rsidRDefault="002D14FF" w:rsidP="002D14FF">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kojom ja _____________________________ iz ___________________________________________</w:t>
      </w:r>
    </w:p>
    <w:p w14:paraId="56A9B813" w14:textId="25C7F0A2" w:rsidR="002D14FF" w:rsidRPr="00B26CA6" w:rsidRDefault="002D14FF" w:rsidP="002D14FF">
      <w:pPr>
        <w:autoSpaceDE w:val="0"/>
        <w:autoSpaceDN w:val="0"/>
        <w:adjustRightInd w:val="0"/>
        <w:spacing w:line="240" w:lineRule="auto"/>
        <w:rPr>
          <w:rFonts w:asciiTheme="minorHAnsi" w:hAnsiTheme="minorHAnsi" w:cstheme="minorHAnsi"/>
          <w:i/>
          <w:iCs/>
          <w:szCs w:val="20"/>
        </w:rPr>
      </w:pPr>
      <w:r w:rsidRPr="00B26CA6">
        <w:rPr>
          <w:rFonts w:asciiTheme="minorHAnsi" w:hAnsiTheme="minorHAnsi" w:cstheme="minorHAnsi"/>
          <w:i/>
          <w:iCs/>
          <w:szCs w:val="20"/>
        </w:rPr>
        <w:t xml:space="preserve">          </w:t>
      </w:r>
      <w:r w:rsidR="00937B5B" w:rsidRPr="00B26CA6">
        <w:rPr>
          <w:rFonts w:asciiTheme="minorHAnsi" w:hAnsiTheme="minorHAnsi" w:cstheme="minorHAnsi"/>
          <w:i/>
          <w:iCs/>
          <w:szCs w:val="20"/>
        </w:rPr>
        <w:tab/>
      </w:r>
      <w:r w:rsidR="00937B5B" w:rsidRPr="00B26CA6">
        <w:rPr>
          <w:rFonts w:asciiTheme="minorHAnsi" w:hAnsiTheme="minorHAnsi" w:cstheme="minorHAnsi"/>
          <w:i/>
          <w:iCs/>
          <w:szCs w:val="20"/>
        </w:rPr>
        <w:tab/>
      </w:r>
      <w:r w:rsidR="00937B5B" w:rsidRPr="00B26CA6">
        <w:rPr>
          <w:rFonts w:asciiTheme="minorHAnsi" w:hAnsiTheme="minorHAnsi" w:cstheme="minorHAnsi"/>
          <w:i/>
          <w:iCs/>
          <w:szCs w:val="20"/>
        </w:rPr>
        <w:tab/>
      </w:r>
      <w:r w:rsidRPr="00B26CA6">
        <w:rPr>
          <w:rFonts w:asciiTheme="minorHAnsi" w:hAnsiTheme="minorHAnsi" w:cstheme="minorHAnsi"/>
          <w:i/>
          <w:iCs/>
          <w:szCs w:val="20"/>
        </w:rPr>
        <w:t>(ime i prezime)                    (prebivalište i adresa stanovanja)</w:t>
      </w:r>
    </w:p>
    <w:p w14:paraId="48079934" w14:textId="0D343EF0" w:rsidR="002D14FF" w:rsidRPr="00B26CA6" w:rsidRDefault="005F4972" w:rsidP="002D14FF">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broj identifikacijskog dokumenta _____________________ izdanog</w:t>
      </w:r>
      <w:r w:rsidR="002D14FF" w:rsidRPr="00B26CA6">
        <w:rPr>
          <w:rFonts w:asciiTheme="minorHAnsi" w:hAnsiTheme="minorHAnsi" w:cstheme="minorHAnsi"/>
          <w:szCs w:val="20"/>
        </w:rPr>
        <w:t xml:space="preserve"> o</w:t>
      </w:r>
      <w:r w:rsidRPr="00B26CA6">
        <w:rPr>
          <w:rFonts w:asciiTheme="minorHAnsi" w:hAnsiTheme="minorHAnsi" w:cstheme="minorHAnsi"/>
          <w:szCs w:val="20"/>
        </w:rPr>
        <w:t>d _________________________</w:t>
      </w:r>
    </w:p>
    <w:p w14:paraId="520696F3" w14:textId="04A3B8EB" w:rsidR="002D14FF" w:rsidRPr="00B26CA6" w:rsidRDefault="002D14FF" w:rsidP="002D14FF">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kao osoba ovlaštena po zakonu za zastupanje gospodarskog subjekta</w:t>
      </w:r>
    </w:p>
    <w:p w14:paraId="61D9D871" w14:textId="77777777" w:rsidR="002D14FF" w:rsidRPr="00B26CA6" w:rsidRDefault="002D14FF" w:rsidP="002D14FF">
      <w:pPr>
        <w:autoSpaceDE w:val="0"/>
        <w:autoSpaceDN w:val="0"/>
        <w:adjustRightInd w:val="0"/>
        <w:spacing w:line="240" w:lineRule="auto"/>
        <w:rPr>
          <w:rFonts w:asciiTheme="minorHAnsi" w:hAnsiTheme="minorHAnsi" w:cstheme="minorHAnsi"/>
          <w:szCs w:val="20"/>
        </w:rPr>
      </w:pPr>
      <w:r w:rsidRPr="00B26CA6">
        <w:rPr>
          <w:rFonts w:asciiTheme="minorHAnsi" w:hAnsiTheme="minorHAnsi" w:cstheme="minorHAnsi"/>
          <w:szCs w:val="20"/>
        </w:rPr>
        <w:t>_________________________________________________________________________________</w:t>
      </w:r>
    </w:p>
    <w:p w14:paraId="1CA4D2B0" w14:textId="3D613B13" w:rsidR="002D14FF" w:rsidRPr="00B26CA6" w:rsidRDefault="002D14FF" w:rsidP="002D14FF">
      <w:pPr>
        <w:autoSpaceDE w:val="0"/>
        <w:autoSpaceDN w:val="0"/>
        <w:adjustRightInd w:val="0"/>
        <w:spacing w:line="240" w:lineRule="auto"/>
        <w:rPr>
          <w:rFonts w:asciiTheme="minorHAnsi" w:hAnsiTheme="minorHAnsi" w:cstheme="minorHAnsi"/>
          <w:i/>
          <w:iCs/>
          <w:szCs w:val="20"/>
        </w:rPr>
      </w:pPr>
      <w:r w:rsidRPr="00B26CA6">
        <w:rPr>
          <w:rFonts w:asciiTheme="minorHAnsi" w:hAnsiTheme="minorHAnsi" w:cstheme="minorHAnsi"/>
          <w:i/>
          <w:iCs/>
          <w:szCs w:val="20"/>
        </w:rPr>
        <w:t xml:space="preserve">  (naziv i sjedište gospodarskog subjekta, OIB</w:t>
      </w:r>
      <w:r w:rsidR="001B3654" w:rsidRPr="00B26CA6">
        <w:rPr>
          <w:rFonts w:asciiTheme="minorHAnsi" w:hAnsiTheme="minorHAnsi" w:cstheme="minorHAnsi"/>
          <w:i/>
          <w:iCs/>
          <w:szCs w:val="20"/>
        </w:rPr>
        <w:t xml:space="preserve"> </w:t>
      </w:r>
      <w:r w:rsidRPr="00B26CA6">
        <w:rPr>
          <w:rFonts w:asciiTheme="minorHAnsi" w:hAnsiTheme="minorHAnsi" w:cstheme="minorHAnsi"/>
          <w:i/>
          <w:sz w:val="18"/>
          <w:szCs w:val="18"/>
        </w:rPr>
        <w:t>ili identifikacijski broj države poslovnog nastana</w:t>
      </w:r>
      <w:r w:rsidRPr="00B26CA6">
        <w:rPr>
          <w:rFonts w:asciiTheme="minorHAnsi" w:hAnsiTheme="minorHAnsi" w:cstheme="minorHAnsi"/>
          <w:i/>
          <w:iCs/>
          <w:szCs w:val="20"/>
        </w:rPr>
        <w:t>)</w:t>
      </w:r>
    </w:p>
    <w:p w14:paraId="663DF216" w14:textId="12F4BD13" w:rsidR="005F4972" w:rsidRPr="00B26CA6" w:rsidRDefault="005F4972" w:rsidP="005F4972">
      <w:pPr>
        <w:spacing w:line="240" w:lineRule="auto"/>
        <w:rPr>
          <w:rFonts w:asciiTheme="minorHAnsi" w:hAnsiTheme="minorHAnsi" w:cstheme="minorHAnsi"/>
          <w:b/>
          <w:szCs w:val="20"/>
        </w:rPr>
      </w:pPr>
      <w:r w:rsidRPr="00B26CA6">
        <w:rPr>
          <w:rFonts w:asciiTheme="minorHAnsi" w:hAnsiTheme="minorHAnsi" w:cstheme="minorHAnsi"/>
          <w:b/>
          <w:szCs w:val="20"/>
        </w:rPr>
        <w:t>Izjavljujem da nad gospodarskim subjektom kojeg zastupam nije otvoren stečajni postupak, da nije nesposoban za plaćanje ili prezadužen, da nije u postupku likvidacije, da njegovom imovinom ne upravlja stečajni upravitelj ili sud, da nije u nagodbi s vjerovnicima, da nije obustavio poslovne aktivnosti ili nije u bilo kakvoj istovrsnoj situaciji koja proizlazi iz sličnog postupka prema nacionalnim zakonima i propisima.</w:t>
      </w:r>
    </w:p>
    <w:p w14:paraId="57975E31" w14:textId="4C9196CA" w:rsidR="002D14FF" w:rsidRPr="00B26CA6" w:rsidRDefault="002D14FF" w:rsidP="002D14FF">
      <w:pPr>
        <w:spacing w:line="240" w:lineRule="auto"/>
        <w:rPr>
          <w:rFonts w:asciiTheme="minorHAnsi" w:hAnsiTheme="minorHAnsi" w:cstheme="minorHAnsi"/>
          <w:iCs/>
          <w:szCs w:val="20"/>
          <w:lang w:bidi="en-US"/>
        </w:rPr>
      </w:pPr>
      <w:r w:rsidRPr="00B26CA6">
        <w:rPr>
          <w:rFonts w:asciiTheme="minorHAnsi" w:hAnsiTheme="minorHAnsi" w:cstheme="minorHAnsi"/>
          <w:b/>
          <w:iCs/>
          <w:szCs w:val="20"/>
          <w:lang w:bidi="en-US"/>
        </w:rPr>
        <w:t xml:space="preserve">ZA PONUDITELJA:                                </w:t>
      </w:r>
      <w:r w:rsidR="00090DA8">
        <w:rPr>
          <w:rFonts w:asciiTheme="minorHAnsi" w:hAnsiTheme="minorHAnsi" w:cstheme="minorHAnsi"/>
          <w:b/>
          <w:iCs/>
          <w:szCs w:val="20"/>
          <w:lang w:bidi="en-US"/>
        </w:rPr>
        <w:tab/>
      </w:r>
      <w:r w:rsidRPr="00B26CA6">
        <w:rPr>
          <w:rFonts w:asciiTheme="minorHAnsi" w:hAnsiTheme="minorHAnsi" w:cstheme="minorHAnsi"/>
          <w:iCs/>
          <w:szCs w:val="20"/>
          <w:lang w:bidi="en-US"/>
        </w:rPr>
        <w:t>_____________________________</w:t>
      </w:r>
    </w:p>
    <w:p w14:paraId="650555D7" w14:textId="77777777" w:rsidR="002D14FF" w:rsidRPr="00B26CA6" w:rsidRDefault="002D14FF" w:rsidP="00090DA8">
      <w:pPr>
        <w:spacing w:line="240" w:lineRule="auto"/>
        <w:ind w:left="2836" w:firstLine="709"/>
        <w:rPr>
          <w:rFonts w:asciiTheme="minorHAnsi" w:hAnsiTheme="minorHAnsi" w:cstheme="minorHAnsi"/>
          <w:iCs/>
          <w:szCs w:val="20"/>
          <w:lang w:bidi="en-US"/>
        </w:rPr>
      </w:pPr>
      <w:r w:rsidRPr="00B26CA6">
        <w:rPr>
          <w:rFonts w:asciiTheme="minorHAnsi" w:hAnsiTheme="minorHAnsi" w:cstheme="minorHAnsi"/>
          <w:iCs/>
          <w:szCs w:val="20"/>
          <w:lang w:bidi="en-US"/>
        </w:rPr>
        <w:t>(ime, prezime i funkcija ovlaštene osobe)</w:t>
      </w:r>
    </w:p>
    <w:p w14:paraId="18BB035B" w14:textId="77777777" w:rsidR="002D14FF" w:rsidRPr="00B26CA6" w:rsidRDefault="002D14FF" w:rsidP="002D14FF">
      <w:pPr>
        <w:spacing w:line="240" w:lineRule="auto"/>
        <w:rPr>
          <w:rFonts w:asciiTheme="minorHAnsi" w:hAnsiTheme="minorHAnsi" w:cstheme="minorHAnsi"/>
          <w:b/>
          <w:iCs/>
          <w:szCs w:val="20"/>
          <w:lang w:bidi="en-US"/>
        </w:rPr>
      </w:pPr>
    </w:p>
    <w:p w14:paraId="597C8343" w14:textId="08529A74" w:rsidR="002D14FF" w:rsidRPr="00B26CA6" w:rsidRDefault="002D14FF" w:rsidP="002D14FF">
      <w:pPr>
        <w:spacing w:line="240" w:lineRule="auto"/>
        <w:rPr>
          <w:rFonts w:asciiTheme="minorHAnsi" w:hAnsiTheme="minorHAnsi" w:cstheme="minorHAnsi"/>
          <w:iCs/>
          <w:szCs w:val="20"/>
          <w:lang w:bidi="en-US"/>
        </w:rPr>
      </w:pPr>
      <w:r w:rsidRPr="00B26CA6">
        <w:rPr>
          <w:rFonts w:asciiTheme="minorHAnsi" w:hAnsiTheme="minorHAnsi" w:cstheme="minorHAnsi"/>
          <w:b/>
          <w:iCs/>
          <w:szCs w:val="20"/>
          <w:lang w:bidi="en-US"/>
        </w:rPr>
        <w:t>POTPIS OVLAŠTENE OSOBE:            MP</w:t>
      </w:r>
      <w:r w:rsidRPr="00B26CA6">
        <w:rPr>
          <w:rStyle w:val="Referencafusnote"/>
          <w:rFonts w:asciiTheme="minorHAnsi" w:hAnsiTheme="minorHAnsi" w:cstheme="minorHAnsi"/>
          <w:b/>
          <w:iCs/>
          <w:szCs w:val="20"/>
          <w:lang w:bidi="en-US"/>
        </w:rPr>
        <w:footnoteReference w:id="14"/>
      </w:r>
      <w:r w:rsidR="00090DA8">
        <w:rPr>
          <w:rFonts w:asciiTheme="minorHAnsi" w:hAnsiTheme="minorHAnsi" w:cstheme="minorHAnsi"/>
          <w:b/>
          <w:iCs/>
          <w:szCs w:val="20"/>
          <w:lang w:bidi="en-US"/>
        </w:rPr>
        <w:tab/>
      </w:r>
      <w:r w:rsidRPr="00B26CA6">
        <w:rPr>
          <w:rFonts w:asciiTheme="minorHAnsi" w:hAnsiTheme="minorHAnsi" w:cstheme="minorHAnsi"/>
          <w:iCs/>
          <w:szCs w:val="20"/>
          <w:lang w:bidi="en-US"/>
        </w:rPr>
        <w:t>_____________________________</w:t>
      </w:r>
    </w:p>
    <w:p w14:paraId="475FA6BC" w14:textId="77777777" w:rsidR="002D14FF" w:rsidRPr="00B26CA6" w:rsidRDefault="002D14FF" w:rsidP="002D14FF">
      <w:pPr>
        <w:spacing w:line="240" w:lineRule="auto"/>
        <w:rPr>
          <w:rFonts w:asciiTheme="minorHAnsi" w:hAnsiTheme="minorHAnsi" w:cstheme="minorHAnsi"/>
          <w:i/>
          <w:iCs/>
          <w:szCs w:val="20"/>
          <w:lang w:bidi="en-US"/>
        </w:rPr>
      </w:pPr>
    </w:p>
    <w:p w14:paraId="3B8C4214" w14:textId="63FC0A29" w:rsidR="002D14FF" w:rsidRPr="00B26CA6" w:rsidRDefault="002D14FF" w:rsidP="002D14FF">
      <w:pPr>
        <w:spacing w:line="240" w:lineRule="auto"/>
        <w:rPr>
          <w:rFonts w:asciiTheme="minorHAnsi" w:hAnsiTheme="minorHAnsi" w:cstheme="minorHAnsi"/>
          <w:iCs/>
          <w:szCs w:val="20"/>
          <w:lang w:bidi="en-US"/>
        </w:rPr>
      </w:pPr>
      <w:r w:rsidRPr="00B26CA6">
        <w:rPr>
          <w:rFonts w:asciiTheme="minorHAnsi" w:hAnsiTheme="minorHAnsi" w:cstheme="minorHAnsi"/>
          <w:b/>
          <w:iCs/>
          <w:szCs w:val="20"/>
          <w:lang w:bidi="en-US"/>
        </w:rPr>
        <w:t xml:space="preserve">Mjesto i datum:                                     </w:t>
      </w:r>
      <w:r w:rsidR="00BD3C8E" w:rsidRPr="00B26CA6">
        <w:rPr>
          <w:rFonts w:asciiTheme="minorHAnsi" w:hAnsiTheme="minorHAnsi" w:cstheme="minorHAnsi"/>
          <w:b/>
          <w:iCs/>
          <w:szCs w:val="20"/>
          <w:lang w:bidi="en-US"/>
        </w:rPr>
        <w:t xml:space="preserve">  </w:t>
      </w:r>
      <w:r w:rsidR="00090DA8">
        <w:rPr>
          <w:rFonts w:asciiTheme="minorHAnsi" w:hAnsiTheme="minorHAnsi" w:cstheme="minorHAnsi"/>
          <w:b/>
          <w:iCs/>
          <w:szCs w:val="20"/>
          <w:lang w:bidi="en-US"/>
        </w:rPr>
        <w:tab/>
      </w:r>
      <w:r w:rsidRPr="00B26CA6">
        <w:rPr>
          <w:rFonts w:asciiTheme="minorHAnsi" w:hAnsiTheme="minorHAnsi" w:cstheme="minorHAnsi"/>
          <w:iCs/>
          <w:szCs w:val="20"/>
          <w:lang w:bidi="en-US"/>
        </w:rPr>
        <w:t>_____________________________</w:t>
      </w:r>
    </w:p>
    <w:p w14:paraId="652CFA81" w14:textId="77777777" w:rsidR="001B3654" w:rsidRPr="00B26CA6" w:rsidRDefault="001B3654" w:rsidP="00937B5B">
      <w:pPr>
        <w:autoSpaceDE w:val="0"/>
        <w:autoSpaceDN w:val="0"/>
        <w:adjustRightInd w:val="0"/>
        <w:spacing w:before="0" w:after="0" w:line="240" w:lineRule="auto"/>
        <w:rPr>
          <w:rFonts w:asciiTheme="minorHAnsi" w:hAnsiTheme="minorHAnsi" w:cstheme="minorHAnsi"/>
          <w:sz w:val="18"/>
          <w:szCs w:val="18"/>
        </w:rPr>
      </w:pPr>
    </w:p>
    <w:p w14:paraId="1A82BDBE" w14:textId="17F9C639" w:rsidR="00937B5B" w:rsidRPr="00B26CA6" w:rsidRDefault="00937B5B" w:rsidP="00937B5B">
      <w:pPr>
        <w:autoSpaceDE w:val="0"/>
        <w:autoSpaceDN w:val="0"/>
        <w:adjustRightInd w:val="0"/>
        <w:spacing w:before="0" w:after="0" w:line="240" w:lineRule="auto"/>
        <w:rPr>
          <w:rFonts w:asciiTheme="minorHAnsi" w:hAnsiTheme="minorHAnsi" w:cstheme="minorHAnsi"/>
          <w:sz w:val="18"/>
          <w:szCs w:val="18"/>
        </w:rPr>
      </w:pPr>
      <w:r w:rsidRPr="00B26CA6">
        <w:rPr>
          <w:rFonts w:asciiTheme="minorHAnsi" w:hAnsiTheme="minorHAnsi" w:cstheme="minorHAnsi"/>
          <w:sz w:val="18"/>
          <w:szCs w:val="18"/>
        </w:rPr>
        <w:t>Ovaj obrazac Izjave potpisuje/u osoba/e ovlaštena/e po zakonu za zastupanje  gospodarskog subjekta u skladu s ovlastima navedenim u Izvodu iz sudskog, obrtnog, strukovnog ili drugog odgovarajućeg registra države sjedišta gospodarskog subjekta. Ova Izjava mora biti s  ovjerenim potpisom kod nadležne sudske ili upravne vlasti, javnog bilježnika ili strukovnog ili trgovinskog tijela u državi poslovnog nastana gospodarskog subjekta, odnosno državi čiji je osoba državljanin.</w:t>
      </w:r>
    </w:p>
    <w:p w14:paraId="18296708" w14:textId="2AE99174" w:rsidR="00DB55DA" w:rsidRPr="00B26CA6" w:rsidRDefault="00DB55DA" w:rsidP="00937B5B">
      <w:pPr>
        <w:autoSpaceDE w:val="0"/>
        <w:autoSpaceDN w:val="0"/>
        <w:adjustRightInd w:val="0"/>
        <w:spacing w:before="0" w:after="0" w:line="240" w:lineRule="auto"/>
        <w:rPr>
          <w:rFonts w:asciiTheme="minorHAnsi" w:hAnsiTheme="minorHAnsi" w:cstheme="minorHAnsi"/>
          <w:sz w:val="18"/>
          <w:szCs w:val="18"/>
        </w:rPr>
      </w:pPr>
      <w:r w:rsidRPr="00B26CA6">
        <w:rPr>
          <w:rFonts w:asciiTheme="minorHAnsi" w:hAnsiTheme="minorHAnsi" w:cstheme="minorHAnsi"/>
          <w:sz w:val="18"/>
          <w:szCs w:val="18"/>
        </w:rPr>
        <w:t>NAPOMENA: Prihvaća se i Izjava s ovjerenim potpisom kod javnog bilježnika iz Republike Hrvatske.</w:t>
      </w:r>
    </w:p>
    <w:p w14:paraId="5D7DE89B" w14:textId="77777777" w:rsidR="00DB55DA" w:rsidRPr="00B26CA6" w:rsidRDefault="00DB55DA" w:rsidP="00937B5B">
      <w:pPr>
        <w:autoSpaceDE w:val="0"/>
        <w:autoSpaceDN w:val="0"/>
        <w:adjustRightInd w:val="0"/>
        <w:spacing w:before="0" w:after="0" w:line="240" w:lineRule="auto"/>
        <w:rPr>
          <w:rFonts w:asciiTheme="minorHAnsi" w:hAnsiTheme="minorHAnsi" w:cstheme="minorHAnsi"/>
          <w:sz w:val="18"/>
          <w:szCs w:val="18"/>
        </w:rPr>
      </w:pPr>
    </w:p>
    <w:p w14:paraId="7174FE5B" w14:textId="440040B4" w:rsidR="00DB55DA" w:rsidRPr="00B26CA6" w:rsidRDefault="00937B5B" w:rsidP="00937B5B">
      <w:pPr>
        <w:autoSpaceDE w:val="0"/>
        <w:autoSpaceDN w:val="0"/>
        <w:adjustRightInd w:val="0"/>
        <w:spacing w:before="0" w:after="0" w:line="240" w:lineRule="auto"/>
        <w:jc w:val="left"/>
        <w:rPr>
          <w:rFonts w:asciiTheme="minorHAnsi" w:hAnsiTheme="minorHAnsi" w:cstheme="minorHAnsi"/>
          <w:sz w:val="18"/>
          <w:szCs w:val="18"/>
        </w:rPr>
      </w:pPr>
      <w:r w:rsidRPr="00B26CA6">
        <w:rPr>
          <w:rFonts w:asciiTheme="minorHAnsi" w:hAnsiTheme="minorHAnsi" w:cstheme="minorHAnsi"/>
          <w:b/>
          <w:bCs/>
          <w:sz w:val="18"/>
          <w:szCs w:val="18"/>
        </w:rPr>
        <w:t xml:space="preserve">NAPOMENA: </w:t>
      </w:r>
      <w:r w:rsidRPr="00B26CA6">
        <w:rPr>
          <w:rFonts w:asciiTheme="minorHAnsi" w:hAnsiTheme="minorHAnsi" w:cstheme="minorHAnsi"/>
          <w:sz w:val="18"/>
          <w:szCs w:val="18"/>
        </w:rPr>
        <w:t xml:space="preserve">Gospodarski subjekt ovom Izjavom, kao ažuriranim popratnim dokumentom dokazuje da podaci koji su sadržani u dokumentu odgovaraju činjeničnom stanju u trenutku dostave naručitelju te dokazuju ono što je gospodarski subjekt naveo u </w:t>
      </w:r>
      <w:r w:rsidR="00CB6918" w:rsidRPr="00B26CA6">
        <w:rPr>
          <w:rFonts w:asciiTheme="minorHAnsi" w:hAnsiTheme="minorHAnsi" w:cstheme="minorHAnsi"/>
          <w:sz w:val="18"/>
          <w:szCs w:val="18"/>
        </w:rPr>
        <w:t>EESPD</w:t>
      </w:r>
      <w:r w:rsidRPr="00B26CA6">
        <w:rPr>
          <w:rFonts w:asciiTheme="minorHAnsi" w:hAnsiTheme="minorHAnsi" w:cstheme="minorHAnsi"/>
          <w:sz w:val="18"/>
          <w:szCs w:val="18"/>
        </w:rPr>
        <w:t>-u.</w:t>
      </w:r>
    </w:p>
    <w:p w14:paraId="6001EA87" w14:textId="3659E7E6" w:rsidR="00937B5B" w:rsidRPr="00B26CA6" w:rsidRDefault="00DB55DA" w:rsidP="008A75EA">
      <w:pPr>
        <w:pStyle w:val="Naslov2"/>
        <w:numPr>
          <w:ilvl w:val="0"/>
          <w:numId w:val="0"/>
        </w:numPr>
        <w:ind w:left="567"/>
      </w:pPr>
      <w:r w:rsidRPr="00B26CA6">
        <w:br w:type="page"/>
      </w:r>
    </w:p>
    <w:p w14:paraId="33D0751D" w14:textId="43425123" w:rsidR="002D14FF" w:rsidRPr="00B26CA6" w:rsidRDefault="00C07DA8" w:rsidP="008A75EA">
      <w:pPr>
        <w:pStyle w:val="Naslov2"/>
      </w:pPr>
      <w:bookmarkStart w:id="304" w:name="_Toc18581065"/>
      <w:bookmarkStart w:id="305" w:name="_Toc424732476"/>
      <w:bookmarkStart w:id="306" w:name="_Toc488070023"/>
      <w:bookmarkStart w:id="307" w:name="_Toc488226913"/>
      <w:r w:rsidRPr="00B26CA6">
        <w:lastRenderedPageBreak/>
        <w:t xml:space="preserve">obrazac </w:t>
      </w:r>
      <w:r w:rsidR="005671E7">
        <w:t>6</w:t>
      </w:r>
      <w:r w:rsidR="00B93CEA" w:rsidRPr="00B26CA6">
        <w:t xml:space="preserve">: izjava ponuditelja o </w:t>
      </w:r>
      <w:r w:rsidR="00113CF6" w:rsidRPr="00B26CA6">
        <w:t>ukupnom godišnjem</w:t>
      </w:r>
      <w:r w:rsidR="00B93CEA" w:rsidRPr="00B26CA6">
        <w:t xml:space="preserve"> promet</w:t>
      </w:r>
      <w:r w:rsidR="00113CF6" w:rsidRPr="00B26CA6">
        <w:t>u</w:t>
      </w:r>
      <w:bookmarkEnd w:id="304"/>
      <w:r w:rsidR="00113CF6" w:rsidRPr="00B26CA6">
        <w:t xml:space="preserve"> </w:t>
      </w:r>
      <w:bookmarkEnd w:id="305"/>
      <w:bookmarkEnd w:id="306"/>
      <w:bookmarkEnd w:id="307"/>
    </w:p>
    <w:tbl>
      <w:tblPr>
        <w:tblW w:w="501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2"/>
        <w:gridCol w:w="4429"/>
      </w:tblGrid>
      <w:tr w:rsidR="00384EDF" w:rsidRPr="00B26CA6" w14:paraId="586B5DB7" w14:textId="77777777" w:rsidTr="00F95DEE">
        <w:trPr>
          <w:trHeight w:val="1348"/>
        </w:trPr>
        <w:tc>
          <w:tcPr>
            <w:tcW w:w="2564" w:type="pct"/>
            <w:shd w:val="clear" w:color="auto" w:fill="auto"/>
            <w:vAlign w:val="center"/>
          </w:tcPr>
          <w:p w14:paraId="7E5A170D" w14:textId="77777777" w:rsidR="00384EDF" w:rsidRPr="00B26CA6" w:rsidRDefault="00384EDF" w:rsidP="00384EDF">
            <w:pPr>
              <w:spacing w:line="276" w:lineRule="auto"/>
              <w:rPr>
                <w:rFonts w:asciiTheme="minorHAnsi" w:hAnsiTheme="minorHAnsi" w:cstheme="minorHAnsi"/>
                <w:b/>
                <w:szCs w:val="20"/>
              </w:rPr>
            </w:pPr>
            <w:r w:rsidRPr="00B26CA6">
              <w:rPr>
                <w:rFonts w:asciiTheme="minorHAnsi" w:hAnsiTheme="minorHAnsi" w:cstheme="minorHAnsi"/>
                <w:b/>
                <w:szCs w:val="20"/>
              </w:rPr>
              <w:t>Fond za zaštitu okoliša i energetsku učinkovitost,</w:t>
            </w:r>
          </w:p>
          <w:p w14:paraId="613346F4" w14:textId="77777777" w:rsidR="00384EDF" w:rsidRPr="00B26CA6" w:rsidRDefault="00384EDF" w:rsidP="00384EDF">
            <w:pPr>
              <w:spacing w:line="276" w:lineRule="auto"/>
              <w:rPr>
                <w:rFonts w:asciiTheme="minorHAnsi" w:eastAsia="PMingLiU" w:hAnsiTheme="minorHAnsi" w:cstheme="minorHAnsi"/>
                <w:b/>
                <w:szCs w:val="20"/>
                <w:lang w:eastAsia="zh-CN"/>
              </w:rPr>
            </w:pPr>
            <w:r w:rsidRPr="00B26CA6">
              <w:rPr>
                <w:rFonts w:asciiTheme="minorHAnsi" w:eastAsia="PMingLiU" w:hAnsiTheme="minorHAnsi" w:cstheme="minorHAnsi"/>
                <w:b/>
                <w:szCs w:val="20"/>
                <w:lang w:eastAsia="zh-CN"/>
              </w:rPr>
              <w:t>Radnička cesta 80,</w:t>
            </w:r>
          </w:p>
          <w:p w14:paraId="63246799" w14:textId="0735FAF3" w:rsidR="00384EDF" w:rsidRPr="00B26CA6" w:rsidRDefault="00384EDF" w:rsidP="00384EDF">
            <w:pPr>
              <w:spacing w:after="200" w:line="240" w:lineRule="exact"/>
              <w:jc w:val="left"/>
              <w:rPr>
                <w:rFonts w:asciiTheme="minorHAnsi" w:hAnsiTheme="minorHAnsi" w:cstheme="minorHAnsi"/>
                <w:b/>
                <w:sz w:val="18"/>
                <w:szCs w:val="18"/>
              </w:rPr>
            </w:pPr>
            <w:r w:rsidRPr="00B26CA6">
              <w:rPr>
                <w:rFonts w:asciiTheme="minorHAnsi" w:eastAsia="PMingLiU" w:hAnsiTheme="minorHAnsi" w:cstheme="minorHAnsi"/>
                <w:b/>
                <w:szCs w:val="20"/>
                <w:lang w:eastAsia="zh-CN"/>
              </w:rPr>
              <w:t>10000 Zagreb</w:t>
            </w:r>
          </w:p>
        </w:tc>
        <w:tc>
          <w:tcPr>
            <w:tcW w:w="2436" w:type="pct"/>
            <w:shd w:val="clear" w:color="auto" w:fill="auto"/>
            <w:vAlign w:val="center"/>
          </w:tcPr>
          <w:p w14:paraId="06A73A11" w14:textId="51399A27" w:rsidR="00384EDF" w:rsidRPr="00B26CA6" w:rsidRDefault="00384EDF" w:rsidP="00384EDF">
            <w:pPr>
              <w:spacing w:after="200" w:line="240" w:lineRule="exact"/>
              <w:jc w:val="left"/>
              <w:rPr>
                <w:rFonts w:asciiTheme="minorHAnsi" w:hAnsiTheme="minorHAnsi" w:cstheme="minorHAnsi"/>
                <w:b/>
                <w:sz w:val="18"/>
                <w:szCs w:val="18"/>
              </w:rPr>
            </w:pPr>
            <w:r w:rsidRPr="00B26CA6">
              <w:rPr>
                <w:rFonts w:asciiTheme="minorHAnsi" w:hAnsiTheme="minorHAnsi" w:cstheme="minorHAnsi"/>
                <w:b/>
                <w:sz w:val="18"/>
                <w:szCs w:val="18"/>
              </w:rPr>
              <w:t>PROJEKTIRANJE I IZVOĐENJE RADOVA SANACIJE JAME „SOVJAK“</w:t>
            </w:r>
          </w:p>
        </w:tc>
      </w:tr>
    </w:tbl>
    <w:p w14:paraId="59539B72" w14:textId="60A81A6E" w:rsidR="002D14FF" w:rsidRPr="00B26CA6" w:rsidRDefault="002D14FF" w:rsidP="002D14FF">
      <w:pPr>
        <w:rPr>
          <w:rFonts w:asciiTheme="minorHAnsi" w:hAnsiTheme="minorHAnsi" w:cstheme="minorHAnsi"/>
        </w:rPr>
      </w:pPr>
    </w:p>
    <w:p w14:paraId="496AA857" w14:textId="1C6B95A0" w:rsidR="00F1754D" w:rsidRDefault="00F1754D" w:rsidP="00F1754D">
      <w:pPr>
        <w:spacing w:line="276" w:lineRule="auto"/>
        <w:rPr>
          <w:rFonts w:ascii="Calibri" w:hAnsi="Calibri" w:cs="Calibri"/>
          <w:color w:val="00000A"/>
          <w:szCs w:val="20"/>
        </w:rPr>
      </w:pPr>
      <w:r>
        <w:rPr>
          <w:rFonts w:ascii="Calibri" w:hAnsi="Calibri" w:cs="Calibri"/>
          <w:color w:val="00000A"/>
        </w:rPr>
        <w:t xml:space="preserve"> _______________________________________________________________________________________</w:t>
      </w:r>
    </w:p>
    <w:p w14:paraId="1BC8ED3F" w14:textId="77777777" w:rsidR="00F1754D" w:rsidRDefault="00F1754D" w:rsidP="00F1754D">
      <w:pPr>
        <w:spacing w:line="276" w:lineRule="auto"/>
        <w:rPr>
          <w:rFonts w:ascii="Arial" w:hAnsi="Arial" w:cs="Arial"/>
          <w:i/>
          <w:color w:val="003399"/>
        </w:rPr>
      </w:pPr>
      <w:r>
        <w:rPr>
          <w:rFonts w:ascii="Calibri" w:hAnsi="Calibri" w:cs="Calibri"/>
          <w:i/>
          <w:color w:val="00000A"/>
        </w:rPr>
        <w:t xml:space="preserve">  (naziv i sjedište gospodarskog subjekta, OIB ili identifikacijski broj u državi poslovnog nastana)</w:t>
      </w:r>
    </w:p>
    <w:p w14:paraId="777F448B" w14:textId="77777777" w:rsidR="002D14FF" w:rsidRPr="00B26CA6" w:rsidRDefault="002D14FF" w:rsidP="002D14FF">
      <w:pPr>
        <w:autoSpaceDE w:val="0"/>
        <w:autoSpaceDN w:val="0"/>
        <w:adjustRightInd w:val="0"/>
        <w:spacing w:line="240" w:lineRule="auto"/>
        <w:rPr>
          <w:rFonts w:asciiTheme="minorHAnsi" w:hAnsiTheme="minorHAnsi" w:cstheme="minorHAnsi"/>
          <w:b/>
          <w:bCs/>
          <w:color w:val="000000"/>
          <w:sz w:val="22"/>
          <w:szCs w:val="20"/>
        </w:rPr>
      </w:pPr>
    </w:p>
    <w:p w14:paraId="004C29E1" w14:textId="5712DE04" w:rsidR="002D14FF" w:rsidRPr="00B26CA6" w:rsidRDefault="00BD3C8E" w:rsidP="00BD3C8E">
      <w:pPr>
        <w:autoSpaceDE w:val="0"/>
        <w:autoSpaceDN w:val="0"/>
        <w:adjustRightInd w:val="0"/>
        <w:spacing w:line="240" w:lineRule="auto"/>
        <w:jc w:val="center"/>
        <w:rPr>
          <w:rFonts w:asciiTheme="minorHAnsi" w:hAnsiTheme="minorHAnsi" w:cstheme="minorHAnsi"/>
          <w:b/>
          <w:bCs/>
          <w:color w:val="000000"/>
          <w:szCs w:val="20"/>
        </w:rPr>
      </w:pPr>
      <w:r w:rsidRPr="00B26CA6">
        <w:rPr>
          <w:rFonts w:asciiTheme="minorHAnsi" w:hAnsiTheme="minorHAnsi" w:cstheme="minorHAnsi"/>
          <w:b/>
          <w:bCs/>
          <w:color w:val="000000"/>
          <w:szCs w:val="20"/>
        </w:rPr>
        <w:t xml:space="preserve">IZJAVA O UKUPNOM </w:t>
      </w:r>
      <w:r w:rsidR="005671E7">
        <w:rPr>
          <w:rFonts w:asciiTheme="minorHAnsi" w:hAnsiTheme="minorHAnsi" w:cstheme="minorHAnsi"/>
          <w:b/>
          <w:bCs/>
          <w:color w:val="000000"/>
          <w:szCs w:val="20"/>
        </w:rPr>
        <w:t>GODIŠNJEM</w:t>
      </w:r>
      <w:r w:rsidRPr="00B26CA6">
        <w:rPr>
          <w:rFonts w:asciiTheme="minorHAnsi" w:hAnsiTheme="minorHAnsi" w:cstheme="minorHAnsi"/>
          <w:b/>
          <w:bCs/>
          <w:color w:val="000000"/>
          <w:szCs w:val="20"/>
        </w:rPr>
        <w:t xml:space="preserve"> PROMETU</w:t>
      </w:r>
      <w:r w:rsidR="002D14FF" w:rsidRPr="00B26CA6">
        <w:rPr>
          <w:rStyle w:val="Referencafusnote"/>
          <w:rFonts w:asciiTheme="minorHAnsi" w:hAnsiTheme="minorHAnsi" w:cstheme="minorHAnsi"/>
          <w:b/>
          <w:bCs/>
          <w:color w:val="000000"/>
          <w:szCs w:val="20"/>
        </w:rPr>
        <w:footnoteReference w:id="15"/>
      </w:r>
    </w:p>
    <w:p w14:paraId="04EF4BA6" w14:textId="77777777" w:rsidR="002D14FF" w:rsidRPr="00B26CA6" w:rsidRDefault="002D14FF" w:rsidP="002D14FF">
      <w:pPr>
        <w:autoSpaceDE w:val="0"/>
        <w:autoSpaceDN w:val="0"/>
        <w:adjustRightInd w:val="0"/>
        <w:spacing w:line="240" w:lineRule="auto"/>
        <w:rPr>
          <w:rFonts w:asciiTheme="minorHAnsi" w:hAnsiTheme="minorHAnsi" w:cstheme="minorHAnsi"/>
          <w:b/>
          <w:bCs/>
          <w:color w:val="000000"/>
          <w:szCs w:val="20"/>
        </w:rPr>
      </w:pPr>
    </w:p>
    <w:tbl>
      <w:tblPr>
        <w:tblW w:w="8188" w:type="dxa"/>
        <w:tblInd w:w="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6771"/>
      </w:tblGrid>
      <w:tr w:rsidR="00690ADD" w:rsidRPr="00B26CA6" w14:paraId="48F8BABE" w14:textId="77777777" w:rsidTr="0002728A">
        <w:tc>
          <w:tcPr>
            <w:tcW w:w="1417" w:type="dxa"/>
            <w:shd w:val="clear" w:color="auto" w:fill="auto"/>
            <w:vAlign w:val="center"/>
          </w:tcPr>
          <w:p w14:paraId="4FD2059B" w14:textId="46B0D0DB" w:rsidR="002D14FF" w:rsidRPr="00B26CA6" w:rsidRDefault="00690ADD" w:rsidP="0002728A">
            <w:pPr>
              <w:autoSpaceDE w:val="0"/>
              <w:autoSpaceDN w:val="0"/>
              <w:adjustRightInd w:val="0"/>
              <w:spacing w:line="240" w:lineRule="auto"/>
              <w:rPr>
                <w:rFonts w:asciiTheme="minorHAnsi" w:hAnsiTheme="minorHAnsi" w:cstheme="minorHAnsi"/>
                <w:b/>
                <w:bCs/>
                <w:szCs w:val="20"/>
              </w:rPr>
            </w:pPr>
            <w:r w:rsidRPr="00B26CA6">
              <w:rPr>
                <w:rFonts w:asciiTheme="minorHAnsi" w:hAnsiTheme="minorHAnsi" w:cstheme="minorHAnsi"/>
                <w:b/>
                <w:bCs/>
                <w:szCs w:val="20"/>
              </w:rPr>
              <w:t>Godina</w:t>
            </w:r>
          </w:p>
        </w:tc>
        <w:tc>
          <w:tcPr>
            <w:tcW w:w="6771" w:type="dxa"/>
            <w:shd w:val="clear" w:color="auto" w:fill="auto"/>
            <w:vAlign w:val="center"/>
          </w:tcPr>
          <w:p w14:paraId="472DF40F" w14:textId="70343610" w:rsidR="002D14FF" w:rsidRPr="00B26CA6" w:rsidRDefault="002D14FF" w:rsidP="0002728A">
            <w:pPr>
              <w:autoSpaceDE w:val="0"/>
              <w:autoSpaceDN w:val="0"/>
              <w:adjustRightInd w:val="0"/>
              <w:spacing w:line="240" w:lineRule="auto"/>
              <w:rPr>
                <w:rFonts w:asciiTheme="minorHAnsi" w:hAnsiTheme="minorHAnsi" w:cstheme="minorHAnsi"/>
                <w:b/>
                <w:bCs/>
                <w:szCs w:val="20"/>
              </w:rPr>
            </w:pPr>
            <w:r w:rsidRPr="00B26CA6">
              <w:rPr>
                <w:rFonts w:asciiTheme="minorHAnsi" w:hAnsiTheme="minorHAnsi" w:cstheme="minorHAnsi"/>
                <w:b/>
                <w:bCs/>
                <w:szCs w:val="20"/>
              </w:rPr>
              <w:t>UKUPNI PROMET U KUNAMA</w:t>
            </w:r>
          </w:p>
        </w:tc>
      </w:tr>
      <w:tr w:rsidR="002D14FF" w:rsidRPr="00B26CA6" w14:paraId="22C61727" w14:textId="77777777" w:rsidTr="0002728A">
        <w:tc>
          <w:tcPr>
            <w:tcW w:w="1417" w:type="dxa"/>
            <w:shd w:val="clear" w:color="auto" w:fill="auto"/>
            <w:vAlign w:val="center"/>
          </w:tcPr>
          <w:p w14:paraId="0920D5F5" w14:textId="19D180BA" w:rsidR="002D14FF" w:rsidRPr="00B26CA6" w:rsidRDefault="002D14FF" w:rsidP="0002728A">
            <w:pPr>
              <w:autoSpaceDE w:val="0"/>
              <w:autoSpaceDN w:val="0"/>
              <w:adjustRightInd w:val="0"/>
              <w:spacing w:line="240" w:lineRule="auto"/>
              <w:rPr>
                <w:rFonts w:asciiTheme="minorHAnsi" w:hAnsiTheme="minorHAnsi" w:cstheme="minorHAnsi"/>
                <w:b/>
                <w:bCs/>
                <w:color w:val="000000"/>
                <w:szCs w:val="20"/>
              </w:rPr>
            </w:pPr>
          </w:p>
        </w:tc>
        <w:tc>
          <w:tcPr>
            <w:tcW w:w="6771" w:type="dxa"/>
            <w:shd w:val="clear" w:color="auto" w:fill="auto"/>
            <w:vAlign w:val="center"/>
          </w:tcPr>
          <w:p w14:paraId="4BBCBDB1" w14:textId="77777777" w:rsidR="002D14FF" w:rsidRPr="00B26CA6" w:rsidRDefault="002D14FF" w:rsidP="0002728A">
            <w:pPr>
              <w:autoSpaceDE w:val="0"/>
              <w:autoSpaceDN w:val="0"/>
              <w:adjustRightInd w:val="0"/>
              <w:spacing w:line="240" w:lineRule="auto"/>
              <w:rPr>
                <w:rFonts w:asciiTheme="minorHAnsi" w:hAnsiTheme="minorHAnsi" w:cstheme="minorHAnsi"/>
                <w:b/>
                <w:bCs/>
                <w:color w:val="000000"/>
                <w:szCs w:val="20"/>
              </w:rPr>
            </w:pPr>
          </w:p>
        </w:tc>
      </w:tr>
      <w:tr w:rsidR="002D14FF" w:rsidRPr="00B26CA6" w14:paraId="5C9A1F38" w14:textId="77777777" w:rsidTr="0002728A">
        <w:tc>
          <w:tcPr>
            <w:tcW w:w="1417" w:type="dxa"/>
            <w:shd w:val="clear" w:color="auto" w:fill="auto"/>
            <w:vAlign w:val="center"/>
          </w:tcPr>
          <w:p w14:paraId="24730391" w14:textId="15441BE4" w:rsidR="002D14FF" w:rsidRPr="00B26CA6" w:rsidRDefault="002D14FF" w:rsidP="0002728A">
            <w:pPr>
              <w:autoSpaceDE w:val="0"/>
              <w:autoSpaceDN w:val="0"/>
              <w:adjustRightInd w:val="0"/>
              <w:spacing w:line="240" w:lineRule="auto"/>
              <w:rPr>
                <w:rFonts w:asciiTheme="minorHAnsi" w:hAnsiTheme="minorHAnsi" w:cstheme="minorHAnsi"/>
                <w:b/>
                <w:bCs/>
                <w:color w:val="000000"/>
                <w:szCs w:val="20"/>
              </w:rPr>
            </w:pPr>
          </w:p>
        </w:tc>
        <w:tc>
          <w:tcPr>
            <w:tcW w:w="6771" w:type="dxa"/>
            <w:shd w:val="clear" w:color="auto" w:fill="auto"/>
            <w:vAlign w:val="center"/>
          </w:tcPr>
          <w:p w14:paraId="6B5CA7B1" w14:textId="77777777" w:rsidR="002D14FF" w:rsidRPr="00B26CA6" w:rsidRDefault="002D14FF" w:rsidP="0002728A">
            <w:pPr>
              <w:autoSpaceDE w:val="0"/>
              <w:autoSpaceDN w:val="0"/>
              <w:adjustRightInd w:val="0"/>
              <w:spacing w:line="240" w:lineRule="auto"/>
              <w:rPr>
                <w:rFonts w:asciiTheme="minorHAnsi" w:hAnsiTheme="minorHAnsi" w:cstheme="minorHAnsi"/>
                <w:b/>
                <w:bCs/>
                <w:color w:val="000000"/>
                <w:szCs w:val="20"/>
              </w:rPr>
            </w:pPr>
          </w:p>
        </w:tc>
      </w:tr>
      <w:tr w:rsidR="002D14FF" w:rsidRPr="00B26CA6" w14:paraId="3EB9F389" w14:textId="77777777" w:rsidTr="0002728A">
        <w:tc>
          <w:tcPr>
            <w:tcW w:w="1417" w:type="dxa"/>
            <w:shd w:val="clear" w:color="auto" w:fill="auto"/>
            <w:vAlign w:val="center"/>
          </w:tcPr>
          <w:p w14:paraId="1FAC932B" w14:textId="70EEB5C5" w:rsidR="002D14FF" w:rsidRPr="00B26CA6" w:rsidRDefault="002D14FF" w:rsidP="0002728A">
            <w:pPr>
              <w:autoSpaceDE w:val="0"/>
              <w:autoSpaceDN w:val="0"/>
              <w:adjustRightInd w:val="0"/>
              <w:spacing w:line="240" w:lineRule="auto"/>
              <w:rPr>
                <w:rFonts w:asciiTheme="minorHAnsi" w:hAnsiTheme="minorHAnsi" w:cstheme="minorHAnsi"/>
                <w:b/>
                <w:bCs/>
                <w:color w:val="000000"/>
                <w:szCs w:val="20"/>
              </w:rPr>
            </w:pPr>
          </w:p>
        </w:tc>
        <w:tc>
          <w:tcPr>
            <w:tcW w:w="6771" w:type="dxa"/>
            <w:shd w:val="clear" w:color="auto" w:fill="auto"/>
            <w:vAlign w:val="center"/>
          </w:tcPr>
          <w:p w14:paraId="3A969AB5" w14:textId="77777777" w:rsidR="002D14FF" w:rsidRPr="00B26CA6" w:rsidRDefault="002D14FF" w:rsidP="0002728A">
            <w:pPr>
              <w:autoSpaceDE w:val="0"/>
              <w:autoSpaceDN w:val="0"/>
              <w:adjustRightInd w:val="0"/>
              <w:spacing w:line="240" w:lineRule="auto"/>
              <w:rPr>
                <w:rFonts w:asciiTheme="minorHAnsi" w:hAnsiTheme="minorHAnsi" w:cstheme="minorHAnsi"/>
                <w:b/>
                <w:bCs/>
                <w:color w:val="000000"/>
                <w:szCs w:val="20"/>
              </w:rPr>
            </w:pPr>
          </w:p>
        </w:tc>
      </w:tr>
    </w:tbl>
    <w:p w14:paraId="404D97A1" w14:textId="77777777" w:rsidR="002D14FF" w:rsidRPr="00B26CA6" w:rsidRDefault="002D14FF" w:rsidP="002D14FF">
      <w:pPr>
        <w:spacing w:line="240" w:lineRule="auto"/>
        <w:rPr>
          <w:rFonts w:asciiTheme="minorHAnsi" w:hAnsiTheme="minorHAnsi" w:cstheme="minorHAnsi"/>
          <w:b/>
          <w:iCs/>
          <w:szCs w:val="20"/>
          <w:lang w:bidi="en-US"/>
        </w:rPr>
      </w:pPr>
    </w:p>
    <w:p w14:paraId="7BBECB22" w14:textId="77777777" w:rsidR="002D14FF" w:rsidRPr="00B26CA6" w:rsidRDefault="002D14FF" w:rsidP="002D14FF">
      <w:pPr>
        <w:spacing w:line="240" w:lineRule="auto"/>
        <w:rPr>
          <w:rFonts w:asciiTheme="minorHAnsi" w:hAnsiTheme="minorHAnsi" w:cstheme="minorHAnsi"/>
          <w:b/>
          <w:iCs/>
          <w:szCs w:val="20"/>
          <w:lang w:bidi="en-US"/>
        </w:rPr>
      </w:pPr>
    </w:p>
    <w:p w14:paraId="6183DAC6" w14:textId="76DFEB7A" w:rsidR="002D14FF" w:rsidRPr="00B26CA6" w:rsidRDefault="002D14FF" w:rsidP="002D14FF">
      <w:pPr>
        <w:spacing w:line="240" w:lineRule="auto"/>
        <w:rPr>
          <w:rFonts w:asciiTheme="minorHAnsi" w:hAnsiTheme="minorHAnsi" w:cstheme="minorHAnsi"/>
          <w:iCs/>
          <w:szCs w:val="20"/>
          <w:lang w:bidi="en-US"/>
        </w:rPr>
      </w:pPr>
      <w:r w:rsidRPr="00B26CA6">
        <w:rPr>
          <w:rFonts w:asciiTheme="minorHAnsi" w:hAnsiTheme="minorHAnsi" w:cstheme="minorHAnsi"/>
          <w:b/>
          <w:iCs/>
          <w:szCs w:val="20"/>
          <w:lang w:bidi="en-US"/>
        </w:rPr>
        <w:t xml:space="preserve">ZA PONUDITELJA:                                 </w:t>
      </w:r>
      <w:r w:rsidR="00090DA8">
        <w:rPr>
          <w:rFonts w:asciiTheme="minorHAnsi" w:hAnsiTheme="minorHAnsi" w:cstheme="minorHAnsi"/>
          <w:b/>
          <w:iCs/>
          <w:szCs w:val="20"/>
          <w:lang w:bidi="en-US"/>
        </w:rPr>
        <w:tab/>
      </w:r>
      <w:r w:rsidRPr="00B26CA6">
        <w:rPr>
          <w:rFonts w:asciiTheme="minorHAnsi" w:hAnsiTheme="minorHAnsi" w:cstheme="minorHAnsi"/>
          <w:iCs/>
          <w:szCs w:val="20"/>
          <w:lang w:bidi="en-US"/>
        </w:rPr>
        <w:t>_____________________________</w:t>
      </w:r>
    </w:p>
    <w:p w14:paraId="1A6CCED9" w14:textId="5F1BE793" w:rsidR="002D14FF" w:rsidRPr="00B26CA6" w:rsidRDefault="002D14FF" w:rsidP="00090DA8">
      <w:pPr>
        <w:spacing w:line="240" w:lineRule="auto"/>
        <w:ind w:left="2836" w:firstLine="709"/>
        <w:rPr>
          <w:rFonts w:asciiTheme="minorHAnsi" w:hAnsiTheme="minorHAnsi" w:cstheme="minorHAnsi"/>
          <w:iCs/>
          <w:szCs w:val="20"/>
          <w:lang w:bidi="en-US"/>
        </w:rPr>
      </w:pPr>
      <w:r w:rsidRPr="00B26CA6">
        <w:rPr>
          <w:rFonts w:asciiTheme="minorHAnsi" w:hAnsiTheme="minorHAnsi" w:cstheme="minorHAnsi"/>
          <w:iCs/>
          <w:szCs w:val="20"/>
          <w:lang w:bidi="en-US"/>
        </w:rPr>
        <w:t>(ime,</w:t>
      </w:r>
      <w:r w:rsidR="00A666CA" w:rsidRPr="00B26CA6">
        <w:rPr>
          <w:rFonts w:asciiTheme="minorHAnsi" w:hAnsiTheme="minorHAnsi" w:cstheme="minorHAnsi"/>
          <w:iCs/>
          <w:szCs w:val="20"/>
          <w:lang w:bidi="en-US"/>
        </w:rPr>
        <w:t xml:space="preserve"> </w:t>
      </w:r>
      <w:r w:rsidRPr="00B26CA6">
        <w:rPr>
          <w:rFonts w:asciiTheme="minorHAnsi" w:hAnsiTheme="minorHAnsi" w:cstheme="minorHAnsi"/>
          <w:iCs/>
          <w:szCs w:val="20"/>
          <w:lang w:bidi="en-US"/>
        </w:rPr>
        <w:t>prezime i funkcija ovlaštene osobe)</w:t>
      </w:r>
    </w:p>
    <w:p w14:paraId="5B482A68" w14:textId="77777777" w:rsidR="002D14FF" w:rsidRPr="00B26CA6" w:rsidRDefault="002D14FF" w:rsidP="002D14FF">
      <w:pPr>
        <w:spacing w:line="240" w:lineRule="auto"/>
        <w:rPr>
          <w:rFonts w:asciiTheme="minorHAnsi" w:hAnsiTheme="minorHAnsi" w:cstheme="minorHAnsi"/>
          <w:b/>
          <w:iCs/>
          <w:szCs w:val="20"/>
          <w:lang w:bidi="en-US"/>
        </w:rPr>
      </w:pPr>
    </w:p>
    <w:p w14:paraId="7A8FADDF" w14:textId="07598DAD" w:rsidR="002D14FF" w:rsidRPr="00B26CA6" w:rsidRDefault="002D14FF" w:rsidP="002D14FF">
      <w:pPr>
        <w:spacing w:line="240" w:lineRule="auto"/>
        <w:rPr>
          <w:rFonts w:asciiTheme="minorHAnsi" w:hAnsiTheme="minorHAnsi" w:cstheme="minorHAnsi"/>
          <w:iCs/>
          <w:szCs w:val="20"/>
          <w:lang w:bidi="en-US"/>
        </w:rPr>
      </w:pPr>
      <w:r w:rsidRPr="00B26CA6">
        <w:rPr>
          <w:rFonts w:asciiTheme="minorHAnsi" w:hAnsiTheme="minorHAnsi" w:cstheme="minorHAnsi"/>
          <w:b/>
          <w:iCs/>
          <w:szCs w:val="20"/>
          <w:lang w:bidi="en-US"/>
        </w:rPr>
        <w:t>POTPIS OVLAŠTENE OSOBE:            MP</w:t>
      </w:r>
      <w:r w:rsidRPr="00B26CA6">
        <w:rPr>
          <w:rStyle w:val="Referencafusnote"/>
          <w:rFonts w:asciiTheme="minorHAnsi" w:hAnsiTheme="minorHAnsi" w:cstheme="minorHAnsi"/>
          <w:b/>
          <w:iCs/>
          <w:szCs w:val="20"/>
          <w:lang w:bidi="en-US"/>
        </w:rPr>
        <w:footnoteReference w:id="16"/>
      </w:r>
      <w:r w:rsidR="00090DA8">
        <w:rPr>
          <w:rFonts w:asciiTheme="minorHAnsi" w:hAnsiTheme="minorHAnsi" w:cstheme="minorHAnsi"/>
          <w:b/>
          <w:iCs/>
          <w:szCs w:val="20"/>
          <w:lang w:bidi="en-US"/>
        </w:rPr>
        <w:tab/>
      </w:r>
      <w:r w:rsidRPr="00B26CA6">
        <w:rPr>
          <w:rFonts w:asciiTheme="minorHAnsi" w:hAnsiTheme="minorHAnsi" w:cstheme="minorHAnsi"/>
          <w:iCs/>
          <w:szCs w:val="20"/>
          <w:lang w:bidi="en-US"/>
        </w:rPr>
        <w:t>_____________________________</w:t>
      </w:r>
    </w:p>
    <w:p w14:paraId="3DA9B72E" w14:textId="77777777" w:rsidR="002D14FF" w:rsidRPr="00B26CA6" w:rsidRDefault="002D14FF" w:rsidP="002D14FF">
      <w:pPr>
        <w:spacing w:line="240" w:lineRule="auto"/>
        <w:rPr>
          <w:rFonts w:asciiTheme="minorHAnsi" w:hAnsiTheme="minorHAnsi" w:cstheme="minorHAnsi"/>
          <w:i/>
          <w:iCs/>
          <w:szCs w:val="20"/>
          <w:lang w:bidi="en-US"/>
        </w:rPr>
      </w:pPr>
    </w:p>
    <w:p w14:paraId="02596A89" w14:textId="119CDE1F" w:rsidR="00146A29" w:rsidRPr="00B26CA6" w:rsidRDefault="002D14FF" w:rsidP="00146A29">
      <w:pPr>
        <w:spacing w:line="240" w:lineRule="auto"/>
        <w:rPr>
          <w:rFonts w:asciiTheme="minorHAnsi" w:hAnsiTheme="minorHAnsi" w:cstheme="minorHAnsi"/>
          <w:iCs/>
          <w:szCs w:val="20"/>
          <w:lang w:bidi="en-US"/>
        </w:rPr>
      </w:pPr>
      <w:r w:rsidRPr="00B26CA6">
        <w:rPr>
          <w:rFonts w:asciiTheme="minorHAnsi" w:hAnsiTheme="minorHAnsi" w:cstheme="minorHAnsi"/>
          <w:b/>
          <w:iCs/>
          <w:szCs w:val="20"/>
          <w:lang w:bidi="en-US"/>
        </w:rPr>
        <w:t xml:space="preserve">Mjesto i datum:                                    </w:t>
      </w:r>
      <w:r w:rsidR="00090DA8">
        <w:rPr>
          <w:rFonts w:asciiTheme="minorHAnsi" w:hAnsiTheme="minorHAnsi" w:cstheme="minorHAnsi"/>
          <w:b/>
          <w:iCs/>
          <w:szCs w:val="20"/>
          <w:lang w:bidi="en-US"/>
        </w:rPr>
        <w:tab/>
      </w:r>
      <w:r w:rsidRPr="00B26CA6">
        <w:rPr>
          <w:rFonts w:asciiTheme="minorHAnsi" w:hAnsiTheme="minorHAnsi" w:cstheme="minorHAnsi"/>
          <w:b/>
          <w:iCs/>
          <w:szCs w:val="20"/>
          <w:lang w:bidi="en-US"/>
        </w:rPr>
        <w:t xml:space="preserve"> </w:t>
      </w:r>
      <w:r w:rsidR="00146A29" w:rsidRPr="00B26CA6">
        <w:rPr>
          <w:rFonts w:asciiTheme="minorHAnsi" w:hAnsiTheme="minorHAnsi" w:cstheme="minorHAnsi"/>
          <w:iCs/>
          <w:szCs w:val="20"/>
          <w:lang w:bidi="en-US"/>
        </w:rPr>
        <w:t>_____________________________</w:t>
      </w:r>
    </w:p>
    <w:p w14:paraId="778CC77A" w14:textId="6ECD9E4F" w:rsidR="002D14FF" w:rsidRPr="00B26CA6" w:rsidRDefault="00BD3C8E" w:rsidP="00BD3C8E">
      <w:pPr>
        <w:spacing w:before="0" w:after="0" w:line="240" w:lineRule="auto"/>
        <w:rPr>
          <w:rFonts w:asciiTheme="minorHAnsi" w:hAnsiTheme="minorHAnsi" w:cstheme="minorHAnsi"/>
        </w:rPr>
      </w:pPr>
      <w:r w:rsidRPr="00B26CA6">
        <w:rPr>
          <w:rFonts w:asciiTheme="minorHAnsi" w:hAnsiTheme="minorHAnsi" w:cstheme="minorHAnsi"/>
        </w:rPr>
        <w:br w:type="page"/>
      </w:r>
    </w:p>
    <w:p w14:paraId="43D68A9C" w14:textId="5A6B046C" w:rsidR="00146A29" w:rsidRPr="00B26CA6" w:rsidRDefault="00C07DA8" w:rsidP="008A75EA">
      <w:pPr>
        <w:pStyle w:val="Naslov2"/>
      </w:pPr>
      <w:bookmarkStart w:id="308" w:name="_Toc18581066"/>
      <w:r w:rsidRPr="00B26CA6">
        <w:lastRenderedPageBreak/>
        <w:t xml:space="preserve">obrazac </w:t>
      </w:r>
      <w:r w:rsidR="005671E7">
        <w:t>7</w:t>
      </w:r>
      <w:r w:rsidR="00CC123F" w:rsidRPr="00B26CA6">
        <w:t>:</w:t>
      </w:r>
      <w:r w:rsidR="00146A29" w:rsidRPr="00B26CA6">
        <w:t xml:space="preserve"> popis </w:t>
      </w:r>
      <w:r w:rsidR="00206CEC">
        <w:t>izvršenih</w:t>
      </w:r>
      <w:r w:rsidR="00146A29" w:rsidRPr="00B26CA6">
        <w:t xml:space="preserve"> radova</w:t>
      </w:r>
      <w:bookmarkEnd w:id="308"/>
    </w:p>
    <w:tbl>
      <w:tblPr>
        <w:tblW w:w="501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2"/>
        <w:gridCol w:w="4429"/>
      </w:tblGrid>
      <w:tr w:rsidR="00384EDF" w:rsidRPr="00B26CA6" w14:paraId="2EC73948" w14:textId="77777777" w:rsidTr="00F95DEE">
        <w:trPr>
          <w:trHeight w:val="1348"/>
        </w:trPr>
        <w:tc>
          <w:tcPr>
            <w:tcW w:w="2564" w:type="pct"/>
            <w:shd w:val="clear" w:color="auto" w:fill="auto"/>
            <w:vAlign w:val="center"/>
          </w:tcPr>
          <w:p w14:paraId="13C69414" w14:textId="77777777" w:rsidR="00384EDF" w:rsidRPr="00B26CA6" w:rsidRDefault="00384EDF" w:rsidP="00384EDF">
            <w:pPr>
              <w:spacing w:line="276" w:lineRule="auto"/>
              <w:rPr>
                <w:rFonts w:asciiTheme="minorHAnsi" w:hAnsiTheme="minorHAnsi" w:cstheme="minorHAnsi"/>
                <w:b/>
                <w:szCs w:val="20"/>
              </w:rPr>
            </w:pPr>
            <w:r w:rsidRPr="00B26CA6">
              <w:rPr>
                <w:rFonts w:asciiTheme="minorHAnsi" w:hAnsiTheme="minorHAnsi" w:cstheme="minorHAnsi"/>
                <w:b/>
                <w:szCs w:val="20"/>
              </w:rPr>
              <w:t>Fond za zaštitu okoliša i energetsku učinkovitost,</w:t>
            </w:r>
          </w:p>
          <w:p w14:paraId="442B8919" w14:textId="77777777" w:rsidR="00384EDF" w:rsidRPr="00B26CA6" w:rsidRDefault="00384EDF" w:rsidP="00384EDF">
            <w:pPr>
              <w:spacing w:line="276" w:lineRule="auto"/>
              <w:rPr>
                <w:rFonts w:asciiTheme="minorHAnsi" w:eastAsia="PMingLiU" w:hAnsiTheme="minorHAnsi" w:cstheme="minorHAnsi"/>
                <w:b/>
                <w:szCs w:val="20"/>
                <w:lang w:eastAsia="zh-CN"/>
              </w:rPr>
            </w:pPr>
            <w:r w:rsidRPr="00B26CA6">
              <w:rPr>
                <w:rFonts w:asciiTheme="minorHAnsi" w:eastAsia="PMingLiU" w:hAnsiTheme="minorHAnsi" w:cstheme="minorHAnsi"/>
                <w:b/>
                <w:szCs w:val="20"/>
                <w:lang w:eastAsia="zh-CN"/>
              </w:rPr>
              <w:t>Radnička cesta 80,</w:t>
            </w:r>
          </w:p>
          <w:p w14:paraId="63895FD9" w14:textId="55376902" w:rsidR="00384EDF" w:rsidRPr="00B26CA6" w:rsidRDefault="00384EDF" w:rsidP="00384EDF">
            <w:pPr>
              <w:spacing w:after="200" w:line="240" w:lineRule="exact"/>
              <w:jc w:val="left"/>
              <w:rPr>
                <w:rFonts w:asciiTheme="minorHAnsi" w:hAnsiTheme="minorHAnsi" w:cstheme="minorHAnsi"/>
                <w:sz w:val="18"/>
                <w:szCs w:val="18"/>
              </w:rPr>
            </w:pPr>
            <w:r w:rsidRPr="00B26CA6">
              <w:rPr>
                <w:rFonts w:asciiTheme="minorHAnsi" w:eastAsia="PMingLiU" w:hAnsiTheme="minorHAnsi" w:cstheme="minorHAnsi"/>
                <w:b/>
                <w:szCs w:val="20"/>
                <w:lang w:eastAsia="zh-CN"/>
              </w:rPr>
              <w:t>10000 Zagreb</w:t>
            </w:r>
          </w:p>
        </w:tc>
        <w:tc>
          <w:tcPr>
            <w:tcW w:w="2436" w:type="pct"/>
            <w:shd w:val="clear" w:color="auto" w:fill="auto"/>
            <w:vAlign w:val="center"/>
          </w:tcPr>
          <w:p w14:paraId="282F045D" w14:textId="0E6DBEFE" w:rsidR="00384EDF" w:rsidRPr="00B26CA6" w:rsidRDefault="00384EDF" w:rsidP="00384EDF">
            <w:pPr>
              <w:spacing w:after="200" w:line="240" w:lineRule="exact"/>
              <w:jc w:val="left"/>
              <w:rPr>
                <w:rFonts w:asciiTheme="minorHAnsi" w:hAnsiTheme="minorHAnsi" w:cstheme="minorHAnsi"/>
                <w:sz w:val="18"/>
                <w:szCs w:val="18"/>
              </w:rPr>
            </w:pPr>
            <w:r w:rsidRPr="00B26CA6">
              <w:rPr>
                <w:rFonts w:asciiTheme="minorHAnsi" w:hAnsiTheme="minorHAnsi" w:cstheme="minorHAnsi"/>
                <w:b/>
                <w:sz w:val="18"/>
                <w:szCs w:val="18"/>
              </w:rPr>
              <w:t>PROJEKTIRANJE I IZVOĐENJE RADOVA SANACIJE JAME „SOVJAK“</w:t>
            </w:r>
          </w:p>
        </w:tc>
      </w:tr>
    </w:tbl>
    <w:p w14:paraId="5B6A5FFA" w14:textId="77777777" w:rsidR="00146A29" w:rsidRPr="00B26CA6" w:rsidRDefault="00146A29" w:rsidP="00146A29">
      <w:pPr>
        <w:rPr>
          <w:rFonts w:asciiTheme="minorHAnsi" w:hAnsiTheme="minorHAnsi" w:cstheme="minorHAnsi"/>
          <w:lang w:eastAsia="en-GB" w:bidi="en-US"/>
        </w:r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721"/>
        <w:gridCol w:w="4052"/>
        <w:gridCol w:w="1291"/>
        <w:gridCol w:w="1427"/>
        <w:gridCol w:w="1551"/>
      </w:tblGrid>
      <w:tr w:rsidR="00146A29" w:rsidRPr="00B26CA6" w14:paraId="242CF013" w14:textId="77777777" w:rsidTr="00FA38A6">
        <w:trPr>
          <w:trHeight w:val="90"/>
        </w:trPr>
        <w:tc>
          <w:tcPr>
            <w:tcW w:w="9042" w:type="dxa"/>
            <w:gridSpan w:val="5"/>
            <w:tcBorders>
              <w:top w:val="single" w:sz="12" w:space="0" w:color="00000A"/>
              <w:left w:val="single" w:sz="12" w:space="0" w:color="00000A"/>
              <w:right w:val="single" w:sz="12" w:space="0" w:color="00000A"/>
            </w:tcBorders>
            <w:shd w:val="clear" w:color="auto" w:fill="auto"/>
            <w:tcMar>
              <w:left w:w="103" w:type="dxa"/>
            </w:tcMar>
            <w:vAlign w:val="center"/>
          </w:tcPr>
          <w:p w14:paraId="02E88481" w14:textId="7E01C6E4" w:rsidR="00146A29" w:rsidRPr="00B26CA6" w:rsidRDefault="00146A29" w:rsidP="00146A29">
            <w:pPr>
              <w:spacing w:line="220" w:lineRule="atLeast"/>
              <w:jc w:val="center"/>
              <w:rPr>
                <w:rFonts w:asciiTheme="minorHAnsi" w:eastAsia="Times New Roman" w:hAnsiTheme="minorHAnsi" w:cstheme="minorHAnsi"/>
                <w:b/>
                <w:szCs w:val="20"/>
                <w:lang w:eastAsia="hr-HR"/>
              </w:rPr>
            </w:pPr>
            <w:r w:rsidRPr="00B26CA6">
              <w:rPr>
                <w:rFonts w:asciiTheme="minorHAnsi" w:eastAsia="Times New Roman" w:hAnsiTheme="minorHAnsi" w:cstheme="minorHAnsi"/>
                <w:b/>
                <w:szCs w:val="20"/>
                <w:lang w:eastAsia="hr-HR"/>
              </w:rPr>
              <w:t>POPIS IZVRŠENIH RADOVA</w:t>
            </w:r>
            <w:r w:rsidR="00FA38A6">
              <w:rPr>
                <w:rFonts w:asciiTheme="minorHAnsi" w:eastAsia="Times New Roman" w:hAnsiTheme="minorHAnsi" w:cstheme="minorHAnsi"/>
                <w:b/>
                <w:szCs w:val="20"/>
                <w:lang w:eastAsia="hr-HR"/>
              </w:rPr>
              <w:t xml:space="preserve">– </w:t>
            </w:r>
            <w:r w:rsidR="00FA38A6" w:rsidRPr="00EE6ACD">
              <w:rPr>
                <w:rFonts w:asciiTheme="minorHAnsi" w:eastAsia="Times New Roman" w:hAnsiTheme="minorHAnsi" w:cstheme="minorHAnsi"/>
                <w:szCs w:val="20"/>
                <w:lang w:eastAsia="hr-HR"/>
              </w:rPr>
              <w:t>prema kriteriju iz</w:t>
            </w:r>
            <w:r w:rsidR="00FA38A6">
              <w:rPr>
                <w:rFonts w:asciiTheme="minorHAnsi" w:eastAsia="Times New Roman" w:hAnsiTheme="minorHAnsi" w:cstheme="minorHAnsi"/>
                <w:b/>
                <w:szCs w:val="20"/>
                <w:lang w:eastAsia="hr-HR"/>
              </w:rPr>
              <w:t xml:space="preserve"> poglavlja </w:t>
            </w:r>
            <w:r w:rsidR="00FA38A6" w:rsidRPr="00EB17F2">
              <w:rPr>
                <w:rFonts w:asciiTheme="minorHAnsi" w:eastAsia="Times New Roman" w:hAnsiTheme="minorHAnsi" w:cstheme="minorHAnsi"/>
                <w:b/>
                <w:szCs w:val="20"/>
                <w:lang w:eastAsia="hr-HR"/>
              </w:rPr>
              <w:t xml:space="preserve">4.3.1.a) </w:t>
            </w:r>
            <w:r w:rsidR="00FA38A6" w:rsidRPr="00B26CA6">
              <w:rPr>
                <w:rFonts w:asciiTheme="minorHAnsi" w:hAnsiTheme="minorHAnsi" w:cstheme="minorHAnsi"/>
              </w:rPr>
              <w:t>ove Dokumentacije o nabavi</w:t>
            </w:r>
          </w:p>
          <w:p w14:paraId="2D2FF73F" w14:textId="51B8467A" w:rsidR="00146A29" w:rsidRPr="00B26CA6" w:rsidRDefault="00146A29" w:rsidP="00146A29">
            <w:pPr>
              <w:spacing w:line="220" w:lineRule="atLeast"/>
              <w:jc w:val="center"/>
              <w:rPr>
                <w:rFonts w:asciiTheme="minorHAnsi" w:eastAsia="Times New Roman" w:hAnsiTheme="minorHAnsi" w:cstheme="minorHAnsi"/>
                <w:i/>
                <w:sz w:val="18"/>
                <w:szCs w:val="18"/>
                <w:lang w:eastAsia="hr-HR"/>
              </w:rPr>
            </w:pPr>
            <w:r w:rsidRPr="00B26CA6">
              <w:rPr>
                <w:rFonts w:asciiTheme="minorHAnsi" w:eastAsia="Times New Roman" w:hAnsiTheme="minorHAnsi" w:cstheme="minorHAnsi"/>
                <w:i/>
                <w:sz w:val="18"/>
                <w:szCs w:val="18"/>
                <w:lang w:eastAsia="hr-HR"/>
              </w:rPr>
              <w:t xml:space="preserve">izvršenih u godini u kojoj je započeo postupak javne nabave i tijekom </w:t>
            </w:r>
            <w:r w:rsidR="00A666CA" w:rsidRPr="00B26CA6">
              <w:rPr>
                <w:rFonts w:asciiTheme="minorHAnsi" w:eastAsia="Times New Roman" w:hAnsiTheme="minorHAnsi" w:cstheme="minorHAnsi"/>
                <w:i/>
                <w:sz w:val="18"/>
                <w:szCs w:val="18"/>
                <w:lang w:eastAsia="hr-HR"/>
              </w:rPr>
              <w:t xml:space="preserve">10 </w:t>
            </w:r>
            <w:r w:rsidRPr="00B26CA6">
              <w:rPr>
                <w:rFonts w:asciiTheme="minorHAnsi" w:eastAsia="Times New Roman" w:hAnsiTheme="minorHAnsi" w:cstheme="minorHAnsi"/>
                <w:i/>
                <w:sz w:val="18"/>
                <w:szCs w:val="18"/>
                <w:lang w:eastAsia="hr-HR"/>
              </w:rPr>
              <w:t>(</w:t>
            </w:r>
            <w:r w:rsidR="00A666CA" w:rsidRPr="00B26CA6">
              <w:rPr>
                <w:rFonts w:asciiTheme="minorHAnsi" w:eastAsia="Times New Roman" w:hAnsiTheme="minorHAnsi" w:cstheme="minorHAnsi"/>
                <w:i/>
                <w:sz w:val="18"/>
                <w:szCs w:val="18"/>
                <w:lang w:eastAsia="hr-HR"/>
              </w:rPr>
              <w:t>deset</w:t>
            </w:r>
            <w:r w:rsidRPr="00B26CA6">
              <w:rPr>
                <w:rFonts w:asciiTheme="minorHAnsi" w:eastAsia="Times New Roman" w:hAnsiTheme="minorHAnsi" w:cstheme="minorHAnsi"/>
                <w:i/>
                <w:sz w:val="18"/>
                <w:szCs w:val="18"/>
                <w:lang w:eastAsia="hr-HR"/>
              </w:rPr>
              <w:t>) godina koje prethode toj godini</w:t>
            </w:r>
          </w:p>
        </w:tc>
      </w:tr>
      <w:tr w:rsidR="00886FBD" w:rsidRPr="00B26CA6" w14:paraId="5E035740" w14:textId="77777777" w:rsidTr="00FA38A6">
        <w:trPr>
          <w:trHeight w:val="90"/>
        </w:trPr>
        <w:tc>
          <w:tcPr>
            <w:tcW w:w="721" w:type="dxa"/>
            <w:tcBorders>
              <w:left w:val="single" w:sz="12" w:space="0" w:color="00000A"/>
              <w:bottom w:val="single" w:sz="4" w:space="0" w:color="00000A"/>
              <w:right w:val="single" w:sz="4" w:space="0" w:color="00000A"/>
            </w:tcBorders>
            <w:shd w:val="clear" w:color="auto" w:fill="FFFFFF" w:themeFill="background1"/>
            <w:tcMar>
              <w:left w:w="103" w:type="dxa"/>
            </w:tcMar>
            <w:vAlign w:val="center"/>
          </w:tcPr>
          <w:p w14:paraId="6B02DE9E" w14:textId="77777777" w:rsidR="00146A29" w:rsidRPr="00B26CA6" w:rsidRDefault="00146A29" w:rsidP="00146A29">
            <w:pPr>
              <w:spacing w:before="60" w:after="60" w:line="220" w:lineRule="atLeast"/>
              <w:jc w:val="center"/>
              <w:rPr>
                <w:rFonts w:asciiTheme="minorHAnsi" w:eastAsia="Calibri" w:hAnsiTheme="minorHAnsi" w:cstheme="minorHAnsi"/>
                <w:sz w:val="16"/>
                <w:szCs w:val="16"/>
              </w:rPr>
            </w:pPr>
            <w:r w:rsidRPr="00B26CA6">
              <w:rPr>
                <w:rFonts w:asciiTheme="minorHAnsi" w:eastAsia="Calibri" w:hAnsiTheme="minorHAnsi" w:cstheme="minorHAnsi"/>
                <w:sz w:val="16"/>
                <w:szCs w:val="16"/>
              </w:rPr>
              <w:t>Redni broj</w:t>
            </w:r>
          </w:p>
        </w:tc>
        <w:tc>
          <w:tcPr>
            <w:tcW w:w="4052" w:type="dxa"/>
            <w:tcBorders>
              <w:left w:val="single" w:sz="4" w:space="0" w:color="00000A"/>
              <w:bottom w:val="single" w:sz="4" w:space="0" w:color="00000A"/>
              <w:right w:val="single" w:sz="4" w:space="0" w:color="auto"/>
            </w:tcBorders>
            <w:shd w:val="clear" w:color="auto" w:fill="FFFFFF" w:themeFill="background1"/>
            <w:vAlign w:val="center"/>
          </w:tcPr>
          <w:p w14:paraId="68234BCE" w14:textId="2872CCE3" w:rsidR="00146A29" w:rsidRPr="00B26CA6" w:rsidRDefault="005B0126" w:rsidP="00146A29">
            <w:pPr>
              <w:spacing w:before="60" w:after="60" w:line="220" w:lineRule="atLeast"/>
              <w:jc w:val="center"/>
              <w:rPr>
                <w:rFonts w:asciiTheme="minorHAnsi" w:eastAsia="Calibri" w:hAnsiTheme="minorHAnsi" w:cstheme="minorHAnsi"/>
                <w:sz w:val="16"/>
                <w:szCs w:val="16"/>
              </w:rPr>
            </w:pPr>
            <w:r w:rsidRPr="00B26CA6">
              <w:rPr>
                <w:rFonts w:asciiTheme="minorHAnsi" w:eastAsia="Calibri" w:hAnsiTheme="minorHAnsi" w:cstheme="minorHAnsi"/>
                <w:sz w:val="16"/>
                <w:szCs w:val="16"/>
              </w:rPr>
              <w:t>Predmet radova s opisom izvršenih radova</w:t>
            </w:r>
          </w:p>
        </w:tc>
        <w:tc>
          <w:tcPr>
            <w:tcW w:w="12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201A25" w14:textId="1E0AE765" w:rsidR="00146A29" w:rsidRPr="00B26CA6" w:rsidRDefault="00146A29" w:rsidP="00146A29">
            <w:pPr>
              <w:spacing w:before="60" w:after="60" w:line="220" w:lineRule="atLeast"/>
              <w:jc w:val="center"/>
              <w:rPr>
                <w:rFonts w:asciiTheme="minorHAnsi" w:eastAsia="Calibri" w:hAnsiTheme="minorHAnsi" w:cstheme="minorHAnsi"/>
                <w:sz w:val="16"/>
                <w:szCs w:val="16"/>
              </w:rPr>
            </w:pPr>
            <w:r w:rsidRPr="00B26CA6">
              <w:rPr>
                <w:rFonts w:asciiTheme="minorHAnsi" w:eastAsia="Calibri" w:hAnsiTheme="minorHAnsi" w:cstheme="minorHAnsi"/>
                <w:sz w:val="16"/>
                <w:szCs w:val="16"/>
              </w:rPr>
              <w:t>Vrijednost radova (bez PDV-a u Kn)</w:t>
            </w:r>
          </w:p>
        </w:tc>
        <w:tc>
          <w:tcPr>
            <w:tcW w:w="14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7BE08" w14:textId="17AFBFC1" w:rsidR="00146A29" w:rsidRPr="00B26CA6" w:rsidRDefault="00146A29" w:rsidP="00146A29">
            <w:pPr>
              <w:spacing w:before="60" w:after="60" w:line="220" w:lineRule="atLeast"/>
              <w:jc w:val="center"/>
              <w:rPr>
                <w:rFonts w:asciiTheme="minorHAnsi" w:eastAsia="Calibri" w:hAnsiTheme="minorHAnsi" w:cstheme="minorHAnsi"/>
                <w:sz w:val="16"/>
                <w:szCs w:val="16"/>
              </w:rPr>
            </w:pPr>
            <w:r w:rsidRPr="00B26CA6">
              <w:rPr>
                <w:rFonts w:asciiTheme="minorHAnsi" w:eastAsia="Calibri" w:hAnsiTheme="minorHAnsi" w:cstheme="minorHAnsi"/>
                <w:sz w:val="16"/>
                <w:szCs w:val="16"/>
              </w:rPr>
              <w:t>Datum početka i datum završetka radova</w:t>
            </w:r>
          </w:p>
        </w:tc>
        <w:tc>
          <w:tcPr>
            <w:tcW w:w="1551" w:type="dxa"/>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2F62026A" w14:textId="7D18EE27" w:rsidR="00146A29" w:rsidRPr="00B26CA6" w:rsidRDefault="005B0126" w:rsidP="00146A29">
            <w:pPr>
              <w:spacing w:before="60" w:after="60" w:line="220" w:lineRule="atLeast"/>
              <w:jc w:val="center"/>
              <w:rPr>
                <w:rFonts w:asciiTheme="minorHAnsi" w:eastAsia="Calibri" w:hAnsiTheme="minorHAnsi" w:cstheme="minorHAnsi"/>
                <w:sz w:val="16"/>
                <w:szCs w:val="16"/>
              </w:rPr>
            </w:pPr>
            <w:r w:rsidRPr="00B26CA6">
              <w:rPr>
                <w:rFonts w:asciiTheme="minorHAnsi" w:eastAsia="Calibri" w:hAnsiTheme="minorHAnsi" w:cstheme="minorHAnsi"/>
                <w:sz w:val="16"/>
                <w:szCs w:val="16"/>
              </w:rPr>
              <w:t>Naziv druge ugovorne strane</w:t>
            </w:r>
            <w:r w:rsidR="008E2D30" w:rsidRPr="00B26CA6">
              <w:rPr>
                <w:rFonts w:asciiTheme="minorHAnsi" w:eastAsia="Calibri" w:hAnsiTheme="minorHAnsi" w:cstheme="minorHAnsi"/>
                <w:sz w:val="16"/>
                <w:szCs w:val="16"/>
              </w:rPr>
              <w:t xml:space="preserve"> (naziv, sjedište, kontakt osoba i kontakt podaci</w:t>
            </w:r>
            <w:r w:rsidRPr="00B26CA6">
              <w:rPr>
                <w:rFonts w:asciiTheme="minorHAnsi" w:eastAsia="Calibri" w:hAnsiTheme="minorHAnsi" w:cstheme="minorHAnsi"/>
                <w:sz w:val="16"/>
                <w:szCs w:val="16"/>
              </w:rPr>
              <w:t>)</w:t>
            </w:r>
          </w:p>
        </w:tc>
      </w:tr>
      <w:tr w:rsidR="00886FBD" w:rsidRPr="00B26CA6" w14:paraId="7A31D0BA" w14:textId="77777777" w:rsidTr="00FA38A6">
        <w:trPr>
          <w:trHeight w:val="90"/>
        </w:trPr>
        <w:tc>
          <w:tcPr>
            <w:tcW w:w="721" w:type="dxa"/>
            <w:tcBorders>
              <w:left w:val="single" w:sz="12" w:space="0" w:color="00000A"/>
              <w:bottom w:val="single" w:sz="4" w:space="0" w:color="00000A"/>
              <w:right w:val="single" w:sz="4" w:space="0" w:color="00000A"/>
            </w:tcBorders>
            <w:shd w:val="clear" w:color="auto" w:fill="FFFFFF" w:themeFill="background1"/>
            <w:tcMar>
              <w:left w:w="103" w:type="dxa"/>
            </w:tcMar>
            <w:vAlign w:val="center"/>
          </w:tcPr>
          <w:p w14:paraId="41371BAD" w14:textId="77777777" w:rsidR="00146A29" w:rsidRPr="00B26CA6" w:rsidRDefault="00146A29" w:rsidP="00146A29">
            <w:pPr>
              <w:spacing w:line="220" w:lineRule="atLeast"/>
              <w:jc w:val="center"/>
              <w:rPr>
                <w:rFonts w:asciiTheme="minorHAnsi" w:eastAsia="Calibri" w:hAnsiTheme="minorHAnsi" w:cstheme="minorHAnsi"/>
                <w:szCs w:val="20"/>
              </w:rPr>
            </w:pPr>
            <w:r w:rsidRPr="00B26CA6">
              <w:rPr>
                <w:rFonts w:asciiTheme="minorHAnsi" w:eastAsia="Calibri" w:hAnsiTheme="minorHAnsi" w:cstheme="minorHAnsi"/>
                <w:szCs w:val="20"/>
              </w:rPr>
              <w:t>1.</w:t>
            </w:r>
          </w:p>
        </w:tc>
        <w:tc>
          <w:tcPr>
            <w:tcW w:w="4052" w:type="dxa"/>
            <w:tcBorders>
              <w:left w:val="single" w:sz="4" w:space="0" w:color="00000A"/>
              <w:bottom w:val="single" w:sz="4" w:space="0" w:color="00000A"/>
              <w:right w:val="single" w:sz="4" w:space="0" w:color="auto"/>
            </w:tcBorders>
            <w:shd w:val="clear" w:color="auto" w:fill="FFFFFF" w:themeFill="background1"/>
            <w:vAlign w:val="bottom"/>
          </w:tcPr>
          <w:p w14:paraId="7A2D8520" w14:textId="77777777" w:rsidR="00146A29" w:rsidRPr="00B26CA6" w:rsidRDefault="00146A29" w:rsidP="00146A29">
            <w:pPr>
              <w:spacing w:before="60" w:after="60" w:line="220" w:lineRule="atLeast"/>
              <w:rPr>
                <w:rFonts w:asciiTheme="minorHAnsi" w:eastAsia="Calibri" w:hAnsiTheme="minorHAnsi" w:cstheme="minorHAnsi"/>
                <w:szCs w:val="20"/>
              </w:rPr>
            </w:pPr>
          </w:p>
        </w:tc>
        <w:tc>
          <w:tcPr>
            <w:tcW w:w="12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590F31" w14:textId="77777777" w:rsidR="00146A29" w:rsidRPr="00B26CA6" w:rsidRDefault="00146A29" w:rsidP="00146A29">
            <w:pPr>
              <w:spacing w:line="220" w:lineRule="atLeast"/>
              <w:jc w:val="center"/>
              <w:rPr>
                <w:rFonts w:asciiTheme="minorHAnsi" w:eastAsia="Times New Roman" w:hAnsiTheme="minorHAnsi" w:cstheme="minorHAnsi"/>
                <w:szCs w:val="20"/>
                <w:lang w:eastAsia="hr-HR"/>
              </w:rPr>
            </w:pPr>
          </w:p>
        </w:tc>
        <w:tc>
          <w:tcPr>
            <w:tcW w:w="14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A89A4C" w14:textId="77777777" w:rsidR="00146A29" w:rsidRPr="00B26CA6" w:rsidRDefault="00146A29" w:rsidP="00146A29">
            <w:pPr>
              <w:spacing w:before="60" w:after="60" w:line="220" w:lineRule="atLeast"/>
              <w:jc w:val="center"/>
              <w:rPr>
                <w:rFonts w:asciiTheme="minorHAnsi" w:eastAsia="Times New Roman" w:hAnsiTheme="minorHAnsi" w:cstheme="minorHAnsi"/>
                <w:szCs w:val="20"/>
                <w:lang w:eastAsia="hr-HR"/>
              </w:rPr>
            </w:pPr>
          </w:p>
        </w:tc>
        <w:tc>
          <w:tcPr>
            <w:tcW w:w="1551" w:type="dxa"/>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1D344B19" w14:textId="77777777" w:rsidR="00146A29" w:rsidRPr="00B26CA6" w:rsidRDefault="00146A29" w:rsidP="00146A29">
            <w:pPr>
              <w:spacing w:before="60" w:after="60" w:line="220" w:lineRule="atLeast"/>
              <w:jc w:val="center"/>
              <w:rPr>
                <w:rFonts w:asciiTheme="minorHAnsi" w:eastAsia="Times New Roman" w:hAnsiTheme="minorHAnsi" w:cstheme="minorHAnsi"/>
                <w:szCs w:val="20"/>
                <w:lang w:eastAsia="hr-HR"/>
              </w:rPr>
            </w:pPr>
          </w:p>
        </w:tc>
      </w:tr>
      <w:tr w:rsidR="00886FBD" w:rsidRPr="00B26CA6" w14:paraId="72E2D55B" w14:textId="77777777" w:rsidTr="00FA38A6">
        <w:trPr>
          <w:trHeight w:val="90"/>
        </w:trPr>
        <w:tc>
          <w:tcPr>
            <w:tcW w:w="721" w:type="dxa"/>
            <w:tcBorders>
              <w:left w:val="single" w:sz="12" w:space="0" w:color="00000A"/>
              <w:bottom w:val="single" w:sz="4" w:space="0" w:color="00000A"/>
              <w:right w:val="single" w:sz="4" w:space="0" w:color="00000A"/>
            </w:tcBorders>
            <w:shd w:val="clear" w:color="auto" w:fill="FFFFFF" w:themeFill="background1"/>
            <w:tcMar>
              <w:left w:w="103" w:type="dxa"/>
            </w:tcMar>
            <w:vAlign w:val="center"/>
          </w:tcPr>
          <w:p w14:paraId="7CD59A31" w14:textId="4C636D8D" w:rsidR="00A666CA" w:rsidRPr="00B26CA6" w:rsidRDefault="00A666CA" w:rsidP="00146A29">
            <w:pPr>
              <w:spacing w:line="220" w:lineRule="atLeast"/>
              <w:jc w:val="center"/>
              <w:rPr>
                <w:rFonts w:asciiTheme="minorHAnsi" w:eastAsia="Calibri" w:hAnsiTheme="minorHAnsi" w:cstheme="minorHAnsi"/>
                <w:szCs w:val="20"/>
              </w:rPr>
            </w:pPr>
            <w:r w:rsidRPr="00B26CA6">
              <w:rPr>
                <w:rFonts w:asciiTheme="minorHAnsi" w:eastAsia="Calibri" w:hAnsiTheme="minorHAnsi" w:cstheme="minorHAnsi"/>
                <w:szCs w:val="20"/>
              </w:rPr>
              <w:t>2.</w:t>
            </w:r>
          </w:p>
        </w:tc>
        <w:tc>
          <w:tcPr>
            <w:tcW w:w="4052" w:type="dxa"/>
            <w:tcBorders>
              <w:left w:val="single" w:sz="4" w:space="0" w:color="00000A"/>
              <w:bottom w:val="single" w:sz="4" w:space="0" w:color="00000A"/>
              <w:right w:val="single" w:sz="4" w:space="0" w:color="auto"/>
            </w:tcBorders>
            <w:shd w:val="clear" w:color="auto" w:fill="FFFFFF" w:themeFill="background1"/>
            <w:vAlign w:val="bottom"/>
          </w:tcPr>
          <w:p w14:paraId="29894C54" w14:textId="77777777" w:rsidR="00A666CA" w:rsidRPr="00B26CA6" w:rsidRDefault="00A666CA" w:rsidP="00146A29">
            <w:pPr>
              <w:spacing w:before="60" w:after="60" w:line="220" w:lineRule="atLeast"/>
              <w:rPr>
                <w:rFonts w:asciiTheme="minorHAnsi" w:eastAsia="Calibri" w:hAnsiTheme="minorHAnsi" w:cstheme="minorHAnsi"/>
                <w:szCs w:val="20"/>
              </w:rPr>
            </w:pPr>
          </w:p>
        </w:tc>
        <w:tc>
          <w:tcPr>
            <w:tcW w:w="12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41F62E" w14:textId="77777777" w:rsidR="00A666CA" w:rsidRPr="00B26CA6" w:rsidRDefault="00A666CA" w:rsidP="00146A29">
            <w:pPr>
              <w:spacing w:line="220" w:lineRule="atLeast"/>
              <w:jc w:val="center"/>
              <w:rPr>
                <w:rFonts w:asciiTheme="minorHAnsi" w:eastAsia="Times New Roman" w:hAnsiTheme="minorHAnsi" w:cstheme="minorHAnsi"/>
                <w:szCs w:val="20"/>
                <w:lang w:eastAsia="hr-HR"/>
              </w:rPr>
            </w:pPr>
          </w:p>
        </w:tc>
        <w:tc>
          <w:tcPr>
            <w:tcW w:w="14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8DF702" w14:textId="77777777" w:rsidR="00A666CA" w:rsidRPr="00B26CA6" w:rsidRDefault="00A666CA" w:rsidP="00146A29">
            <w:pPr>
              <w:spacing w:before="60" w:after="60" w:line="220" w:lineRule="atLeast"/>
              <w:jc w:val="center"/>
              <w:rPr>
                <w:rFonts w:asciiTheme="minorHAnsi" w:eastAsia="Times New Roman" w:hAnsiTheme="minorHAnsi" w:cstheme="minorHAnsi"/>
                <w:szCs w:val="20"/>
                <w:lang w:eastAsia="hr-HR"/>
              </w:rPr>
            </w:pPr>
          </w:p>
        </w:tc>
        <w:tc>
          <w:tcPr>
            <w:tcW w:w="1551" w:type="dxa"/>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3549FFB0" w14:textId="77777777" w:rsidR="00A666CA" w:rsidRPr="00B26CA6" w:rsidRDefault="00A666CA" w:rsidP="00146A29">
            <w:pPr>
              <w:spacing w:before="60" w:after="60" w:line="220" w:lineRule="atLeast"/>
              <w:jc w:val="center"/>
              <w:rPr>
                <w:rFonts w:asciiTheme="minorHAnsi" w:eastAsia="Times New Roman" w:hAnsiTheme="minorHAnsi" w:cstheme="minorHAnsi"/>
                <w:szCs w:val="20"/>
                <w:lang w:eastAsia="hr-HR"/>
              </w:rPr>
            </w:pPr>
          </w:p>
        </w:tc>
      </w:tr>
      <w:tr w:rsidR="00886FBD" w:rsidRPr="00B26CA6" w14:paraId="4A1910C5" w14:textId="77777777" w:rsidTr="00FA38A6">
        <w:trPr>
          <w:trHeight w:val="90"/>
        </w:trPr>
        <w:tc>
          <w:tcPr>
            <w:tcW w:w="721" w:type="dxa"/>
            <w:tcBorders>
              <w:left w:val="single" w:sz="12" w:space="0" w:color="00000A"/>
              <w:bottom w:val="single" w:sz="4" w:space="0" w:color="00000A"/>
              <w:right w:val="single" w:sz="4" w:space="0" w:color="00000A"/>
            </w:tcBorders>
            <w:shd w:val="clear" w:color="auto" w:fill="FFFFFF" w:themeFill="background1"/>
            <w:tcMar>
              <w:left w:w="103" w:type="dxa"/>
            </w:tcMar>
            <w:vAlign w:val="center"/>
          </w:tcPr>
          <w:p w14:paraId="43A73103" w14:textId="4BDE3F19" w:rsidR="00A666CA" w:rsidRPr="00B26CA6" w:rsidRDefault="00A666CA" w:rsidP="00146A29">
            <w:pPr>
              <w:spacing w:line="220" w:lineRule="atLeast"/>
              <w:jc w:val="center"/>
              <w:rPr>
                <w:rFonts w:asciiTheme="minorHAnsi" w:eastAsia="Calibri" w:hAnsiTheme="minorHAnsi" w:cstheme="minorHAnsi"/>
                <w:szCs w:val="20"/>
              </w:rPr>
            </w:pPr>
            <w:r w:rsidRPr="00B26CA6">
              <w:rPr>
                <w:rFonts w:asciiTheme="minorHAnsi" w:eastAsia="Calibri" w:hAnsiTheme="minorHAnsi" w:cstheme="minorHAnsi"/>
                <w:szCs w:val="20"/>
              </w:rPr>
              <w:t>3.</w:t>
            </w:r>
          </w:p>
        </w:tc>
        <w:tc>
          <w:tcPr>
            <w:tcW w:w="4052" w:type="dxa"/>
            <w:tcBorders>
              <w:left w:val="single" w:sz="4" w:space="0" w:color="00000A"/>
              <w:bottom w:val="single" w:sz="4" w:space="0" w:color="00000A"/>
              <w:right w:val="single" w:sz="4" w:space="0" w:color="auto"/>
            </w:tcBorders>
            <w:shd w:val="clear" w:color="auto" w:fill="FFFFFF" w:themeFill="background1"/>
            <w:vAlign w:val="bottom"/>
          </w:tcPr>
          <w:p w14:paraId="001022ED" w14:textId="77777777" w:rsidR="00A666CA" w:rsidRPr="00B26CA6" w:rsidRDefault="00A666CA" w:rsidP="00146A29">
            <w:pPr>
              <w:spacing w:before="60" w:after="60" w:line="220" w:lineRule="atLeast"/>
              <w:rPr>
                <w:rFonts w:asciiTheme="minorHAnsi" w:eastAsia="Calibri" w:hAnsiTheme="minorHAnsi" w:cstheme="minorHAnsi"/>
                <w:szCs w:val="20"/>
              </w:rPr>
            </w:pPr>
          </w:p>
        </w:tc>
        <w:tc>
          <w:tcPr>
            <w:tcW w:w="12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18819E" w14:textId="77777777" w:rsidR="00A666CA" w:rsidRPr="00B26CA6" w:rsidRDefault="00A666CA" w:rsidP="00146A29">
            <w:pPr>
              <w:spacing w:line="220" w:lineRule="atLeast"/>
              <w:jc w:val="center"/>
              <w:rPr>
                <w:rFonts w:asciiTheme="minorHAnsi" w:eastAsia="Times New Roman" w:hAnsiTheme="minorHAnsi" w:cstheme="minorHAnsi"/>
                <w:szCs w:val="20"/>
                <w:lang w:eastAsia="hr-HR"/>
              </w:rPr>
            </w:pPr>
          </w:p>
        </w:tc>
        <w:tc>
          <w:tcPr>
            <w:tcW w:w="14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31419E" w14:textId="77777777" w:rsidR="00A666CA" w:rsidRPr="00B26CA6" w:rsidRDefault="00A666CA" w:rsidP="00146A29">
            <w:pPr>
              <w:spacing w:before="60" w:after="60" w:line="220" w:lineRule="atLeast"/>
              <w:jc w:val="center"/>
              <w:rPr>
                <w:rFonts w:asciiTheme="minorHAnsi" w:eastAsia="Times New Roman" w:hAnsiTheme="minorHAnsi" w:cstheme="minorHAnsi"/>
                <w:szCs w:val="20"/>
                <w:lang w:eastAsia="hr-HR"/>
              </w:rPr>
            </w:pPr>
          </w:p>
        </w:tc>
        <w:tc>
          <w:tcPr>
            <w:tcW w:w="1551" w:type="dxa"/>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7DAF533C" w14:textId="77777777" w:rsidR="00A666CA" w:rsidRPr="00B26CA6" w:rsidRDefault="00A666CA" w:rsidP="00146A29">
            <w:pPr>
              <w:spacing w:before="60" w:after="60" w:line="220" w:lineRule="atLeast"/>
              <w:jc w:val="center"/>
              <w:rPr>
                <w:rFonts w:asciiTheme="minorHAnsi" w:eastAsia="Times New Roman" w:hAnsiTheme="minorHAnsi" w:cstheme="minorHAnsi"/>
                <w:szCs w:val="20"/>
                <w:lang w:eastAsia="hr-HR"/>
              </w:rPr>
            </w:pPr>
          </w:p>
        </w:tc>
      </w:tr>
    </w:tbl>
    <w:p w14:paraId="239CDCFB" w14:textId="2056D3FA" w:rsidR="00146A29" w:rsidRPr="00B26CA6" w:rsidRDefault="00146A29" w:rsidP="00FA38A6">
      <w:pPr>
        <w:spacing w:before="0" w:after="0" w:line="240" w:lineRule="auto"/>
        <w:jc w:val="center"/>
        <w:rPr>
          <w:rFonts w:asciiTheme="minorHAnsi" w:hAnsiTheme="minorHAnsi" w:cstheme="minorHAnsi"/>
        </w:r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721"/>
        <w:gridCol w:w="4052"/>
        <w:gridCol w:w="1291"/>
        <w:gridCol w:w="1427"/>
        <w:gridCol w:w="1551"/>
      </w:tblGrid>
      <w:tr w:rsidR="00FA38A6" w:rsidRPr="00B26CA6" w14:paraId="6C959060" w14:textId="77777777" w:rsidTr="002E5C69">
        <w:trPr>
          <w:trHeight w:val="90"/>
        </w:trPr>
        <w:tc>
          <w:tcPr>
            <w:tcW w:w="9042" w:type="dxa"/>
            <w:gridSpan w:val="5"/>
            <w:tcBorders>
              <w:top w:val="single" w:sz="12" w:space="0" w:color="00000A"/>
              <w:left w:val="single" w:sz="12" w:space="0" w:color="00000A"/>
              <w:right w:val="single" w:sz="12" w:space="0" w:color="00000A"/>
            </w:tcBorders>
            <w:shd w:val="clear" w:color="auto" w:fill="auto"/>
            <w:tcMar>
              <w:left w:w="103" w:type="dxa"/>
            </w:tcMar>
            <w:vAlign w:val="center"/>
          </w:tcPr>
          <w:p w14:paraId="5488685F" w14:textId="77777777" w:rsidR="00FA38A6" w:rsidRPr="00B26CA6" w:rsidRDefault="00FA38A6" w:rsidP="00FA38A6">
            <w:pPr>
              <w:spacing w:line="220" w:lineRule="atLeast"/>
              <w:jc w:val="center"/>
              <w:rPr>
                <w:rFonts w:asciiTheme="minorHAnsi" w:eastAsia="Times New Roman" w:hAnsiTheme="minorHAnsi" w:cstheme="minorHAnsi"/>
                <w:b/>
                <w:szCs w:val="20"/>
                <w:lang w:eastAsia="hr-HR"/>
              </w:rPr>
            </w:pPr>
            <w:r w:rsidRPr="00B26CA6">
              <w:rPr>
                <w:rFonts w:asciiTheme="minorHAnsi" w:eastAsia="Times New Roman" w:hAnsiTheme="minorHAnsi" w:cstheme="minorHAnsi"/>
                <w:b/>
                <w:szCs w:val="20"/>
                <w:lang w:eastAsia="hr-HR"/>
              </w:rPr>
              <w:t>POPIS IZVRŠENIH RADOVA</w:t>
            </w:r>
            <w:r>
              <w:rPr>
                <w:rFonts w:asciiTheme="minorHAnsi" w:eastAsia="Times New Roman" w:hAnsiTheme="minorHAnsi" w:cstheme="minorHAnsi"/>
                <w:b/>
                <w:szCs w:val="20"/>
                <w:lang w:eastAsia="hr-HR"/>
              </w:rPr>
              <w:t xml:space="preserve"> – </w:t>
            </w:r>
            <w:r w:rsidRPr="00DF19FC">
              <w:rPr>
                <w:rFonts w:asciiTheme="minorHAnsi" w:eastAsia="Times New Roman" w:hAnsiTheme="minorHAnsi" w:cstheme="minorHAnsi"/>
                <w:szCs w:val="20"/>
                <w:lang w:eastAsia="hr-HR"/>
              </w:rPr>
              <w:t>prema kriteriju iz</w:t>
            </w:r>
            <w:r>
              <w:rPr>
                <w:rFonts w:asciiTheme="minorHAnsi" w:eastAsia="Times New Roman" w:hAnsiTheme="minorHAnsi" w:cstheme="minorHAnsi"/>
                <w:b/>
                <w:szCs w:val="20"/>
                <w:lang w:eastAsia="hr-HR"/>
              </w:rPr>
              <w:t xml:space="preserve"> poglavlja </w:t>
            </w:r>
            <w:r w:rsidRPr="00EB17F2">
              <w:rPr>
                <w:rFonts w:asciiTheme="minorHAnsi" w:eastAsia="Times New Roman" w:hAnsiTheme="minorHAnsi" w:cstheme="minorHAnsi"/>
                <w:b/>
                <w:szCs w:val="20"/>
                <w:lang w:eastAsia="hr-HR"/>
              </w:rPr>
              <w:t>4.3.1.</w:t>
            </w:r>
            <w:r>
              <w:rPr>
                <w:rFonts w:asciiTheme="minorHAnsi" w:eastAsia="Times New Roman" w:hAnsiTheme="minorHAnsi" w:cstheme="minorHAnsi"/>
                <w:b/>
                <w:szCs w:val="20"/>
                <w:lang w:eastAsia="hr-HR"/>
              </w:rPr>
              <w:t>b</w:t>
            </w:r>
            <w:r w:rsidRPr="00EB17F2">
              <w:rPr>
                <w:rFonts w:asciiTheme="minorHAnsi" w:eastAsia="Times New Roman" w:hAnsiTheme="minorHAnsi" w:cstheme="minorHAnsi"/>
                <w:b/>
                <w:szCs w:val="20"/>
                <w:lang w:eastAsia="hr-HR"/>
              </w:rPr>
              <w:t xml:space="preserve">) </w:t>
            </w:r>
            <w:r w:rsidRPr="00B26CA6">
              <w:rPr>
                <w:rFonts w:asciiTheme="minorHAnsi" w:hAnsiTheme="minorHAnsi" w:cstheme="minorHAnsi"/>
              </w:rPr>
              <w:t>ove Dokumentacije o nabavi</w:t>
            </w:r>
          </w:p>
          <w:p w14:paraId="775E0292" w14:textId="1018E27A" w:rsidR="00FA38A6" w:rsidRPr="00B26CA6" w:rsidRDefault="00FA38A6" w:rsidP="00FA38A6">
            <w:pPr>
              <w:spacing w:line="220" w:lineRule="atLeast"/>
              <w:jc w:val="center"/>
              <w:rPr>
                <w:rFonts w:asciiTheme="minorHAnsi" w:eastAsia="Times New Roman" w:hAnsiTheme="minorHAnsi" w:cstheme="minorHAnsi"/>
                <w:i/>
                <w:sz w:val="18"/>
                <w:szCs w:val="18"/>
                <w:lang w:eastAsia="hr-HR"/>
              </w:rPr>
            </w:pPr>
            <w:r w:rsidRPr="00B26CA6">
              <w:rPr>
                <w:rFonts w:asciiTheme="minorHAnsi" w:eastAsia="Times New Roman" w:hAnsiTheme="minorHAnsi" w:cstheme="minorHAnsi"/>
                <w:i/>
                <w:sz w:val="18"/>
                <w:szCs w:val="18"/>
                <w:lang w:eastAsia="hr-HR"/>
              </w:rPr>
              <w:t>izvršenih u godini u kojoj je započeo postupak javne nabave i tijekom 10 (deset) godina koje prethode toj godini</w:t>
            </w:r>
          </w:p>
        </w:tc>
      </w:tr>
      <w:tr w:rsidR="00FA38A6" w:rsidRPr="00B26CA6" w14:paraId="44741817" w14:textId="77777777" w:rsidTr="002E5C69">
        <w:trPr>
          <w:trHeight w:val="90"/>
        </w:trPr>
        <w:tc>
          <w:tcPr>
            <w:tcW w:w="721" w:type="dxa"/>
            <w:tcBorders>
              <w:left w:val="single" w:sz="12" w:space="0" w:color="00000A"/>
              <w:bottom w:val="single" w:sz="4" w:space="0" w:color="00000A"/>
              <w:right w:val="single" w:sz="4" w:space="0" w:color="00000A"/>
            </w:tcBorders>
            <w:shd w:val="clear" w:color="auto" w:fill="FFFFFF" w:themeFill="background1"/>
            <w:tcMar>
              <w:left w:w="103" w:type="dxa"/>
            </w:tcMar>
            <w:vAlign w:val="center"/>
          </w:tcPr>
          <w:p w14:paraId="40D09E19" w14:textId="77777777" w:rsidR="00FA38A6" w:rsidRPr="00B26CA6" w:rsidRDefault="00FA38A6" w:rsidP="002E5C69">
            <w:pPr>
              <w:spacing w:before="60" w:after="60" w:line="220" w:lineRule="atLeast"/>
              <w:jc w:val="center"/>
              <w:rPr>
                <w:rFonts w:asciiTheme="minorHAnsi" w:eastAsia="Calibri" w:hAnsiTheme="minorHAnsi" w:cstheme="minorHAnsi"/>
                <w:sz w:val="16"/>
                <w:szCs w:val="16"/>
              </w:rPr>
            </w:pPr>
            <w:r w:rsidRPr="00B26CA6">
              <w:rPr>
                <w:rFonts w:asciiTheme="minorHAnsi" w:eastAsia="Calibri" w:hAnsiTheme="minorHAnsi" w:cstheme="minorHAnsi"/>
                <w:sz w:val="16"/>
                <w:szCs w:val="16"/>
              </w:rPr>
              <w:t>Redni broj</w:t>
            </w:r>
          </w:p>
        </w:tc>
        <w:tc>
          <w:tcPr>
            <w:tcW w:w="4052" w:type="dxa"/>
            <w:tcBorders>
              <w:left w:val="single" w:sz="4" w:space="0" w:color="00000A"/>
              <w:bottom w:val="single" w:sz="4" w:space="0" w:color="00000A"/>
              <w:right w:val="single" w:sz="4" w:space="0" w:color="auto"/>
            </w:tcBorders>
            <w:shd w:val="clear" w:color="auto" w:fill="FFFFFF" w:themeFill="background1"/>
            <w:vAlign w:val="center"/>
          </w:tcPr>
          <w:p w14:paraId="1E4DFC3A" w14:textId="77777777" w:rsidR="00FA38A6" w:rsidRPr="00B26CA6" w:rsidRDefault="00FA38A6" w:rsidP="002E5C69">
            <w:pPr>
              <w:spacing w:before="60" w:after="60" w:line="220" w:lineRule="atLeast"/>
              <w:jc w:val="center"/>
              <w:rPr>
                <w:rFonts w:asciiTheme="minorHAnsi" w:eastAsia="Calibri" w:hAnsiTheme="minorHAnsi" w:cstheme="minorHAnsi"/>
                <w:sz w:val="16"/>
                <w:szCs w:val="16"/>
              </w:rPr>
            </w:pPr>
            <w:r w:rsidRPr="00B26CA6">
              <w:rPr>
                <w:rFonts w:asciiTheme="minorHAnsi" w:eastAsia="Calibri" w:hAnsiTheme="minorHAnsi" w:cstheme="minorHAnsi"/>
                <w:sz w:val="16"/>
                <w:szCs w:val="16"/>
              </w:rPr>
              <w:t>Predmet radova s opisom izvršenih radova</w:t>
            </w:r>
          </w:p>
        </w:tc>
        <w:tc>
          <w:tcPr>
            <w:tcW w:w="12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D1FA10" w14:textId="77777777" w:rsidR="00FA38A6" w:rsidRPr="00B26CA6" w:rsidRDefault="00FA38A6" w:rsidP="002E5C69">
            <w:pPr>
              <w:spacing w:before="60" w:after="60" w:line="220" w:lineRule="atLeast"/>
              <w:jc w:val="center"/>
              <w:rPr>
                <w:rFonts w:asciiTheme="minorHAnsi" w:eastAsia="Calibri" w:hAnsiTheme="minorHAnsi" w:cstheme="minorHAnsi"/>
                <w:sz w:val="16"/>
                <w:szCs w:val="16"/>
              </w:rPr>
            </w:pPr>
            <w:r w:rsidRPr="00B26CA6">
              <w:rPr>
                <w:rFonts w:asciiTheme="minorHAnsi" w:eastAsia="Calibri" w:hAnsiTheme="minorHAnsi" w:cstheme="minorHAnsi"/>
                <w:sz w:val="16"/>
                <w:szCs w:val="16"/>
              </w:rPr>
              <w:t>Vrijednost radova (bez PDV-a u Kn)</w:t>
            </w:r>
          </w:p>
        </w:tc>
        <w:tc>
          <w:tcPr>
            <w:tcW w:w="14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730C1C" w14:textId="77777777" w:rsidR="00FA38A6" w:rsidRPr="00B26CA6" w:rsidRDefault="00FA38A6" w:rsidP="002E5C69">
            <w:pPr>
              <w:spacing w:before="60" w:after="60" w:line="220" w:lineRule="atLeast"/>
              <w:jc w:val="center"/>
              <w:rPr>
                <w:rFonts w:asciiTheme="minorHAnsi" w:eastAsia="Calibri" w:hAnsiTheme="minorHAnsi" w:cstheme="minorHAnsi"/>
                <w:sz w:val="16"/>
                <w:szCs w:val="16"/>
              </w:rPr>
            </w:pPr>
            <w:r w:rsidRPr="00B26CA6">
              <w:rPr>
                <w:rFonts w:asciiTheme="minorHAnsi" w:eastAsia="Calibri" w:hAnsiTheme="minorHAnsi" w:cstheme="minorHAnsi"/>
                <w:sz w:val="16"/>
                <w:szCs w:val="16"/>
              </w:rPr>
              <w:t>Datum početka i datum završetka radova</w:t>
            </w:r>
          </w:p>
        </w:tc>
        <w:tc>
          <w:tcPr>
            <w:tcW w:w="1551" w:type="dxa"/>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12A44EEA" w14:textId="77777777" w:rsidR="00FA38A6" w:rsidRPr="00B26CA6" w:rsidRDefault="00FA38A6" w:rsidP="002E5C69">
            <w:pPr>
              <w:spacing w:before="60" w:after="60" w:line="220" w:lineRule="atLeast"/>
              <w:jc w:val="center"/>
              <w:rPr>
                <w:rFonts w:asciiTheme="minorHAnsi" w:eastAsia="Calibri" w:hAnsiTheme="minorHAnsi" w:cstheme="minorHAnsi"/>
                <w:sz w:val="16"/>
                <w:szCs w:val="16"/>
              </w:rPr>
            </w:pPr>
            <w:r w:rsidRPr="00B26CA6">
              <w:rPr>
                <w:rFonts w:asciiTheme="minorHAnsi" w:eastAsia="Calibri" w:hAnsiTheme="minorHAnsi" w:cstheme="minorHAnsi"/>
                <w:sz w:val="16"/>
                <w:szCs w:val="16"/>
              </w:rPr>
              <w:t>Naziv druge ugovorne strane (naziv, sjedište, kontakt osoba i kontakt podaci)</w:t>
            </w:r>
          </w:p>
        </w:tc>
      </w:tr>
      <w:tr w:rsidR="00FA38A6" w:rsidRPr="00B26CA6" w14:paraId="332495B1" w14:textId="77777777" w:rsidTr="002E5C69">
        <w:trPr>
          <w:trHeight w:val="90"/>
        </w:trPr>
        <w:tc>
          <w:tcPr>
            <w:tcW w:w="721" w:type="dxa"/>
            <w:tcBorders>
              <w:left w:val="single" w:sz="12" w:space="0" w:color="00000A"/>
              <w:bottom w:val="single" w:sz="4" w:space="0" w:color="00000A"/>
              <w:right w:val="single" w:sz="4" w:space="0" w:color="00000A"/>
            </w:tcBorders>
            <w:shd w:val="clear" w:color="auto" w:fill="FFFFFF" w:themeFill="background1"/>
            <w:tcMar>
              <w:left w:w="103" w:type="dxa"/>
            </w:tcMar>
            <w:vAlign w:val="center"/>
          </w:tcPr>
          <w:p w14:paraId="34CCF3DC" w14:textId="77777777" w:rsidR="00FA38A6" w:rsidRPr="00B26CA6" w:rsidRDefault="00FA38A6" w:rsidP="002E5C69">
            <w:pPr>
              <w:spacing w:line="220" w:lineRule="atLeast"/>
              <w:jc w:val="center"/>
              <w:rPr>
                <w:rFonts w:asciiTheme="minorHAnsi" w:eastAsia="Calibri" w:hAnsiTheme="minorHAnsi" w:cstheme="minorHAnsi"/>
                <w:szCs w:val="20"/>
              </w:rPr>
            </w:pPr>
            <w:r w:rsidRPr="00B26CA6">
              <w:rPr>
                <w:rFonts w:asciiTheme="minorHAnsi" w:eastAsia="Calibri" w:hAnsiTheme="minorHAnsi" w:cstheme="minorHAnsi"/>
                <w:szCs w:val="20"/>
              </w:rPr>
              <w:t>1.</w:t>
            </w:r>
          </w:p>
        </w:tc>
        <w:tc>
          <w:tcPr>
            <w:tcW w:w="4052" w:type="dxa"/>
            <w:tcBorders>
              <w:left w:val="single" w:sz="4" w:space="0" w:color="00000A"/>
              <w:bottom w:val="single" w:sz="4" w:space="0" w:color="00000A"/>
              <w:right w:val="single" w:sz="4" w:space="0" w:color="auto"/>
            </w:tcBorders>
            <w:shd w:val="clear" w:color="auto" w:fill="FFFFFF" w:themeFill="background1"/>
            <w:vAlign w:val="bottom"/>
          </w:tcPr>
          <w:p w14:paraId="35B42008" w14:textId="77777777" w:rsidR="00FA38A6" w:rsidRPr="00B26CA6" w:rsidRDefault="00FA38A6" w:rsidP="002E5C69">
            <w:pPr>
              <w:spacing w:before="60" w:after="60" w:line="220" w:lineRule="atLeast"/>
              <w:rPr>
                <w:rFonts w:asciiTheme="minorHAnsi" w:eastAsia="Calibri" w:hAnsiTheme="minorHAnsi" w:cstheme="minorHAnsi"/>
                <w:szCs w:val="20"/>
              </w:rPr>
            </w:pPr>
          </w:p>
        </w:tc>
        <w:tc>
          <w:tcPr>
            <w:tcW w:w="12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3D95F7" w14:textId="77777777" w:rsidR="00FA38A6" w:rsidRPr="00B26CA6" w:rsidRDefault="00FA38A6" w:rsidP="002E5C69">
            <w:pPr>
              <w:spacing w:line="220" w:lineRule="atLeast"/>
              <w:jc w:val="center"/>
              <w:rPr>
                <w:rFonts w:asciiTheme="minorHAnsi" w:eastAsia="Times New Roman" w:hAnsiTheme="minorHAnsi" w:cstheme="minorHAnsi"/>
                <w:szCs w:val="20"/>
                <w:lang w:eastAsia="hr-HR"/>
              </w:rPr>
            </w:pPr>
          </w:p>
        </w:tc>
        <w:tc>
          <w:tcPr>
            <w:tcW w:w="14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AF1461" w14:textId="77777777" w:rsidR="00FA38A6" w:rsidRPr="00B26CA6" w:rsidRDefault="00FA38A6" w:rsidP="002E5C69">
            <w:pPr>
              <w:spacing w:before="60" w:after="60" w:line="220" w:lineRule="atLeast"/>
              <w:jc w:val="center"/>
              <w:rPr>
                <w:rFonts w:asciiTheme="minorHAnsi" w:eastAsia="Times New Roman" w:hAnsiTheme="minorHAnsi" w:cstheme="minorHAnsi"/>
                <w:szCs w:val="20"/>
                <w:lang w:eastAsia="hr-HR"/>
              </w:rPr>
            </w:pPr>
          </w:p>
        </w:tc>
        <w:tc>
          <w:tcPr>
            <w:tcW w:w="1551" w:type="dxa"/>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62AD7313" w14:textId="77777777" w:rsidR="00FA38A6" w:rsidRPr="00B26CA6" w:rsidRDefault="00FA38A6" w:rsidP="002E5C69">
            <w:pPr>
              <w:spacing w:before="60" w:after="60" w:line="220" w:lineRule="atLeast"/>
              <w:jc w:val="center"/>
              <w:rPr>
                <w:rFonts w:asciiTheme="minorHAnsi" w:eastAsia="Times New Roman" w:hAnsiTheme="minorHAnsi" w:cstheme="minorHAnsi"/>
                <w:szCs w:val="20"/>
                <w:lang w:eastAsia="hr-HR"/>
              </w:rPr>
            </w:pPr>
          </w:p>
        </w:tc>
      </w:tr>
      <w:tr w:rsidR="00FA38A6" w:rsidRPr="00B26CA6" w14:paraId="4A3F456A" w14:textId="77777777" w:rsidTr="002E5C69">
        <w:trPr>
          <w:trHeight w:val="90"/>
        </w:trPr>
        <w:tc>
          <w:tcPr>
            <w:tcW w:w="721" w:type="dxa"/>
            <w:tcBorders>
              <w:left w:val="single" w:sz="12" w:space="0" w:color="00000A"/>
              <w:bottom w:val="single" w:sz="4" w:space="0" w:color="00000A"/>
              <w:right w:val="single" w:sz="4" w:space="0" w:color="00000A"/>
            </w:tcBorders>
            <w:shd w:val="clear" w:color="auto" w:fill="FFFFFF" w:themeFill="background1"/>
            <w:tcMar>
              <w:left w:w="103" w:type="dxa"/>
            </w:tcMar>
            <w:vAlign w:val="center"/>
          </w:tcPr>
          <w:p w14:paraId="1D8F6F76" w14:textId="77777777" w:rsidR="00FA38A6" w:rsidRPr="00B26CA6" w:rsidRDefault="00FA38A6" w:rsidP="002E5C69">
            <w:pPr>
              <w:spacing w:line="220" w:lineRule="atLeast"/>
              <w:jc w:val="center"/>
              <w:rPr>
                <w:rFonts w:asciiTheme="minorHAnsi" w:eastAsia="Calibri" w:hAnsiTheme="minorHAnsi" w:cstheme="minorHAnsi"/>
                <w:szCs w:val="20"/>
              </w:rPr>
            </w:pPr>
            <w:r w:rsidRPr="00B26CA6">
              <w:rPr>
                <w:rFonts w:asciiTheme="minorHAnsi" w:eastAsia="Calibri" w:hAnsiTheme="minorHAnsi" w:cstheme="minorHAnsi"/>
                <w:szCs w:val="20"/>
              </w:rPr>
              <w:t>2.</w:t>
            </w:r>
          </w:p>
        </w:tc>
        <w:tc>
          <w:tcPr>
            <w:tcW w:w="4052" w:type="dxa"/>
            <w:tcBorders>
              <w:left w:val="single" w:sz="4" w:space="0" w:color="00000A"/>
              <w:bottom w:val="single" w:sz="4" w:space="0" w:color="00000A"/>
              <w:right w:val="single" w:sz="4" w:space="0" w:color="auto"/>
            </w:tcBorders>
            <w:shd w:val="clear" w:color="auto" w:fill="FFFFFF" w:themeFill="background1"/>
            <w:vAlign w:val="bottom"/>
          </w:tcPr>
          <w:p w14:paraId="22B3B246" w14:textId="77777777" w:rsidR="00FA38A6" w:rsidRPr="00B26CA6" w:rsidRDefault="00FA38A6" w:rsidP="002E5C69">
            <w:pPr>
              <w:spacing w:before="60" w:after="60" w:line="220" w:lineRule="atLeast"/>
              <w:rPr>
                <w:rFonts w:asciiTheme="minorHAnsi" w:eastAsia="Calibri" w:hAnsiTheme="minorHAnsi" w:cstheme="minorHAnsi"/>
                <w:szCs w:val="20"/>
              </w:rPr>
            </w:pPr>
          </w:p>
        </w:tc>
        <w:tc>
          <w:tcPr>
            <w:tcW w:w="12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CAE7F1" w14:textId="77777777" w:rsidR="00FA38A6" w:rsidRPr="00B26CA6" w:rsidRDefault="00FA38A6" w:rsidP="002E5C69">
            <w:pPr>
              <w:spacing w:line="220" w:lineRule="atLeast"/>
              <w:jc w:val="center"/>
              <w:rPr>
                <w:rFonts w:asciiTheme="minorHAnsi" w:eastAsia="Times New Roman" w:hAnsiTheme="minorHAnsi" w:cstheme="minorHAnsi"/>
                <w:szCs w:val="20"/>
                <w:lang w:eastAsia="hr-HR"/>
              </w:rPr>
            </w:pPr>
          </w:p>
        </w:tc>
        <w:tc>
          <w:tcPr>
            <w:tcW w:w="14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30F174" w14:textId="77777777" w:rsidR="00FA38A6" w:rsidRPr="00B26CA6" w:rsidRDefault="00FA38A6" w:rsidP="002E5C69">
            <w:pPr>
              <w:spacing w:before="60" w:after="60" w:line="220" w:lineRule="atLeast"/>
              <w:jc w:val="center"/>
              <w:rPr>
                <w:rFonts w:asciiTheme="minorHAnsi" w:eastAsia="Times New Roman" w:hAnsiTheme="minorHAnsi" w:cstheme="minorHAnsi"/>
                <w:szCs w:val="20"/>
                <w:lang w:eastAsia="hr-HR"/>
              </w:rPr>
            </w:pPr>
          </w:p>
        </w:tc>
        <w:tc>
          <w:tcPr>
            <w:tcW w:w="1551" w:type="dxa"/>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79ABAE01" w14:textId="77777777" w:rsidR="00FA38A6" w:rsidRPr="00B26CA6" w:rsidRDefault="00FA38A6" w:rsidP="002E5C69">
            <w:pPr>
              <w:spacing w:before="60" w:after="60" w:line="220" w:lineRule="atLeast"/>
              <w:jc w:val="center"/>
              <w:rPr>
                <w:rFonts w:asciiTheme="minorHAnsi" w:eastAsia="Times New Roman" w:hAnsiTheme="minorHAnsi" w:cstheme="minorHAnsi"/>
                <w:szCs w:val="20"/>
                <w:lang w:eastAsia="hr-HR"/>
              </w:rPr>
            </w:pPr>
          </w:p>
        </w:tc>
      </w:tr>
      <w:tr w:rsidR="00FA38A6" w:rsidRPr="00B26CA6" w14:paraId="11E718E6" w14:textId="77777777" w:rsidTr="002E5C69">
        <w:trPr>
          <w:trHeight w:val="90"/>
        </w:trPr>
        <w:tc>
          <w:tcPr>
            <w:tcW w:w="721" w:type="dxa"/>
            <w:tcBorders>
              <w:left w:val="single" w:sz="12" w:space="0" w:color="00000A"/>
              <w:bottom w:val="single" w:sz="4" w:space="0" w:color="00000A"/>
              <w:right w:val="single" w:sz="4" w:space="0" w:color="00000A"/>
            </w:tcBorders>
            <w:shd w:val="clear" w:color="auto" w:fill="FFFFFF" w:themeFill="background1"/>
            <w:tcMar>
              <w:left w:w="103" w:type="dxa"/>
            </w:tcMar>
            <w:vAlign w:val="center"/>
          </w:tcPr>
          <w:p w14:paraId="7856C075" w14:textId="77777777" w:rsidR="00FA38A6" w:rsidRPr="00B26CA6" w:rsidRDefault="00FA38A6" w:rsidP="002E5C69">
            <w:pPr>
              <w:spacing w:line="220" w:lineRule="atLeast"/>
              <w:jc w:val="center"/>
              <w:rPr>
                <w:rFonts w:asciiTheme="minorHAnsi" w:eastAsia="Calibri" w:hAnsiTheme="minorHAnsi" w:cstheme="minorHAnsi"/>
                <w:szCs w:val="20"/>
              </w:rPr>
            </w:pPr>
            <w:r w:rsidRPr="00B26CA6">
              <w:rPr>
                <w:rFonts w:asciiTheme="minorHAnsi" w:eastAsia="Calibri" w:hAnsiTheme="minorHAnsi" w:cstheme="minorHAnsi"/>
                <w:szCs w:val="20"/>
              </w:rPr>
              <w:t>3.</w:t>
            </w:r>
          </w:p>
        </w:tc>
        <w:tc>
          <w:tcPr>
            <w:tcW w:w="4052" w:type="dxa"/>
            <w:tcBorders>
              <w:left w:val="single" w:sz="4" w:space="0" w:color="00000A"/>
              <w:bottom w:val="single" w:sz="4" w:space="0" w:color="00000A"/>
              <w:right w:val="single" w:sz="4" w:space="0" w:color="auto"/>
            </w:tcBorders>
            <w:shd w:val="clear" w:color="auto" w:fill="FFFFFF" w:themeFill="background1"/>
            <w:vAlign w:val="bottom"/>
          </w:tcPr>
          <w:p w14:paraId="33223740" w14:textId="77777777" w:rsidR="00FA38A6" w:rsidRPr="00B26CA6" w:rsidRDefault="00FA38A6" w:rsidP="002E5C69">
            <w:pPr>
              <w:spacing w:before="60" w:after="60" w:line="220" w:lineRule="atLeast"/>
              <w:rPr>
                <w:rFonts w:asciiTheme="minorHAnsi" w:eastAsia="Calibri" w:hAnsiTheme="minorHAnsi" w:cstheme="minorHAnsi"/>
                <w:szCs w:val="20"/>
              </w:rPr>
            </w:pPr>
          </w:p>
        </w:tc>
        <w:tc>
          <w:tcPr>
            <w:tcW w:w="12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AE57B5" w14:textId="77777777" w:rsidR="00FA38A6" w:rsidRPr="00B26CA6" w:rsidRDefault="00FA38A6" w:rsidP="002E5C69">
            <w:pPr>
              <w:spacing w:line="220" w:lineRule="atLeast"/>
              <w:jc w:val="center"/>
              <w:rPr>
                <w:rFonts w:asciiTheme="minorHAnsi" w:eastAsia="Times New Roman" w:hAnsiTheme="minorHAnsi" w:cstheme="minorHAnsi"/>
                <w:szCs w:val="20"/>
                <w:lang w:eastAsia="hr-HR"/>
              </w:rPr>
            </w:pPr>
          </w:p>
        </w:tc>
        <w:tc>
          <w:tcPr>
            <w:tcW w:w="14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67A334" w14:textId="77777777" w:rsidR="00FA38A6" w:rsidRPr="00B26CA6" w:rsidRDefault="00FA38A6" w:rsidP="002E5C69">
            <w:pPr>
              <w:spacing w:before="60" w:after="60" w:line="220" w:lineRule="atLeast"/>
              <w:jc w:val="center"/>
              <w:rPr>
                <w:rFonts w:asciiTheme="minorHAnsi" w:eastAsia="Times New Roman" w:hAnsiTheme="minorHAnsi" w:cstheme="minorHAnsi"/>
                <w:szCs w:val="20"/>
                <w:lang w:eastAsia="hr-HR"/>
              </w:rPr>
            </w:pPr>
          </w:p>
        </w:tc>
        <w:tc>
          <w:tcPr>
            <w:tcW w:w="1551" w:type="dxa"/>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63ECE3AC" w14:textId="77777777" w:rsidR="00FA38A6" w:rsidRPr="00B26CA6" w:rsidRDefault="00FA38A6" w:rsidP="002E5C69">
            <w:pPr>
              <w:spacing w:before="60" w:after="60" w:line="220" w:lineRule="atLeast"/>
              <w:jc w:val="center"/>
              <w:rPr>
                <w:rFonts w:asciiTheme="minorHAnsi" w:eastAsia="Times New Roman" w:hAnsiTheme="minorHAnsi" w:cstheme="minorHAnsi"/>
                <w:szCs w:val="20"/>
                <w:lang w:eastAsia="hr-HR"/>
              </w:rPr>
            </w:pPr>
          </w:p>
        </w:tc>
      </w:tr>
    </w:tbl>
    <w:p w14:paraId="10189746" w14:textId="77777777" w:rsidR="00FA38A6" w:rsidRPr="00B26CA6" w:rsidRDefault="00FA38A6" w:rsidP="00BD3C8E">
      <w:pPr>
        <w:spacing w:before="0" w:after="0" w:line="240" w:lineRule="auto"/>
        <w:rPr>
          <w:rFonts w:asciiTheme="minorHAnsi" w:hAnsiTheme="minorHAnsi" w:cstheme="minorHAnsi"/>
        </w:rPr>
      </w:pPr>
    </w:p>
    <w:p w14:paraId="00DC3EA4" w14:textId="4BF4EF0B" w:rsidR="00146A29" w:rsidRPr="00B26CA6" w:rsidRDefault="00146A29" w:rsidP="00146A29">
      <w:pPr>
        <w:spacing w:line="240" w:lineRule="auto"/>
        <w:rPr>
          <w:rFonts w:asciiTheme="minorHAnsi" w:hAnsiTheme="minorHAnsi" w:cstheme="minorHAnsi"/>
          <w:iCs/>
          <w:szCs w:val="20"/>
          <w:lang w:bidi="en-US"/>
        </w:rPr>
      </w:pPr>
      <w:r w:rsidRPr="00B26CA6">
        <w:rPr>
          <w:rFonts w:asciiTheme="minorHAnsi" w:hAnsiTheme="minorHAnsi" w:cstheme="minorHAnsi"/>
          <w:b/>
          <w:iCs/>
          <w:szCs w:val="20"/>
          <w:lang w:bidi="en-US"/>
        </w:rPr>
        <w:t xml:space="preserve">ZA PONUDITELJA:                                </w:t>
      </w:r>
      <w:r w:rsidR="00090DA8">
        <w:rPr>
          <w:rFonts w:asciiTheme="minorHAnsi" w:hAnsiTheme="minorHAnsi" w:cstheme="minorHAnsi"/>
          <w:b/>
          <w:iCs/>
          <w:szCs w:val="20"/>
          <w:lang w:bidi="en-US"/>
        </w:rPr>
        <w:tab/>
      </w:r>
      <w:r w:rsidRPr="00B26CA6">
        <w:rPr>
          <w:rFonts w:asciiTheme="minorHAnsi" w:hAnsiTheme="minorHAnsi" w:cstheme="minorHAnsi"/>
          <w:iCs/>
          <w:szCs w:val="20"/>
          <w:lang w:bidi="en-US"/>
        </w:rPr>
        <w:t>_____________________________</w:t>
      </w:r>
    </w:p>
    <w:p w14:paraId="1C5BD7C5" w14:textId="1CCF27AE" w:rsidR="00146A29" w:rsidRPr="00B26CA6" w:rsidRDefault="00146A29" w:rsidP="00090DA8">
      <w:pPr>
        <w:spacing w:line="240" w:lineRule="auto"/>
        <w:ind w:left="2836" w:firstLine="709"/>
        <w:rPr>
          <w:rFonts w:asciiTheme="minorHAnsi" w:hAnsiTheme="minorHAnsi" w:cstheme="minorHAnsi"/>
          <w:iCs/>
          <w:szCs w:val="20"/>
          <w:lang w:bidi="en-US"/>
        </w:rPr>
      </w:pPr>
      <w:r w:rsidRPr="00B26CA6">
        <w:rPr>
          <w:rFonts w:asciiTheme="minorHAnsi" w:hAnsiTheme="minorHAnsi" w:cstheme="minorHAnsi"/>
          <w:iCs/>
          <w:szCs w:val="20"/>
          <w:lang w:bidi="en-US"/>
        </w:rPr>
        <w:t>(ime,</w:t>
      </w:r>
      <w:r w:rsidR="00A666CA" w:rsidRPr="00B26CA6">
        <w:rPr>
          <w:rFonts w:asciiTheme="minorHAnsi" w:hAnsiTheme="minorHAnsi" w:cstheme="minorHAnsi"/>
          <w:iCs/>
          <w:szCs w:val="20"/>
          <w:lang w:bidi="en-US"/>
        </w:rPr>
        <w:t xml:space="preserve"> </w:t>
      </w:r>
      <w:r w:rsidRPr="00B26CA6">
        <w:rPr>
          <w:rFonts w:asciiTheme="minorHAnsi" w:hAnsiTheme="minorHAnsi" w:cstheme="minorHAnsi"/>
          <w:iCs/>
          <w:szCs w:val="20"/>
          <w:lang w:bidi="en-US"/>
        </w:rPr>
        <w:t>prezime i funkcija ovlaštene osobe)</w:t>
      </w:r>
    </w:p>
    <w:p w14:paraId="0A717145" w14:textId="77777777" w:rsidR="00146A29" w:rsidRPr="00B26CA6" w:rsidRDefault="00146A29" w:rsidP="00146A29">
      <w:pPr>
        <w:spacing w:line="240" w:lineRule="auto"/>
        <w:rPr>
          <w:rFonts w:asciiTheme="minorHAnsi" w:hAnsiTheme="minorHAnsi" w:cstheme="minorHAnsi"/>
          <w:b/>
          <w:iCs/>
          <w:szCs w:val="20"/>
          <w:lang w:bidi="en-US"/>
        </w:rPr>
      </w:pPr>
    </w:p>
    <w:p w14:paraId="3D1314BC" w14:textId="0E835F34" w:rsidR="00146A29" w:rsidRPr="00B26CA6" w:rsidRDefault="00146A29" w:rsidP="00146A29">
      <w:pPr>
        <w:spacing w:line="240" w:lineRule="auto"/>
        <w:rPr>
          <w:rFonts w:asciiTheme="minorHAnsi" w:hAnsiTheme="minorHAnsi" w:cstheme="minorHAnsi"/>
          <w:iCs/>
          <w:szCs w:val="20"/>
          <w:lang w:bidi="en-US"/>
        </w:rPr>
      </w:pPr>
      <w:r w:rsidRPr="00B26CA6">
        <w:rPr>
          <w:rFonts w:asciiTheme="minorHAnsi" w:hAnsiTheme="minorHAnsi" w:cstheme="minorHAnsi"/>
          <w:b/>
          <w:iCs/>
          <w:szCs w:val="20"/>
          <w:lang w:bidi="en-US"/>
        </w:rPr>
        <w:t>POTPIS OVLAŠTENE OSOBE:            MP</w:t>
      </w:r>
      <w:r w:rsidRPr="00B26CA6">
        <w:rPr>
          <w:rStyle w:val="Referencafusnote"/>
          <w:rFonts w:asciiTheme="minorHAnsi" w:hAnsiTheme="minorHAnsi" w:cstheme="minorHAnsi"/>
          <w:b/>
          <w:iCs/>
          <w:szCs w:val="20"/>
          <w:lang w:bidi="en-US"/>
        </w:rPr>
        <w:footnoteReference w:id="17"/>
      </w:r>
      <w:r w:rsidR="00090DA8">
        <w:rPr>
          <w:rFonts w:asciiTheme="minorHAnsi" w:hAnsiTheme="minorHAnsi" w:cstheme="minorHAnsi"/>
          <w:b/>
          <w:iCs/>
          <w:szCs w:val="20"/>
          <w:lang w:bidi="en-US"/>
        </w:rPr>
        <w:tab/>
      </w:r>
      <w:r w:rsidRPr="00B26CA6">
        <w:rPr>
          <w:rFonts w:asciiTheme="minorHAnsi" w:hAnsiTheme="minorHAnsi" w:cstheme="minorHAnsi"/>
          <w:iCs/>
          <w:szCs w:val="20"/>
          <w:lang w:bidi="en-US"/>
        </w:rPr>
        <w:t>_____________________________</w:t>
      </w:r>
    </w:p>
    <w:p w14:paraId="200F3605" w14:textId="77777777" w:rsidR="00146A29" w:rsidRPr="00B26CA6" w:rsidRDefault="00146A29" w:rsidP="00146A29">
      <w:pPr>
        <w:spacing w:line="240" w:lineRule="auto"/>
        <w:rPr>
          <w:rFonts w:asciiTheme="minorHAnsi" w:hAnsiTheme="minorHAnsi" w:cstheme="minorHAnsi"/>
          <w:i/>
          <w:iCs/>
          <w:szCs w:val="20"/>
          <w:lang w:bidi="en-US"/>
        </w:rPr>
      </w:pPr>
    </w:p>
    <w:p w14:paraId="5ECFA647" w14:textId="60E7F813" w:rsidR="00146A29" w:rsidRPr="00B26CA6" w:rsidRDefault="00146A29" w:rsidP="00146A29">
      <w:pPr>
        <w:spacing w:before="0" w:after="0" w:line="240" w:lineRule="auto"/>
        <w:rPr>
          <w:rFonts w:asciiTheme="minorHAnsi" w:hAnsiTheme="minorHAnsi" w:cstheme="minorHAnsi"/>
        </w:rPr>
      </w:pPr>
      <w:r w:rsidRPr="00B26CA6">
        <w:rPr>
          <w:rFonts w:asciiTheme="minorHAnsi" w:hAnsiTheme="minorHAnsi" w:cstheme="minorHAnsi"/>
          <w:b/>
          <w:iCs/>
          <w:szCs w:val="20"/>
          <w:lang w:bidi="en-US"/>
        </w:rPr>
        <w:t xml:space="preserve">Mjesto i datum:                                     </w:t>
      </w:r>
      <w:r w:rsidR="00090DA8">
        <w:rPr>
          <w:rFonts w:asciiTheme="minorHAnsi" w:hAnsiTheme="minorHAnsi" w:cstheme="minorHAnsi"/>
          <w:b/>
          <w:iCs/>
          <w:szCs w:val="20"/>
          <w:lang w:bidi="en-US"/>
        </w:rPr>
        <w:tab/>
      </w:r>
      <w:r w:rsidRPr="00B26CA6">
        <w:rPr>
          <w:rFonts w:asciiTheme="minorHAnsi" w:hAnsiTheme="minorHAnsi" w:cstheme="minorHAnsi"/>
          <w:iCs/>
          <w:szCs w:val="20"/>
          <w:lang w:bidi="en-US"/>
        </w:rPr>
        <w:t>_____________________________</w:t>
      </w:r>
    </w:p>
    <w:p w14:paraId="0A6DB986" w14:textId="77777777" w:rsidR="00146A29" w:rsidRPr="00B26CA6" w:rsidRDefault="00146A29" w:rsidP="00BD3C8E">
      <w:pPr>
        <w:spacing w:before="0" w:after="0" w:line="240" w:lineRule="auto"/>
        <w:rPr>
          <w:rFonts w:asciiTheme="minorHAnsi" w:hAnsiTheme="minorHAnsi" w:cstheme="minorHAnsi"/>
        </w:rPr>
      </w:pPr>
    </w:p>
    <w:p w14:paraId="5460CAF4" w14:textId="59384583" w:rsidR="00146A29" w:rsidRPr="00B26CA6" w:rsidRDefault="00146A29" w:rsidP="00BD3C8E">
      <w:pPr>
        <w:spacing w:before="0" w:after="0" w:line="240" w:lineRule="auto"/>
        <w:rPr>
          <w:rFonts w:asciiTheme="minorHAnsi" w:hAnsiTheme="minorHAnsi" w:cstheme="minorHAnsi"/>
        </w:rPr>
      </w:pPr>
      <w:r w:rsidRPr="00B26CA6">
        <w:rPr>
          <w:rFonts w:asciiTheme="minorHAnsi" w:hAnsiTheme="minorHAnsi" w:cstheme="minorHAnsi"/>
        </w:rPr>
        <w:br w:type="page"/>
      </w:r>
    </w:p>
    <w:p w14:paraId="4C003BC6" w14:textId="6C859FCA" w:rsidR="00113CF6" w:rsidRPr="00B26CA6" w:rsidRDefault="00C07DA8" w:rsidP="008A75EA">
      <w:pPr>
        <w:pStyle w:val="Naslov2"/>
      </w:pPr>
      <w:bookmarkStart w:id="309" w:name="_Toc16163558"/>
      <w:bookmarkStart w:id="310" w:name="_Toc16163690"/>
      <w:bookmarkStart w:id="311" w:name="_Toc16163564"/>
      <w:bookmarkStart w:id="312" w:name="_Toc16163696"/>
      <w:bookmarkStart w:id="313" w:name="_Toc16163605"/>
      <w:bookmarkStart w:id="314" w:name="_Toc16163737"/>
      <w:bookmarkStart w:id="315" w:name="_Toc16163606"/>
      <w:bookmarkStart w:id="316" w:name="_Toc16163738"/>
      <w:bookmarkStart w:id="317" w:name="_Toc16163607"/>
      <w:bookmarkStart w:id="318" w:name="_Toc16163739"/>
      <w:bookmarkStart w:id="319" w:name="_Toc16163608"/>
      <w:bookmarkStart w:id="320" w:name="_Toc16163740"/>
      <w:bookmarkStart w:id="321" w:name="_Toc16163609"/>
      <w:bookmarkStart w:id="322" w:name="_Toc16163741"/>
      <w:bookmarkStart w:id="323" w:name="_Toc16163610"/>
      <w:bookmarkStart w:id="324" w:name="_Toc16163742"/>
      <w:bookmarkStart w:id="325" w:name="_Toc16163611"/>
      <w:bookmarkStart w:id="326" w:name="_Toc16163743"/>
      <w:bookmarkStart w:id="327" w:name="_Toc16163612"/>
      <w:bookmarkStart w:id="328" w:name="_Toc16163744"/>
      <w:bookmarkStart w:id="329" w:name="_Toc491246699"/>
      <w:bookmarkStart w:id="330" w:name="_Ref494434909"/>
      <w:bookmarkStart w:id="331" w:name="_Toc18581067"/>
      <w:bookmarkStart w:id="332" w:name="_Toc488070025"/>
      <w:bookmarkStart w:id="333" w:name="_Toc488226915"/>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r w:rsidRPr="00B26CA6">
        <w:lastRenderedPageBreak/>
        <w:t xml:space="preserve">Obrazac </w:t>
      </w:r>
      <w:r w:rsidR="00AC4BD6">
        <w:t>8</w:t>
      </w:r>
      <w:r w:rsidRPr="00B26CA6">
        <w:t>:</w:t>
      </w:r>
      <w:r w:rsidR="00113CF6" w:rsidRPr="00B26CA6">
        <w:t xml:space="preserve"> Obrazac životopisa stručne osobe</w:t>
      </w:r>
      <w:bookmarkEnd w:id="329"/>
      <w:bookmarkEnd w:id="330"/>
      <w:bookmarkEnd w:id="331"/>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584"/>
        <w:gridCol w:w="1196"/>
        <w:gridCol w:w="625"/>
        <w:gridCol w:w="508"/>
        <w:gridCol w:w="580"/>
        <w:gridCol w:w="344"/>
        <w:gridCol w:w="302"/>
        <w:gridCol w:w="64"/>
        <w:gridCol w:w="461"/>
        <w:gridCol w:w="233"/>
        <w:gridCol w:w="620"/>
        <w:gridCol w:w="966"/>
        <w:gridCol w:w="29"/>
        <w:gridCol w:w="385"/>
        <w:gridCol w:w="831"/>
        <w:gridCol w:w="1314"/>
      </w:tblGrid>
      <w:tr w:rsidR="00886FBD" w:rsidRPr="00B26CA6" w14:paraId="55E3721B" w14:textId="77777777" w:rsidTr="00113CF6">
        <w:trPr>
          <w:trHeight w:val="584"/>
        </w:trPr>
        <w:tc>
          <w:tcPr>
            <w:tcW w:w="4756" w:type="dxa"/>
            <w:gridSpan w:val="9"/>
            <w:tcBorders>
              <w:top w:val="single" w:sz="12" w:space="0" w:color="00000A"/>
              <w:left w:val="single" w:sz="12" w:space="0" w:color="00000A"/>
              <w:bottom w:val="single" w:sz="12" w:space="0" w:color="00000A"/>
              <w:right w:val="single" w:sz="6" w:space="0" w:color="00000A"/>
            </w:tcBorders>
            <w:shd w:val="clear" w:color="auto" w:fill="D9D9D9" w:themeFill="background1" w:themeFillShade="D9"/>
            <w:tcMar>
              <w:left w:w="103" w:type="dxa"/>
            </w:tcMar>
            <w:vAlign w:val="center"/>
          </w:tcPr>
          <w:p w14:paraId="7DC1B86F" w14:textId="77777777" w:rsidR="001A1483" w:rsidRPr="00B26CA6" w:rsidRDefault="001A1483" w:rsidP="001A1483">
            <w:pPr>
              <w:spacing w:line="276" w:lineRule="auto"/>
              <w:rPr>
                <w:rFonts w:asciiTheme="minorHAnsi" w:hAnsiTheme="minorHAnsi" w:cstheme="minorHAnsi"/>
                <w:b/>
                <w:szCs w:val="20"/>
              </w:rPr>
            </w:pPr>
            <w:r w:rsidRPr="00B26CA6">
              <w:rPr>
                <w:rFonts w:asciiTheme="minorHAnsi" w:hAnsiTheme="minorHAnsi" w:cstheme="minorHAnsi"/>
                <w:b/>
                <w:szCs w:val="20"/>
              </w:rPr>
              <w:t>Fond za zaštitu okoliša i energetsku učinkovitost,</w:t>
            </w:r>
          </w:p>
          <w:p w14:paraId="0BCD6A0C" w14:textId="77777777" w:rsidR="001A1483" w:rsidRPr="00B26CA6" w:rsidRDefault="001A1483" w:rsidP="001A1483">
            <w:pPr>
              <w:spacing w:line="276" w:lineRule="auto"/>
              <w:rPr>
                <w:rFonts w:asciiTheme="minorHAnsi" w:eastAsia="PMingLiU" w:hAnsiTheme="minorHAnsi" w:cstheme="minorHAnsi"/>
                <w:b/>
                <w:szCs w:val="20"/>
                <w:lang w:eastAsia="zh-CN"/>
              </w:rPr>
            </w:pPr>
            <w:r w:rsidRPr="00B26CA6">
              <w:rPr>
                <w:rFonts w:asciiTheme="minorHAnsi" w:eastAsia="PMingLiU" w:hAnsiTheme="minorHAnsi" w:cstheme="minorHAnsi"/>
                <w:b/>
                <w:szCs w:val="20"/>
                <w:lang w:eastAsia="zh-CN"/>
              </w:rPr>
              <w:t>Radnička cesta 80,</w:t>
            </w:r>
          </w:p>
          <w:p w14:paraId="2BCBFE2D" w14:textId="6269FB3D" w:rsidR="001A1483" w:rsidRPr="00B26CA6" w:rsidRDefault="001A1483" w:rsidP="001A1483">
            <w:pPr>
              <w:spacing w:before="60" w:after="60" w:line="220" w:lineRule="atLeast"/>
              <w:rPr>
                <w:rFonts w:asciiTheme="minorHAnsi" w:eastAsia="Times New Roman" w:hAnsiTheme="minorHAnsi" w:cstheme="minorHAnsi"/>
                <w:bCs/>
                <w:szCs w:val="20"/>
                <w:lang w:eastAsia="hr-HR"/>
              </w:rPr>
            </w:pPr>
            <w:r w:rsidRPr="00B26CA6">
              <w:rPr>
                <w:rFonts w:asciiTheme="minorHAnsi" w:eastAsia="PMingLiU" w:hAnsiTheme="minorHAnsi" w:cstheme="minorHAnsi"/>
                <w:b/>
                <w:szCs w:val="20"/>
                <w:lang w:eastAsia="zh-CN"/>
              </w:rPr>
              <w:t>10000 Zagreb</w:t>
            </w:r>
          </w:p>
        </w:tc>
        <w:tc>
          <w:tcPr>
            <w:tcW w:w="4527" w:type="dxa"/>
            <w:gridSpan w:val="7"/>
            <w:tcBorders>
              <w:top w:val="single" w:sz="12" w:space="0" w:color="00000A"/>
              <w:left w:val="single" w:sz="6" w:space="0" w:color="00000A"/>
              <w:bottom w:val="single" w:sz="12" w:space="0" w:color="00000A"/>
              <w:right w:val="single" w:sz="12" w:space="0" w:color="00000A"/>
            </w:tcBorders>
            <w:shd w:val="clear" w:color="auto" w:fill="D9D9D9" w:themeFill="background1" w:themeFillShade="D9"/>
            <w:vAlign w:val="center"/>
          </w:tcPr>
          <w:p w14:paraId="4BE2C66F" w14:textId="02E09586" w:rsidR="001A1483" w:rsidRPr="00B26CA6" w:rsidRDefault="001A1483" w:rsidP="001A1483">
            <w:pPr>
              <w:spacing w:line="220" w:lineRule="atLeast"/>
              <w:rPr>
                <w:rFonts w:asciiTheme="minorHAnsi" w:eastAsia="Times New Roman" w:hAnsiTheme="minorHAnsi" w:cstheme="minorHAnsi"/>
                <w:bCs/>
                <w:szCs w:val="20"/>
                <w:lang w:eastAsia="hr-HR"/>
              </w:rPr>
            </w:pPr>
            <w:r w:rsidRPr="00B26CA6">
              <w:rPr>
                <w:rFonts w:asciiTheme="minorHAnsi" w:hAnsiTheme="minorHAnsi" w:cstheme="minorHAnsi"/>
                <w:b/>
                <w:sz w:val="18"/>
                <w:szCs w:val="18"/>
              </w:rPr>
              <w:t>PROJEKTIRANJE I IZVOĐENJE RADOVA SANACIJE JAME „SOVJAK“</w:t>
            </w:r>
          </w:p>
        </w:tc>
      </w:tr>
      <w:tr w:rsidR="00113CF6" w:rsidRPr="00B26CA6" w14:paraId="5B41C242" w14:textId="77777777" w:rsidTr="00887AF1">
        <w:trPr>
          <w:trHeight w:val="150"/>
        </w:trPr>
        <w:tc>
          <w:tcPr>
            <w:tcW w:w="9283" w:type="dxa"/>
            <w:gridSpan w:val="16"/>
            <w:tcBorders>
              <w:top w:val="single" w:sz="12" w:space="0" w:color="00000A"/>
              <w:left w:val="single" w:sz="4" w:space="0" w:color="00000A"/>
              <w:bottom w:val="single" w:sz="12" w:space="0" w:color="00000A"/>
              <w:right w:val="single" w:sz="4" w:space="0" w:color="00000A"/>
            </w:tcBorders>
            <w:shd w:val="clear" w:color="auto" w:fill="FFFFFF" w:themeFill="background1"/>
            <w:tcMar>
              <w:left w:w="103" w:type="dxa"/>
            </w:tcMar>
            <w:vAlign w:val="center"/>
          </w:tcPr>
          <w:p w14:paraId="119D5139" w14:textId="77777777" w:rsidR="00113CF6" w:rsidRPr="00B26CA6" w:rsidRDefault="00113CF6" w:rsidP="00113CF6">
            <w:pPr>
              <w:spacing w:before="0" w:after="0" w:line="220" w:lineRule="atLeast"/>
              <w:jc w:val="center"/>
              <w:rPr>
                <w:rFonts w:asciiTheme="minorHAnsi" w:eastAsia="Times New Roman" w:hAnsiTheme="minorHAnsi" w:cstheme="minorHAnsi"/>
                <w:b/>
                <w:bCs/>
                <w:sz w:val="16"/>
                <w:szCs w:val="16"/>
                <w:lang w:eastAsia="hr-HR"/>
              </w:rPr>
            </w:pPr>
          </w:p>
        </w:tc>
      </w:tr>
      <w:tr w:rsidR="00113CF6" w:rsidRPr="00B26CA6" w14:paraId="478E0E1A" w14:textId="77777777" w:rsidTr="00887AF1">
        <w:trPr>
          <w:trHeight w:val="90"/>
        </w:trPr>
        <w:tc>
          <w:tcPr>
            <w:tcW w:w="9283" w:type="dxa"/>
            <w:gridSpan w:val="16"/>
            <w:tcBorders>
              <w:top w:val="single" w:sz="12" w:space="0" w:color="00000A"/>
              <w:left w:val="single" w:sz="12" w:space="0" w:color="00000A"/>
              <w:right w:val="single" w:sz="12" w:space="0" w:color="00000A"/>
            </w:tcBorders>
            <w:shd w:val="clear" w:color="auto" w:fill="D9D9D9" w:themeFill="background1" w:themeFillShade="D9"/>
            <w:tcMar>
              <w:left w:w="103" w:type="dxa"/>
            </w:tcMar>
            <w:vAlign w:val="center"/>
          </w:tcPr>
          <w:p w14:paraId="04C653EB" w14:textId="77777777" w:rsidR="00113CF6" w:rsidRPr="00B26CA6" w:rsidRDefault="00113CF6" w:rsidP="00113CF6">
            <w:pPr>
              <w:spacing w:line="220" w:lineRule="atLeast"/>
              <w:jc w:val="center"/>
              <w:rPr>
                <w:rFonts w:asciiTheme="minorHAnsi" w:eastAsia="Times New Roman" w:hAnsiTheme="minorHAnsi" w:cstheme="minorHAnsi"/>
                <w:i/>
                <w:sz w:val="18"/>
                <w:szCs w:val="18"/>
                <w:lang w:eastAsia="hr-HR"/>
              </w:rPr>
            </w:pPr>
            <w:r w:rsidRPr="00B26CA6">
              <w:rPr>
                <w:rFonts w:asciiTheme="minorHAnsi" w:eastAsia="Times New Roman" w:hAnsiTheme="minorHAnsi" w:cstheme="minorHAnsi"/>
                <w:b/>
                <w:szCs w:val="20"/>
                <w:lang w:eastAsia="hr-HR"/>
              </w:rPr>
              <w:t>ŽIVOTOPIS</w:t>
            </w:r>
          </w:p>
        </w:tc>
      </w:tr>
      <w:tr w:rsidR="00886FBD" w:rsidRPr="00B26CA6" w14:paraId="76D872B2" w14:textId="77777777" w:rsidTr="00C33504">
        <w:trPr>
          <w:trHeight w:val="90"/>
        </w:trPr>
        <w:tc>
          <w:tcPr>
            <w:tcW w:w="3541" w:type="dxa"/>
            <w:gridSpan w:val="5"/>
            <w:tcBorders>
              <w:left w:val="single" w:sz="12" w:space="0" w:color="00000A"/>
              <w:bottom w:val="single" w:sz="4" w:space="0" w:color="auto"/>
              <w:right w:val="single" w:sz="4" w:space="0" w:color="auto"/>
            </w:tcBorders>
            <w:shd w:val="clear" w:color="auto" w:fill="FFFFFF" w:themeFill="background1"/>
            <w:tcMar>
              <w:left w:w="103" w:type="dxa"/>
            </w:tcMar>
            <w:vAlign w:val="center"/>
          </w:tcPr>
          <w:p w14:paraId="2FBFC9F9" w14:textId="77777777" w:rsidR="00113CF6" w:rsidRPr="00B26CA6" w:rsidRDefault="00113CF6" w:rsidP="00113CF6">
            <w:pPr>
              <w:spacing w:before="60" w:after="60" w:line="220" w:lineRule="atLeast"/>
              <w:rPr>
                <w:rFonts w:asciiTheme="minorHAnsi" w:eastAsia="Calibri" w:hAnsiTheme="minorHAnsi" w:cstheme="minorHAnsi"/>
                <w:b/>
                <w:szCs w:val="16"/>
              </w:rPr>
            </w:pPr>
            <w:r w:rsidRPr="00B26CA6">
              <w:rPr>
                <w:rFonts w:asciiTheme="minorHAnsi" w:eastAsia="Calibri" w:hAnsiTheme="minorHAnsi" w:cstheme="minorHAnsi"/>
                <w:b/>
                <w:szCs w:val="16"/>
              </w:rPr>
              <w:t>Predloženi položaj:</w:t>
            </w:r>
          </w:p>
        </w:tc>
        <w:tc>
          <w:tcPr>
            <w:tcW w:w="5742" w:type="dxa"/>
            <w:gridSpan w:val="11"/>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6BB416B8" w14:textId="77777777" w:rsidR="00113CF6" w:rsidRPr="00B26CA6" w:rsidRDefault="00113CF6" w:rsidP="00113CF6">
            <w:pPr>
              <w:spacing w:before="60" w:after="60" w:line="220" w:lineRule="atLeast"/>
              <w:jc w:val="left"/>
              <w:rPr>
                <w:rFonts w:asciiTheme="minorHAnsi" w:eastAsia="Calibri" w:hAnsiTheme="minorHAnsi" w:cstheme="minorHAnsi"/>
                <w:b/>
                <w:i/>
                <w:szCs w:val="16"/>
              </w:rPr>
            </w:pPr>
          </w:p>
        </w:tc>
      </w:tr>
      <w:tr w:rsidR="00886FBD" w:rsidRPr="00B26CA6" w14:paraId="02D03EF2" w14:textId="77777777" w:rsidTr="00C33504">
        <w:trPr>
          <w:trHeight w:val="90"/>
        </w:trPr>
        <w:tc>
          <w:tcPr>
            <w:tcW w:w="584" w:type="dxa"/>
            <w:tcBorders>
              <w:left w:val="single" w:sz="12" w:space="0" w:color="00000A"/>
              <w:bottom w:val="single" w:sz="4" w:space="0" w:color="auto"/>
              <w:right w:val="single" w:sz="4" w:space="0" w:color="00000A"/>
            </w:tcBorders>
            <w:shd w:val="clear" w:color="auto" w:fill="FFFFFF" w:themeFill="background1"/>
            <w:tcMar>
              <w:left w:w="103" w:type="dxa"/>
            </w:tcMar>
            <w:vAlign w:val="center"/>
          </w:tcPr>
          <w:p w14:paraId="68B51F68" w14:textId="77777777" w:rsidR="00113CF6" w:rsidRPr="00B26CA6" w:rsidRDefault="00113CF6" w:rsidP="00113CF6">
            <w:pPr>
              <w:spacing w:before="60" w:after="60" w:line="220" w:lineRule="atLeast"/>
              <w:rPr>
                <w:rFonts w:asciiTheme="minorHAnsi" w:eastAsia="Calibri" w:hAnsiTheme="minorHAnsi" w:cstheme="minorHAnsi"/>
                <w:szCs w:val="16"/>
              </w:rPr>
            </w:pPr>
            <w:r w:rsidRPr="00B26CA6">
              <w:rPr>
                <w:rFonts w:asciiTheme="minorHAnsi" w:eastAsia="Calibri" w:hAnsiTheme="minorHAnsi" w:cstheme="minorHAnsi"/>
                <w:szCs w:val="16"/>
              </w:rPr>
              <w:t>1.</w:t>
            </w:r>
          </w:p>
        </w:tc>
        <w:tc>
          <w:tcPr>
            <w:tcW w:w="2957" w:type="dxa"/>
            <w:gridSpan w:val="4"/>
            <w:tcBorders>
              <w:left w:val="single" w:sz="4" w:space="0" w:color="00000A"/>
              <w:bottom w:val="single" w:sz="4" w:space="0" w:color="auto"/>
              <w:right w:val="single" w:sz="4" w:space="0" w:color="auto"/>
            </w:tcBorders>
            <w:shd w:val="clear" w:color="auto" w:fill="FFFFFF" w:themeFill="background1"/>
            <w:vAlign w:val="center"/>
          </w:tcPr>
          <w:p w14:paraId="0782C5A8" w14:textId="77777777" w:rsidR="00113CF6" w:rsidRPr="00B26CA6" w:rsidRDefault="00113CF6" w:rsidP="00113CF6">
            <w:pPr>
              <w:spacing w:before="60" w:after="60" w:line="220" w:lineRule="atLeast"/>
              <w:rPr>
                <w:rFonts w:asciiTheme="minorHAnsi" w:eastAsia="Calibri" w:hAnsiTheme="minorHAnsi" w:cstheme="minorHAnsi"/>
                <w:szCs w:val="16"/>
              </w:rPr>
            </w:pPr>
            <w:r w:rsidRPr="00B26CA6">
              <w:rPr>
                <w:rFonts w:asciiTheme="minorHAnsi" w:eastAsia="Calibri" w:hAnsiTheme="minorHAnsi" w:cstheme="minorHAnsi"/>
                <w:szCs w:val="16"/>
              </w:rPr>
              <w:t>Prezime:</w:t>
            </w:r>
          </w:p>
        </w:tc>
        <w:tc>
          <w:tcPr>
            <w:tcW w:w="5742" w:type="dxa"/>
            <w:gridSpan w:val="11"/>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3EE56E96" w14:textId="77777777" w:rsidR="00113CF6" w:rsidRPr="00B26CA6" w:rsidRDefault="00113CF6" w:rsidP="00113CF6">
            <w:pPr>
              <w:spacing w:before="60" w:after="60" w:line="220" w:lineRule="atLeast"/>
              <w:jc w:val="left"/>
              <w:rPr>
                <w:rFonts w:asciiTheme="minorHAnsi" w:eastAsia="Calibri" w:hAnsiTheme="minorHAnsi" w:cstheme="minorHAnsi"/>
                <w:szCs w:val="16"/>
              </w:rPr>
            </w:pPr>
          </w:p>
        </w:tc>
      </w:tr>
      <w:tr w:rsidR="00886FBD" w:rsidRPr="00B26CA6" w14:paraId="3B5B6D5E" w14:textId="77777777" w:rsidTr="00C33504">
        <w:trPr>
          <w:trHeight w:val="90"/>
        </w:trPr>
        <w:tc>
          <w:tcPr>
            <w:tcW w:w="584" w:type="dxa"/>
            <w:tcBorders>
              <w:left w:val="single" w:sz="12" w:space="0" w:color="00000A"/>
              <w:bottom w:val="single" w:sz="4" w:space="0" w:color="auto"/>
              <w:right w:val="single" w:sz="4" w:space="0" w:color="00000A"/>
            </w:tcBorders>
            <w:shd w:val="clear" w:color="auto" w:fill="FFFFFF" w:themeFill="background1"/>
            <w:tcMar>
              <w:left w:w="103" w:type="dxa"/>
            </w:tcMar>
            <w:vAlign w:val="center"/>
          </w:tcPr>
          <w:p w14:paraId="0A0B8436" w14:textId="77777777" w:rsidR="00113CF6" w:rsidRPr="00B26CA6" w:rsidRDefault="00113CF6" w:rsidP="00113CF6">
            <w:pPr>
              <w:spacing w:before="60" w:after="60" w:line="220" w:lineRule="atLeast"/>
              <w:rPr>
                <w:rFonts w:asciiTheme="minorHAnsi" w:eastAsia="Calibri" w:hAnsiTheme="minorHAnsi" w:cstheme="minorHAnsi"/>
                <w:szCs w:val="16"/>
              </w:rPr>
            </w:pPr>
            <w:r w:rsidRPr="00B26CA6">
              <w:rPr>
                <w:rFonts w:asciiTheme="minorHAnsi" w:eastAsia="Calibri" w:hAnsiTheme="minorHAnsi" w:cstheme="minorHAnsi"/>
                <w:szCs w:val="16"/>
              </w:rPr>
              <w:t>2.</w:t>
            </w:r>
          </w:p>
        </w:tc>
        <w:tc>
          <w:tcPr>
            <w:tcW w:w="2957" w:type="dxa"/>
            <w:gridSpan w:val="4"/>
            <w:tcBorders>
              <w:left w:val="single" w:sz="4" w:space="0" w:color="00000A"/>
              <w:bottom w:val="single" w:sz="4" w:space="0" w:color="auto"/>
              <w:right w:val="single" w:sz="4" w:space="0" w:color="auto"/>
            </w:tcBorders>
            <w:shd w:val="clear" w:color="auto" w:fill="FFFFFF" w:themeFill="background1"/>
            <w:vAlign w:val="center"/>
          </w:tcPr>
          <w:p w14:paraId="76DBCB3B" w14:textId="77777777" w:rsidR="00113CF6" w:rsidRPr="00B26CA6" w:rsidRDefault="00113CF6" w:rsidP="00113CF6">
            <w:pPr>
              <w:spacing w:before="60" w:after="60" w:line="220" w:lineRule="atLeast"/>
              <w:rPr>
                <w:rFonts w:asciiTheme="minorHAnsi" w:eastAsia="Calibri" w:hAnsiTheme="minorHAnsi" w:cstheme="minorHAnsi"/>
                <w:szCs w:val="16"/>
              </w:rPr>
            </w:pPr>
            <w:r w:rsidRPr="00B26CA6">
              <w:rPr>
                <w:rFonts w:asciiTheme="minorHAnsi" w:eastAsia="Calibri" w:hAnsiTheme="minorHAnsi" w:cstheme="minorHAnsi"/>
                <w:szCs w:val="16"/>
              </w:rPr>
              <w:t>Ime:</w:t>
            </w:r>
          </w:p>
        </w:tc>
        <w:tc>
          <w:tcPr>
            <w:tcW w:w="5742" w:type="dxa"/>
            <w:gridSpan w:val="11"/>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69108F6E" w14:textId="77777777" w:rsidR="00113CF6" w:rsidRPr="00B26CA6" w:rsidRDefault="00113CF6" w:rsidP="00113CF6">
            <w:pPr>
              <w:spacing w:before="60" w:after="60" w:line="220" w:lineRule="atLeast"/>
              <w:jc w:val="left"/>
              <w:rPr>
                <w:rFonts w:asciiTheme="minorHAnsi" w:eastAsia="Calibri" w:hAnsiTheme="minorHAnsi" w:cstheme="minorHAnsi"/>
                <w:szCs w:val="16"/>
              </w:rPr>
            </w:pPr>
          </w:p>
        </w:tc>
      </w:tr>
      <w:tr w:rsidR="00886FBD" w:rsidRPr="00B26CA6" w14:paraId="2ADFC522" w14:textId="77777777" w:rsidTr="00C33504">
        <w:trPr>
          <w:trHeight w:val="90"/>
        </w:trPr>
        <w:tc>
          <w:tcPr>
            <w:tcW w:w="584" w:type="dxa"/>
            <w:tcBorders>
              <w:left w:val="single" w:sz="12" w:space="0" w:color="00000A"/>
              <w:bottom w:val="single" w:sz="4" w:space="0" w:color="auto"/>
              <w:right w:val="single" w:sz="4" w:space="0" w:color="00000A"/>
            </w:tcBorders>
            <w:shd w:val="clear" w:color="auto" w:fill="FFFFFF" w:themeFill="background1"/>
            <w:tcMar>
              <w:left w:w="103" w:type="dxa"/>
            </w:tcMar>
            <w:vAlign w:val="center"/>
          </w:tcPr>
          <w:p w14:paraId="3D7F7309" w14:textId="77777777" w:rsidR="00113CF6" w:rsidRPr="00B26CA6" w:rsidRDefault="00113CF6" w:rsidP="00113CF6">
            <w:pPr>
              <w:spacing w:before="60" w:after="60" w:line="220" w:lineRule="atLeast"/>
              <w:rPr>
                <w:rFonts w:asciiTheme="minorHAnsi" w:eastAsia="Calibri" w:hAnsiTheme="minorHAnsi" w:cstheme="minorHAnsi"/>
                <w:szCs w:val="16"/>
              </w:rPr>
            </w:pPr>
            <w:r w:rsidRPr="00B26CA6">
              <w:rPr>
                <w:rFonts w:asciiTheme="minorHAnsi" w:eastAsia="Calibri" w:hAnsiTheme="minorHAnsi" w:cstheme="minorHAnsi"/>
                <w:szCs w:val="16"/>
              </w:rPr>
              <w:t>3.</w:t>
            </w:r>
          </w:p>
        </w:tc>
        <w:tc>
          <w:tcPr>
            <w:tcW w:w="2957" w:type="dxa"/>
            <w:gridSpan w:val="4"/>
            <w:tcBorders>
              <w:left w:val="single" w:sz="4" w:space="0" w:color="00000A"/>
              <w:bottom w:val="single" w:sz="4" w:space="0" w:color="auto"/>
              <w:right w:val="single" w:sz="4" w:space="0" w:color="auto"/>
            </w:tcBorders>
            <w:shd w:val="clear" w:color="auto" w:fill="FFFFFF" w:themeFill="background1"/>
            <w:vAlign w:val="center"/>
          </w:tcPr>
          <w:p w14:paraId="5D6CE979" w14:textId="77777777" w:rsidR="00113CF6" w:rsidRPr="00B26CA6" w:rsidRDefault="00113CF6" w:rsidP="00113CF6">
            <w:pPr>
              <w:spacing w:before="60" w:after="60" w:line="220" w:lineRule="atLeast"/>
              <w:rPr>
                <w:rFonts w:asciiTheme="minorHAnsi" w:eastAsia="Calibri" w:hAnsiTheme="minorHAnsi" w:cstheme="minorHAnsi"/>
                <w:szCs w:val="16"/>
              </w:rPr>
            </w:pPr>
            <w:r w:rsidRPr="00B26CA6">
              <w:rPr>
                <w:rFonts w:asciiTheme="minorHAnsi" w:eastAsia="Calibri" w:hAnsiTheme="minorHAnsi" w:cstheme="minorHAnsi"/>
                <w:szCs w:val="16"/>
              </w:rPr>
              <w:t>Datum rođenja:</w:t>
            </w:r>
          </w:p>
        </w:tc>
        <w:tc>
          <w:tcPr>
            <w:tcW w:w="5742" w:type="dxa"/>
            <w:gridSpan w:val="11"/>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3645B28E" w14:textId="77777777" w:rsidR="00113CF6" w:rsidRPr="00B26CA6" w:rsidRDefault="00113CF6" w:rsidP="00113CF6">
            <w:pPr>
              <w:spacing w:before="60" w:after="60" w:line="220" w:lineRule="atLeast"/>
              <w:jc w:val="left"/>
              <w:rPr>
                <w:rFonts w:asciiTheme="minorHAnsi" w:eastAsia="Calibri" w:hAnsiTheme="minorHAnsi" w:cstheme="minorHAnsi"/>
                <w:szCs w:val="16"/>
              </w:rPr>
            </w:pPr>
          </w:p>
        </w:tc>
      </w:tr>
      <w:tr w:rsidR="00886FBD" w:rsidRPr="00B26CA6" w14:paraId="5B3B92B0" w14:textId="77777777" w:rsidTr="00C33504">
        <w:trPr>
          <w:trHeight w:val="90"/>
        </w:trPr>
        <w:tc>
          <w:tcPr>
            <w:tcW w:w="584" w:type="dxa"/>
            <w:tcBorders>
              <w:left w:val="single" w:sz="12" w:space="0" w:color="00000A"/>
              <w:bottom w:val="single" w:sz="4" w:space="0" w:color="auto"/>
              <w:right w:val="single" w:sz="4" w:space="0" w:color="00000A"/>
            </w:tcBorders>
            <w:shd w:val="clear" w:color="auto" w:fill="FFFFFF" w:themeFill="background1"/>
            <w:tcMar>
              <w:left w:w="103" w:type="dxa"/>
            </w:tcMar>
            <w:vAlign w:val="center"/>
          </w:tcPr>
          <w:p w14:paraId="659A7122" w14:textId="77777777" w:rsidR="00113CF6" w:rsidRPr="00B26CA6" w:rsidRDefault="00113CF6" w:rsidP="00113CF6">
            <w:pPr>
              <w:spacing w:before="60" w:after="60" w:line="220" w:lineRule="atLeast"/>
              <w:rPr>
                <w:rFonts w:asciiTheme="minorHAnsi" w:eastAsia="Calibri" w:hAnsiTheme="minorHAnsi" w:cstheme="minorHAnsi"/>
                <w:szCs w:val="16"/>
              </w:rPr>
            </w:pPr>
            <w:r w:rsidRPr="00B26CA6">
              <w:rPr>
                <w:rFonts w:asciiTheme="minorHAnsi" w:eastAsia="Calibri" w:hAnsiTheme="minorHAnsi" w:cstheme="minorHAnsi"/>
                <w:szCs w:val="16"/>
              </w:rPr>
              <w:t>4.</w:t>
            </w:r>
          </w:p>
        </w:tc>
        <w:tc>
          <w:tcPr>
            <w:tcW w:w="2957" w:type="dxa"/>
            <w:gridSpan w:val="4"/>
            <w:tcBorders>
              <w:left w:val="single" w:sz="4" w:space="0" w:color="00000A"/>
              <w:bottom w:val="single" w:sz="4" w:space="0" w:color="auto"/>
              <w:right w:val="single" w:sz="4" w:space="0" w:color="auto"/>
            </w:tcBorders>
            <w:shd w:val="clear" w:color="auto" w:fill="FFFFFF" w:themeFill="background1"/>
            <w:vAlign w:val="center"/>
          </w:tcPr>
          <w:p w14:paraId="70F2FFA3" w14:textId="77777777" w:rsidR="00113CF6" w:rsidRPr="00B26CA6" w:rsidRDefault="00113CF6" w:rsidP="00113CF6">
            <w:pPr>
              <w:spacing w:before="60" w:after="60" w:line="220" w:lineRule="atLeast"/>
              <w:rPr>
                <w:rFonts w:asciiTheme="minorHAnsi" w:eastAsia="Calibri" w:hAnsiTheme="minorHAnsi" w:cstheme="minorHAnsi"/>
                <w:szCs w:val="16"/>
              </w:rPr>
            </w:pPr>
            <w:r w:rsidRPr="00B26CA6">
              <w:rPr>
                <w:rFonts w:asciiTheme="minorHAnsi" w:eastAsia="Calibri" w:hAnsiTheme="minorHAnsi" w:cstheme="minorHAnsi"/>
                <w:szCs w:val="16"/>
              </w:rPr>
              <w:t>Nacionalnost:</w:t>
            </w:r>
          </w:p>
        </w:tc>
        <w:tc>
          <w:tcPr>
            <w:tcW w:w="5742" w:type="dxa"/>
            <w:gridSpan w:val="11"/>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35460BB3" w14:textId="77777777" w:rsidR="00113CF6" w:rsidRPr="00B26CA6" w:rsidRDefault="00113CF6" w:rsidP="00113CF6">
            <w:pPr>
              <w:spacing w:before="60" w:after="60" w:line="220" w:lineRule="atLeast"/>
              <w:jc w:val="left"/>
              <w:rPr>
                <w:rFonts w:asciiTheme="minorHAnsi" w:eastAsia="Calibri" w:hAnsiTheme="minorHAnsi" w:cstheme="minorHAnsi"/>
                <w:szCs w:val="16"/>
              </w:rPr>
            </w:pPr>
          </w:p>
        </w:tc>
      </w:tr>
      <w:tr w:rsidR="00886FBD" w:rsidRPr="00B26CA6" w14:paraId="786DC2CE" w14:textId="77777777" w:rsidTr="00C33504">
        <w:trPr>
          <w:trHeight w:val="90"/>
        </w:trPr>
        <w:tc>
          <w:tcPr>
            <w:tcW w:w="584" w:type="dxa"/>
            <w:tcBorders>
              <w:left w:val="single" w:sz="12" w:space="0" w:color="00000A"/>
              <w:bottom w:val="single" w:sz="12" w:space="0" w:color="auto"/>
              <w:right w:val="single" w:sz="4" w:space="0" w:color="00000A"/>
            </w:tcBorders>
            <w:shd w:val="clear" w:color="auto" w:fill="FFFFFF" w:themeFill="background1"/>
            <w:tcMar>
              <w:left w:w="103" w:type="dxa"/>
            </w:tcMar>
            <w:vAlign w:val="center"/>
          </w:tcPr>
          <w:p w14:paraId="177760C7" w14:textId="77777777" w:rsidR="00113CF6" w:rsidRPr="00B26CA6" w:rsidRDefault="00113CF6" w:rsidP="00113CF6">
            <w:pPr>
              <w:spacing w:before="60" w:after="60" w:line="220" w:lineRule="atLeast"/>
              <w:rPr>
                <w:rFonts w:asciiTheme="minorHAnsi" w:eastAsia="Calibri" w:hAnsiTheme="minorHAnsi" w:cstheme="minorHAnsi"/>
                <w:szCs w:val="16"/>
              </w:rPr>
            </w:pPr>
            <w:r w:rsidRPr="00B26CA6">
              <w:rPr>
                <w:rFonts w:asciiTheme="minorHAnsi" w:eastAsia="Calibri" w:hAnsiTheme="minorHAnsi" w:cstheme="minorHAnsi"/>
                <w:szCs w:val="16"/>
              </w:rPr>
              <w:t>5.</w:t>
            </w:r>
          </w:p>
        </w:tc>
        <w:tc>
          <w:tcPr>
            <w:tcW w:w="8699" w:type="dxa"/>
            <w:gridSpan w:val="15"/>
            <w:tcBorders>
              <w:left w:val="single" w:sz="4" w:space="0" w:color="00000A"/>
              <w:bottom w:val="single" w:sz="12" w:space="0" w:color="auto"/>
              <w:right w:val="single" w:sz="12" w:space="0" w:color="00000A"/>
            </w:tcBorders>
            <w:shd w:val="clear" w:color="auto" w:fill="FFFFFF" w:themeFill="background1"/>
            <w:vAlign w:val="center"/>
          </w:tcPr>
          <w:p w14:paraId="59C868EA" w14:textId="77777777" w:rsidR="00113CF6" w:rsidRPr="00B26CA6" w:rsidRDefault="00113CF6" w:rsidP="00113CF6">
            <w:pPr>
              <w:spacing w:before="60" w:after="60" w:line="220" w:lineRule="atLeast"/>
              <w:jc w:val="left"/>
              <w:rPr>
                <w:rFonts w:asciiTheme="minorHAnsi" w:eastAsia="Calibri" w:hAnsiTheme="minorHAnsi" w:cstheme="minorHAnsi"/>
                <w:szCs w:val="16"/>
              </w:rPr>
            </w:pPr>
            <w:r w:rsidRPr="00B26CA6">
              <w:rPr>
                <w:rFonts w:asciiTheme="minorHAnsi" w:eastAsia="Calibri" w:hAnsiTheme="minorHAnsi" w:cstheme="minorHAnsi"/>
                <w:szCs w:val="16"/>
              </w:rPr>
              <w:t>Obrazovanje:</w:t>
            </w:r>
          </w:p>
        </w:tc>
      </w:tr>
      <w:tr w:rsidR="00886FBD" w:rsidRPr="00B26CA6" w14:paraId="3767DCE6" w14:textId="77777777" w:rsidTr="00C33504">
        <w:trPr>
          <w:trHeight w:val="90"/>
        </w:trPr>
        <w:tc>
          <w:tcPr>
            <w:tcW w:w="2961" w:type="dxa"/>
            <w:gridSpan w:val="4"/>
            <w:tcBorders>
              <w:top w:val="single" w:sz="12" w:space="0" w:color="auto"/>
              <w:left w:val="single" w:sz="12" w:space="0" w:color="auto"/>
              <w:bottom w:val="single" w:sz="4" w:space="0" w:color="00000A"/>
              <w:right w:val="single" w:sz="4" w:space="0" w:color="auto"/>
            </w:tcBorders>
            <w:shd w:val="clear" w:color="auto" w:fill="D9D9D9" w:themeFill="background1" w:themeFillShade="D9"/>
            <w:tcMar>
              <w:left w:w="103" w:type="dxa"/>
            </w:tcMar>
            <w:vAlign w:val="center"/>
          </w:tcPr>
          <w:p w14:paraId="25D744F6" w14:textId="77777777" w:rsidR="00113CF6" w:rsidRPr="00B26CA6" w:rsidRDefault="00113CF6" w:rsidP="00113CF6">
            <w:pPr>
              <w:spacing w:before="60" w:after="60" w:line="220" w:lineRule="atLeast"/>
              <w:rPr>
                <w:rFonts w:asciiTheme="minorHAnsi" w:eastAsia="Calibri" w:hAnsiTheme="minorHAnsi" w:cstheme="minorHAnsi"/>
                <w:szCs w:val="16"/>
              </w:rPr>
            </w:pPr>
            <w:r w:rsidRPr="00B26CA6">
              <w:rPr>
                <w:rFonts w:asciiTheme="minorHAnsi" w:eastAsia="Calibri" w:hAnsiTheme="minorHAnsi" w:cstheme="minorHAnsi"/>
                <w:szCs w:val="16"/>
              </w:rPr>
              <w:t>Institucija (datum od – do)</w:t>
            </w:r>
          </w:p>
        </w:tc>
        <w:tc>
          <w:tcPr>
            <w:tcW w:w="6322" w:type="dxa"/>
            <w:gridSpan w:val="12"/>
            <w:tcBorders>
              <w:top w:val="single" w:sz="12" w:space="0" w:color="auto"/>
              <w:left w:val="single" w:sz="4" w:space="0" w:color="auto"/>
              <w:bottom w:val="single" w:sz="4" w:space="0" w:color="auto"/>
              <w:right w:val="single" w:sz="12" w:space="0" w:color="auto"/>
            </w:tcBorders>
            <w:shd w:val="clear" w:color="auto" w:fill="D9D9D9" w:themeFill="background1" w:themeFillShade="D9"/>
            <w:vAlign w:val="center"/>
          </w:tcPr>
          <w:p w14:paraId="4E7D490A" w14:textId="77777777" w:rsidR="00113CF6" w:rsidRPr="00B26CA6" w:rsidRDefault="00113CF6" w:rsidP="00113CF6">
            <w:pPr>
              <w:spacing w:before="60" w:after="60" w:line="220" w:lineRule="atLeast"/>
              <w:jc w:val="center"/>
              <w:rPr>
                <w:rFonts w:asciiTheme="minorHAnsi" w:eastAsia="Calibri" w:hAnsiTheme="minorHAnsi" w:cstheme="minorHAnsi"/>
                <w:szCs w:val="16"/>
              </w:rPr>
            </w:pPr>
            <w:r w:rsidRPr="00B26CA6">
              <w:rPr>
                <w:rFonts w:asciiTheme="minorHAnsi" w:eastAsia="Calibri" w:hAnsiTheme="minorHAnsi" w:cstheme="minorHAnsi"/>
                <w:szCs w:val="16"/>
              </w:rPr>
              <w:t>Stečeno zvanje</w:t>
            </w:r>
          </w:p>
        </w:tc>
      </w:tr>
      <w:tr w:rsidR="00886FBD" w:rsidRPr="00B26CA6" w14:paraId="557B87B4" w14:textId="77777777" w:rsidTr="00C33504">
        <w:trPr>
          <w:trHeight w:val="90"/>
        </w:trPr>
        <w:tc>
          <w:tcPr>
            <w:tcW w:w="2961" w:type="dxa"/>
            <w:gridSpan w:val="4"/>
            <w:tcBorders>
              <w:left w:val="single" w:sz="12" w:space="0" w:color="auto"/>
              <w:bottom w:val="single" w:sz="4" w:space="0" w:color="00000A"/>
              <w:right w:val="single" w:sz="4" w:space="0" w:color="auto"/>
            </w:tcBorders>
            <w:shd w:val="clear" w:color="auto" w:fill="FFFFFF" w:themeFill="background1"/>
            <w:tcMar>
              <w:left w:w="103" w:type="dxa"/>
            </w:tcMar>
            <w:vAlign w:val="center"/>
          </w:tcPr>
          <w:p w14:paraId="26923C59" w14:textId="77777777" w:rsidR="00113CF6" w:rsidRPr="00B26CA6" w:rsidRDefault="00113CF6" w:rsidP="00113CF6">
            <w:pPr>
              <w:spacing w:before="60" w:after="60" w:line="220" w:lineRule="atLeast"/>
              <w:rPr>
                <w:rFonts w:asciiTheme="minorHAnsi" w:eastAsia="Calibri" w:hAnsiTheme="minorHAnsi" w:cstheme="minorHAnsi"/>
                <w:szCs w:val="16"/>
              </w:rPr>
            </w:pPr>
          </w:p>
        </w:tc>
        <w:tc>
          <w:tcPr>
            <w:tcW w:w="6322" w:type="dxa"/>
            <w:gridSpan w:val="12"/>
            <w:tcBorders>
              <w:top w:val="single" w:sz="4" w:space="0" w:color="auto"/>
              <w:left w:val="single" w:sz="4" w:space="0" w:color="auto"/>
              <w:bottom w:val="single" w:sz="4" w:space="0" w:color="auto"/>
              <w:right w:val="single" w:sz="12" w:space="0" w:color="auto"/>
            </w:tcBorders>
            <w:shd w:val="clear" w:color="auto" w:fill="FFFFFF" w:themeFill="background1"/>
            <w:vAlign w:val="center"/>
          </w:tcPr>
          <w:p w14:paraId="5321DF2C"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r>
      <w:tr w:rsidR="00886FBD" w:rsidRPr="00B26CA6" w14:paraId="61E34EE4" w14:textId="77777777" w:rsidTr="00C33504">
        <w:trPr>
          <w:trHeight w:val="90"/>
        </w:trPr>
        <w:tc>
          <w:tcPr>
            <w:tcW w:w="2961" w:type="dxa"/>
            <w:gridSpan w:val="4"/>
            <w:tcBorders>
              <w:left w:val="single" w:sz="12" w:space="0" w:color="auto"/>
              <w:bottom w:val="single" w:sz="12" w:space="0" w:color="auto"/>
              <w:right w:val="single" w:sz="4" w:space="0" w:color="auto"/>
            </w:tcBorders>
            <w:shd w:val="clear" w:color="auto" w:fill="FFFFFF" w:themeFill="background1"/>
            <w:tcMar>
              <w:left w:w="103" w:type="dxa"/>
            </w:tcMar>
            <w:vAlign w:val="center"/>
          </w:tcPr>
          <w:p w14:paraId="7F11F3BB" w14:textId="77777777" w:rsidR="00113CF6" w:rsidRPr="00B26CA6" w:rsidRDefault="00113CF6" w:rsidP="00113CF6">
            <w:pPr>
              <w:spacing w:before="60" w:after="60" w:line="220" w:lineRule="atLeast"/>
              <w:rPr>
                <w:rFonts w:asciiTheme="minorHAnsi" w:eastAsia="Calibri" w:hAnsiTheme="minorHAnsi" w:cstheme="minorHAnsi"/>
                <w:szCs w:val="16"/>
              </w:rPr>
            </w:pPr>
          </w:p>
        </w:tc>
        <w:tc>
          <w:tcPr>
            <w:tcW w:w="6322" w:type="dxa"/>
            <w:gridSpan w:val="12"/>
            <w:tcBorders>
              <w:top w:val="single" w:sz="4" w:space="0" w:color="auto"/>
              <w:left w:val="single" w:sz="4" w:space="0" w:color="auto"/>
              <w:bottom w:val="single" w:sz="12" w:space="0" w:color="auto"/>
              <w:right w:val="single" w:sz="12" w:space="0" w:color="auto"/>
            </w:tcBorders>
            <w:shd w:val="clear" w:color="auto" w:fill="FFFFFF" w:themeFill="background1"/>
            <w:vAlign w:val="center"/>
          </w:tcPr>
          <w:p w14:paraId="6EC049FD"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r>
      <w:tr w:rsidR="00886FBD" w:rsidRPr="00B26CA6" w14:paraId="436BC1DE" w14:textId="77777777" w:rsidTr="00C33504">
        <w:trPr>
          <w:trHeight w:val="90"/>
        </w:trPr>
        <w:tc>
          <w:tcPr>
            <w:tcW w:w="584" w:type="dxa"/>
            <w:tcBorders>
              <w:top w:val="single" w:sz="12" w:space="0" w:color="auto"/>
              <w:left w:val="single" w:sz="12" w:space="0" w:color="00000A"/>
              <w:bottom w:val="single" w:sz="12" w:space="0" w:color="auto"/>
              <w:right w:val="single" w:sz="4" w:space="0" w:color="auto"/>
            </w:tcBorders>
            <w:shd w:val="clear" w:color="auto" w:fill="FFFFFF" w:themeFill="background1"/>
            <w:tcMar>
              <w:left w:w="103" w:type="dxa"/>
            </w:tcMar>
            <w:vAlign w:val="center"/>
          </w:tcPr>
          <w:p w14:paraId="685674E4" w14:textId="77777777" w:rsidR="00113CF6" w:rsidRPr="00B26CA6" w:rsidRDefault="00113CF6" w:rsidP="00113CF6">
            <w:pPr>
              <w:spacing w:before="60" w:after="60" w:line="220" w:lineRule="atLeast"/>
              <w:rPr>
                <w:rFonts w:asciiTheme="minorHAnsi" w:eastAsia="Calibri" w:hAnsiTheme="minorHAnsi" w:cstheme="minorHAnsi"/>
                <w:szCs w:val="16"/>
              </w:rPr>
            </w:pPr>
            <w:r w:rsidRPr="00B26CA6">
              <w:rPr>
                <w:rFonts w:asciiTheme="minorHAnsi" w:eastAsia="Calibri" w:hAnsiTheme="minorHAnsi" w:cstheme="minorHAnsi"/>
                <w:szCs w:val="16"/>
              </w:rPr>
              <w:t>6.</w:t>
            </w:r>
          </w:p>
        </w:tc>
        <w:tc>
          <w:tcPr>
            <w:tcW w:w="8699" w:type="dxa"/>
            <w:gridSpan w:val="15"/>
            <w:tcBorders>
              <w:top w:val="single" w:sz="12" w:space="0" w:color="auto"/>
              <w:left w:val="single" w:sz="4" w:space="0" w:color="auto"/>
              <w:bottom w:val="single" w:sz="12" w:space="0" w:color="auto"/>
              <w:right w:val="single" w:sz="12" w:space="0" w:color="00000A"/>
            </w:tcBorders>
            <w:shd w:val="clear" w:color="auto" w:fill="FFFFFF" w:themeFill="background1"/>
            <w:vAlign w:val="center"/>
          </w:tcPr>
          <w:p w14:paraId="57CF3687" w14:textId="232CE8AE" w:rsidR="00113CF6" w:rsidRPr="00B26CA6" w:rsidRDefault="00113CF6" w:rsidP="00113CF6">
            <w:pPr>
              <w:spacing w:before="60" w:after="60" w:line="220" w:lineRule="atLeast"/>
              <w:jc w:val="left"/>
              <w:rPr>
                <w:rFonts w:asciiTheme="minorHAnsi" w:eastAsia="Calibri" w:hAnsiTheme="minorHAnsi" w:cstheme="minorHAnsi"/>
                <w:szCs w:val="16"/>
              </w:rPr>
            </w:pPr>
            <w:r w:rsidRPr="00B26CA6">
              <w:rPr>
                <w:rFonts w:asciiTheme="minorHAnsi" w:eastAsia="Calibri" w:hAnsiTheme="minorHAnsi" w:cstheme="minorHAnsi"/>
                <w:szCs w:val="16"/>
              </w:rPr>
              <w:t xml:space="preserve">Vladanje jezicima: </w:t>
            </w:r>
            <w:r w:rsidRPr="00B26CA6">
              <w:rPr>
                <w:rFonts w:asciiTheme="minorHAnsi" w:eastAsia="Calibri" w:hAnsiTheme="minorHAnsi" w:cstheme="minorHAnsi"/>
                <w:i/>
                <w:szCs w:val="16"/>
              </w:rPr>
              <w:t>navesti kompet</w:t>
            </w:r>
            <w:r w:rsidR="00977A08" w:rsidRPr="00B26CA6">
              <w:rPr>
                <w:rFonts w:asciiTheme="minorHAnsi" w:eastAsia="Calibri" w:hAnsiTheme="minorHAnsi" w:cstheme="minorHAnsi"/>
                <w:i/>
                <w:szCs w:val="16"/>
              </w:rPr>
              <w:t>encije na ljestvici od 1 do 5 (5 – izvrsno; 1</w:t>
            </w:r>
            <w:r w:rsidRPr="00B26CA6">
              <w:rPr>
                <w:rFonts w:asciiTheme="minorHAnsi" w:eastAsia="Calibri" w:hAnsiTheme="minorHAnsi" w:cstheme="minorHAnsi"/>
                <w:i/>
                <w:szCs w:val="16"/>
              </w:rPr>
              <w:t xml:space="preserve"> - osnovno)</w:t>
            </w:r>
          </w:p>
        </w:tc>
      </w:tr>
      <w:tr w:rsidR="00886FBD" w:rsidRPr="00B26CA6" w14:paraId="66EECD84" w14:textId="77777777" w:rsidTr="00C33504">
        <w:trPr>
          <w:trHeight w:val="90"/>
        </w:trPr>
        <w:tc>
          <w:tcPr>
            <w:tcW w:w="2961" w:type="dxa"/>
            <w:gridSpan w:val="4"/>
            <w:tcBorders>
              <w:top w:val="single" w:sz="12" w:space="0" w:color="auto"/>
              <w:left w:val="single" w:sz="12" w:space="0" w:color="auto"/>
              <w:bottom w:val="single" w:sz="6" w:space="0" w:color="auto"/>
              <w:right w:val="single" w:sz="6" w:space="0" w:color="auto"/>
            </w:tcBorders>
            <w:shd w:val="clear" w:color="auto" w:fill="D9D9D9" w:themeFill="background1" w:themeFillShade="D9"/>
            <w:tcMar>
              <w:left w:w="103" w:type="dxa"/>
            </w:tcMar>
            <w:vAlign w:val="center"/>
          </w:tcPr>
          <w:p w14:paraId="17F93FE9" w14:textId="77777777" w:rsidR="00113CF6" w:rsidRPr="00B26CA6" w:rsidRDefault="00113CF6" w:rsidP="00113CF6">
            <w:pPr>
              <w:spacing w:before="60" w:after="60" w:line="220" w:lineRule="atLeast"/>
              <w:jc w:val="center"/>
              <w:rPr>
                <w:rFonts w:asciiTheme="minorHAnsi" w:eastAsia="Calibri" w:hAnsiTheme="minorHAnsi" w:cstheme="minorHAnsi"/>
                <w:szCs w:val="16"/>
              </w:rPr>
            </w:pPr>
            <w:r w:rsidRPr="00B26CA6">
              <w:rPr>
                <w:rFonts w:asciiTheme="minorHAnsi" w:eastAsia="Calibri" w:hAnsiTheme="minorHAnsi" w:cstheme="minorHAnsi"/>
                <w:szCs w:val="16"/>
              </w:rPr>
              <w:t>Jezik</w:t>
            </w:r>
          </w:p>
        </w:tc>
        <w:tc>
          <w:tcPr>
            <w:tcW w:w="2046" w:type="dxa"/>
            <w:gridSpan w:val="6"/>
            <w:tcBorders>
              <w:top w:val="single" w:sz="12" w:space="0" w:color="auto"/>
              <w:left w:val="single" w:sz="6" w:space="0" w:color="auto"/>
              <w:bottom w:val="single" w:sz="6" w:space="0" w:color="auto"/>
              <w:right w:val="single" w:sz="6" w:space="0" w:color="auto"/>
            </w:tcBorders>
            <w:shd w:val="clear" w:color="auto" w:fill="D9D9D9" w:themeFill="background1" w:themeFillShade="D9"/>
            <w:vAlign w:val="center"/>
          </w:tcPr>
          <w:p w14:paraId="50159473" w14:textId="77777777" w:rsidR="00113CF6" w:rsidRPr="00B26CA6" w:rsidRDefault="00113CF6" w:rsidP="00113CF6">
            <w:pPr>
              <w:spacing w:before="60" w:after="60" w:line="220" w:lineRule="atLeast"/>
              <w:jc w:val="center"/>
              <w:rPr>
                <w:rFonts w:asciiTheme="minorHAnsi" w:eastAsia="Calibri" w:hAnsiTheme="minorHAnsi" w:cstheme="minorHAnsi"/>
                <w:szCs w:val="16"/>
              </w:rPr>
            </w:pPr>
            <w:r w:rsidRPr="00B26CA6">
              <w:rPr>
                <w:rFonts w:asciiTheme="minorHAnsi" w:eastAsia="Calibri" w:hAnsiTheme="minorHAnsi" w:cstheme="minorHAnsi"/>
                <w:szCs w:val="16"/>
              </w:rPr>
              <w:t>Čitanje</w:t>
            </w:r>
          </w:p>
        </w:tc>
        <w:tc>
          <w:tcPr>
            <w:tcW w:w="2103" w:type="dxa"/>
            <w:gridSpan w:val="4"/>
            <w:tcBorders>
              <w:top w:val="single" w:sz="12" w:space="0" w:color="auto"/>
              <w:left w:val="single" w:sz="6" w:space="0" w:color="auto"/>
              <w:bottom w:val="single" w:sz="6" w:space="0" w:color="auto"/>
              <w:right w:val="single" w:sz="6" w:space="0" w:color="auto"/>
            </w:tcBorders>
            <w:shd w:val="clear" w:color="auto" w:fill="D9D9D9" w:themeFill="background1" w:themeFillShade="D9"/>
            <w:vAlign w:val="center"/>
          </w:tcPr>
          <w:p w14:paraId="66ECF291" w14:textId="77777777" w:rsidR="00113CF6" w:rsidRPr="00B26CA6" w:rsidRDefault="00113CF6" w:rsidP="00113CF6">
            <w:pPr>
              <w:spacing w:before="60" w:after="60" w:line="220" w:lineRule="atLeast"/>
              <w:jc w:val="center"/>
              <w:rPr>
                <w:rFonts w:asciiTheme="minorHAnsi" w:eastAsia="Calibri" w:hAnsiTheme="minorHAnsi" w:cstheme="minorHAnsi"/>
                <w:szCs w:val="16"/>
              </w:rPr>
            </w:pPr>
            <w:r w:rsidRPr="00B26CA6">
              <w:rPr>
                <w:rFonts w:asciiTheme="minorHAnsi" w:eastAsia="Calibri" w:hAnsiTheme="minorHAnsi" w:cstheme="minorHAnsi"/>
                <w:szCs w:val="16"/>
              </w:rPr>
              <w:t>Govor</w:t>
            </w:r>
          </w:p>
        </w:tc>
        <w:tc>
          <w:tcPr>
            <w:tcW w:w="2173" w:type="dxa"/>
            <w:gridSpan w:val="2"/>
            <w:tcBorders>
              <w:top w:val="single" w:sz="12" w:space="0" w:color="auto"/>
              <w:left w:val="single" w:sz="6" w:space="0" w:color="auto"/>
              <w:bottom w:val="single" w:sz="6" w:space="0" w:color="auto"/>
              <w:right w:val="single" w:sz="12" w:space="0" w:color="auto"/>
            </w:tcBorders>
            <w:shd w:val="clear" w:color="auto" w:fill="D9D9D9" w:themeFill="background1" w:themeFillShade="D9"/>
            <w:vAlign w:val="center"/>
          </w:tcPr>
          <w:p w14:paraId="2B228902" w14:textId="77777777" w:rsidR="00113CF6" w:rsidRPr="00B26CA6" w:rsidRDefault="00113CF6" w:rsidP="00113CF6">
            <w:pPr>
              <w:spacing w:before="60" w:after="60" w:line="220" w:lineRule="atLeast"/>
              <w:jc w:val="center"/>
              <w:rPr>
                <w:rFonts w:asciiTheme="minorHAnsi" w:eastAsia="Calibri" w:hAnsiTheme="minorHAnsi" w:cstheme="minorHAnsi"/>
                <w:szCs w:val="16"/>
              </w:rPr>
            </w:pPr>
            <w:r w:rsidRPr="00B26CA6">
              <w:rPr>
                <w:rFonts w:asciiTheme="minorHAnsi" w:eastAsia="Calibri" w:hAnsiTheme="minorHAnsi" w:cstheme="minorHAnsi"/>
                <w:szCs w:val="16"/>
              </w:rPr>
              <w:t>Pisanje</w:t>
            </w:r>
          </w:p>
        </w:tc>
      </w:tr>
      <w:tr w:rsidR="00886FBD" w:rsidRPr="00B26CA6" w14:paraId="22E9B8C3" w14:textId="77777777" w:rsidTr="00C33504">
        <w:trPr>
          <w:trHeight w:val="90"/>
        </w:trPr>
        <w:tc>
          <w:tcPr>
            <w:tcW w:w="2961" w:type="dxa"/>
            <w:gridSpan w:val="4"/>
            <w:tcBorders>
              <w:top w:val="single" w:sz="6" w:space="0" w:color="auto"/>
              <w:left w:val="single" w:sz="12" w:space="0" w:color="auto"/>
              <w:bottom w:val="single" w:sz="6" w:space="0" w:color="auto"/>
              <w:right w:val="single" w:sz="6" w:space="0" w:color="auto"/>
            </w:tcBorders>
            <w:shd w:val="clear" w:color="auto" w:fill="FFFFFF" w:themeFill="background1"/>
            <w:tcMar>
              <w:left w:w="103" w:type="dxa"/>
            </w:tcMar>
            <w:vAlign w:val="center"/>
          </w:tcPr>
          <w:p w14:paraId="724F3F34" w14:textId="77777777" w:rsidR="00113CF6" w:rsidRPr="00B26CA6" w:rsidRDefault="00113CF6" w:rsidP="00113CF6">
            <w:pPr>
              <w:spacing w:before="60" w:after="60" w:line="220" w:lineRule="atLeast"/>
              <w:rPr>
                <w:rFonts w:asciiTheme="minorHAnsi" w:eastAsia="Calibri" w:hAnsiTheme="minorHAnsi" w:cstheme="minorHAnsi"/>
                <w:szCs w:val="16"/>
              </w:rPr>
            </w:pPr>
          </w:p>
        </w:tc>
        <w:tc>
          <w:tcPr>
            <w:tcW w:w="2046" w:type="dxa"/>
            <w:gridSpan w:val="6"/>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38B090" w14:textId="77777777" w:rsidR="00113CF6" w:rsidRPr="00B26CA6" w:rsidRDefault="00113CF6" w:rsidP="00113CF6">
            <w:pPr>
              <w:spacing w:before="60" w:after="60" w:line="220" w:lineRule="atLeast"/>
              <w:rPr>
                <w:rFonts w:asciiTheme="minorHAnsi" w:eastAsia="Calibri" w:hAnsiTheme="minorHAnsi" w:cstheme="minorHAnsi"/>
                <w:szCs w:val="16"/>
              </w:rPr>
            </w:pPr>
          </w:p>
        </w:tc>
        <w:tc>
          <w:tcPr>
            <w:tcW w:w="2103"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DA7C1F"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2173" w:type="dxa"/>
            <w:gridSpan w:val="2"/>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3AD89C1C"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r>
      <w:tr w:rsidR="00886FBD" w:rsidRPr="00B26CA6" w14:paraId="6A2F6A9B" w14:textId="77777777" w:rsidTr="00C33504">
        <w:trPr>
          <w:trHeight w:val="90"/>
        </w:trPr>
        <w:tc>
          <w:tcPr>
            <w:tcW w:w="2961" w:type="dxa"/>
            <w:gridSpan w:val="4"/>
            <w:tcBorders>
              <w:top w:val="single" w:sz="6" w:space="0" w:color="auto"/>
              <w:left w:val="single" w:sz="12" w:space="0" w:color="auto"/>
              <w:bottom w:val="single" w:sz="6" w:space="0" w:color="auto"/>
              <w:right w:val="single" w:sz="6" w:space="0" w:color="auto"/>
            </w:tcBorders>
            <w:shd w:val="clear" w:color="auto" w:fill="FFFFFF" w:themeFill="background1"/>
            <w:tcMar>
              <w:left w:w="103" w:type="dxa"/>
            </w:tcMar>
            <w:vAlign w:val="center"/>
          </w:tcPr>
          <w:p w14:paraId="7B61DB77" w14:textId="77777777" w:rsidR="00113CF6" w:rsidRPr="00B26CA6" w:rsidRDefault="00113CF6" w:rsidP="00113CF6">
            <w:pPr>
              <w:spacing w:before="60" w:after="60" w:line="220" w:lineRule="atLeast"/>
              <w:rPr>
                <w:rFonts w:asciiTheme="minorHAnsi" w:eastAsia="Calibri" w:hAnsiTheme="minorHAnsi" w:cstheme="minorHAnsi"/>
                <w:szCs w:val="16"/>
              </w:rPr>
            </w:pPr>
          </w:p>
        </w:tc>
        <w:tc>
          <w:tcPr>
            <w:tcW w:w="2046" w:type="dxa"/>
            <w:gridSpan w:val="6"/>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42D6122" w14:textId="77777777" w:rsidR="00113CF6" w:rsidRPr="00B26CA6" w:rsidRDefault="00113CF6" w:rsidP="00113CF6">
            <w:pPr>
              <w:spacing w:before="60" w:after="60" w:line="220" w:lineRule="atLeast"/>
              <w:rPr>
                <w:rFonts w:asciiTheme="minorHAnsi" w:eastAsia="Calibri" w:hAnsiTheme="minorHAnsi" w:cstheme="minorHAnsi"/>
                <w:szCs w:val="16"/>
              </w:rPr>
            </w:pPr>
          </w:p>
        </w:tc>
        <w:tc>
          <w:tcPr>
            <w:tcW w:w="2103"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BF44DC4"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2173" w:type="dxa"/>
            <w:gridSpan w:val="2"/>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365807C9"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r>
      <w:tr w:rsidR="00886FBD" w:rsidRPr="00B26CA6" w14:paraId="3D188435" w14:textId="77777777" w:rsidTr="00C33504">
        <w:trPr>
          <w:trHeight w:val="90"/>
        </w:trPr>
        <w:tc>
          <w:tcPr>
            <w:tcW w:w="2961" w:type="dxa"/>
            <w:gridSpan w:val="4"/>
            <w:tcBorders>
              <w:top w:val="single" w:sz="6" w:space="0" w:color="auto"/>
              <w:left w:val="single" w:sz="12" w:space="0" w:color="auto"/>
              <w:bottom w:val="single" w:sz="12" w:space="0" w:color="auto"/>
              <w:right w:val="single" w:sz="6" w:space="0" w:color="auto"/>
            </w:tcBorders>
            <w:shd w:val="clear" w:color="auto" w:fill="FFFFFF" w:themeFill="background1"/>
            <w:tcMar>
              <w:left w:w="103" w:type="dxa"/>
            </w:tcMar>
            <w:vAlign w:val="center"/>
          </w:tcPr>
          <w:p w14:paraId="3819AC2D" w14:textId="77777777" w:rsidR="00113CF6" w:rsidRPr="00B26CA6" w:rsidRDefault="00113CF6" w:rsidP="00113CF6">
            <w:pPr>
              <w:spacing w:before="60" w:after="60" w:line="220" w:lineRule="atLeast"/>
              <w:rPr>
                <w:rFonts w:asciiTheme="minorHAnsi" w:eastAsia="Calibri" w:hAnsiTheme="minorHAnsi" w:cstheme="minorHAnsi"/>
                <w:szCs w:val="16"/>
              </w:rPr>
            </w:pPr>
          </w:p>
        </w:tc>
        <w:tc>
          <w:tcPr>
            <w:tcW w:w="2046" w:type="dxa"/>
            <w:gridSpan w:val="6"/>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4BEF1B74" w14:textId="77777777" w:rsidR="00113CF6" w:rsidRPr="00B26CA6" w:rsidRDefault="00113CF6" w:rsidP="00113CF6">
            <w:pPr>
              <w:spacing w:before="60" w:after="60" w:line="220" w:lineRule="atLeast"/>
              <w:rPr>
                <w:rFonts w:asciiTheme="minorHAnsi" w:eastAsia="Calibri" w:hAnsiTheme="minorHAnsi" w:cstheme="minorHAnsi"/>
                <w:szCs w:val="16"/>
              </w:rPr>
            </w:pPr>
          </w:p>
        </w:tc>
        <w:tc>
          <w:tcPr>
            <w:tcW w:w="2103" w:type="dxa"/>
            <w:gridSpan w:val="4"/>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2EFD1A91"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2173" w:type="dxa"/>
            <w:gridSpan w:val="2"/>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3EF0F5F5"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r>
      <w:tr w:rsidR="00886FBD" w:rsidRPr="00B26CA6" w14:paraId="14BB0AC2" w14:textId="77777777" w:rsidTr="00C33504">
        <w:trPr>
          <w:trHeight w:val="90"/>
        </w:trPr>
        <w:tc>
          <w:tcPr>
            <w:tcW w:w="584" w:type="dxa"/>
            <w:tcBorders>
              <w:top w:val="single" w:sz="12" w:space="0" w:color="auto"/>
              <w:left w:val="single" w:sz="12" w:space="0" w:color="00000A"/>
              <w:bottom w:val="single" w:sz="4" w:space="0" w:color="auto"/>
              <w:right w:val="single" w:sz="4" w:space="0" w:color="auto"/>
            </w:tcBorders>
            <w:shd w:val="clear" w:color="auto" w:fill="FFFFFF" w:themeFill="background1"/>
            <w:tcMar>
              <w:left w:w="103" w:type="dxa"/>
            </w:tcMar>
            <w:vAlign w:val="center"/>
          </w:tcPr>
          <w:p w14:paraId="7094B4AD" w14:textId="77777777" w:rsidR="00113CF6" w:rsidRPr="00B26CA6" w:rsidRDefault="00113CF6" w:rsidP="00113CF6">
            <w:pPr>
              <w:spacing w:before="60" w:after="60" w:line="220" w:lineRule="atLeast"/>
              <w:rPr>
                <w:rFonts w:asciiTheme="minorHAnsi" w:eastAsia="Calibri" w:hAnsiTheme="minorHAnsi" w:cstheme="minorHAnsi"/>
                <w:szCs w:val="16"/>
              </w:rPr>
            </w:pPr>
            <w:r w:rsidRPr="00B26CA6">
              <w:rPr>
                <w:rFonts w:asciiTheme="minorHAnsi" w:eastAsia="Calibri" w:hAnsiTheme="minorHAnsi" w:cstheme="minorHAnsi"/>
                <w:szCs w:val="16"/>
              </w:rPr>
              <w:t>7.</w:t>
            </w:r>
          </w:p>
        </w:tc>
        <w:tc>
          <w:tcPr>
            <w:tcW w:w="2957" w:type="dxa"/>
            <w:gridSpan w:val="4"/>
            <w:tcBorders>
              <w:top w:val="single" w:sz="12" w:space="0" w:color="auto"/>
              <w:left w:val="single" w:sz="4" w:space="0" w:color="auto"/>
              <w:bottom w:val="single" w:sz="4" w:space="0" w:color="auto"/>
              <w:right w:val="single" w:sz="4" w:space="0" w:color="auto"/>
            </w:tcBorders>
            <w:shd w:val="clear" w:color="auto" w:fill="FFFFFF" w:themeFill="background1"/>
            <w:vAlign w:val="center"/>
          </w:tcPr>
          <w:p w14:paraId="13E43F5F" w14:textId="77777777" w:rsidR="00113CF6" w:rsidRPr="00B26CA6" w:rsidRDefault="00113CF6" w:rsidP="00113CF6">
            <w:pPr>
              <w:spacing w:before="60" w:after="60" w:line="220" w:lineRule="atLeast"/>
              <w:rPr>
                <w:rFonts w:asciiTheme="minorHAnsi" w:eastAsia="Calibri" w:hAnsiTheme="minorHAnsi" w:cstheme="minorHAnsi"/>
                <w:szCs w:val="16"/>
              </w:rPr>
            </w:pPr>
            <w:r w:rsidRPr="00B26CA6">
              <w:rPr>
                <w:rFonts w:asciiTheme="minorHAnsi" w:eastAsia="Calibri" w:hAnsiTheme="minorHAnsi" w:cstheme="minorHAnsi"/>
                <w:szCs w:val="16"/>
              </w:rPr>
              <w:t>Članstvo u strukovnim tijelima:</w:t>
            </w:r>
          </w:p>
        </w:tc>
        <w:tc>
          <w:tcPr>
            <w:tcW w:w="5742" w:type="dxa"/>
            <w:gridSpan w:val="11"/>
            <w:tcBorders>
              <w:top w:val="single" w:sz="12" w:space="0" w:color="auto"/>
              <w:left w:val="single" w:sz="4" w:space="0" w:color="auto"/>
              <w:bottom w:val="single" w:sz="4" w:space="0" w:color="auto"/>
              <w:right w:val="single" w:sz="12" w:space="0" w:color="00000A"/>
            </w:tcBorders>
            <w:shd w:val="clear" w:color="auto" w:fill="FFFFFF" w:themeFill="background1"/>
            <w:vAlign w:val="center"/>
          </w:tcPr>
          <w:p w14:paraId="365FCFFE"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r>
      <w:tr w:rsidR="00886FBD" w:rsidRPr="00B26CA6" w14:paraId="67FFA0F8" w14:textId="77777777" w:rsidTr="00C33504">
        <w:trPr>
          <w:trHeight w:val="90"/>
        </w:trPr>
        <w:tc>
          <w:tcPr>
            <w:tcW w:w="584" w:type="dxa"/>
            <w:tcBorders>
              <w:top w:val="single" w:sz="4" w:space="0" w:color="auto"/>
              <w:left w:val="single" w:sz="12" w:space="0" w:color="00000A"/>
              <w:bottom w:val="single" w:sz="4" w:space="0" w:color="auto"/>
              <w:right w:val="single" w:sz="4" w:space="0" w:color="auto"/>
            </w:tcBorders>
            <w:shd w:val="clear" w:color="auto" w:fill="FFFFFF" w:themeFill="background1"/>
            <w:tcMar>
              <w:left w:w="103" w:type="dxa"/>
            </w:tcMar>
            <w:vAlign w:val="center"/>
          </w:tcPr>
          <w:p w14:paraId="669872E4" w14:textId="77777777" w:rsidR="00113CF6" w:rsidRPr="00B26CA6" w:rsidRDefault="00113CF6" w:rsidP="00113CF6">
            <w:pPr>
              <w:spacing w:before="60" w:after="60" w:line="220" w:lineRule="atLeast"/>
              <w:rPr>
                <w:rFonts w:asciiTheme="minorHAnsi" w:eastAsia="Calibri" w:hAnsiTheme="minorHAnsi" w:cstheme="minorHAnsi"/>
                <w:szCs w:val="16"/>
              </w:rPr>
            </w:pPr>
            <w:r w:rsidRPr="00B26CA6">
              <w:rPr>
                <w:rFonts w:asciiTheme="minorHAnsi" w:eastAsia="Calibri" w:hAnsiTheme="minorHAnsi" w:cstheme="minorHAnsi"/>
                <w:szCs w:val="16"/>
              </w:rPr>
              <w:t>8.</w:t>
            </w:r>
          </w:p>
        </w:tc>
        <w:tc>
          <w:tcPr>
            <w:tcW w:w="295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7C7A6F" w14:textId="77777777" w:rsidR="00113CF6" w:rsidRPr="00B26CA6" w:rsidRDefault="00113CF6" w:rsidP="00113CF6">
            <w:pPr>
              <w:spacing w:before="60" w:after="60" w:line="220" w:lineRule="atLeast"/>
              <w:rPr>
                <w:rFonts w:asciiTheme="minorHAnsi" w:eastAsia="Calibri" w:hAnsiTheme="minorHAnsi" w:cstheme="minorHAnsi"/>
                <w:szCs w:val="16"/>
              </w:rPr>
            </w:pPr>
            <w:r w:rsidRPr="00B26CA6">
              <w:rPr>
                <w:rFonts w:asciiTheme="minorHAnsi" w:eastAsia="Calibri" w:hAnsiTheme="minorHAnsi" w:cstheme="minorHAnsi"/>
                <w:szCs w:val="16"/>
              </w:rPr>
              <w:t>Ostale vještine:</w:t>
            </w:r>
          </w:p>
        </w:tc>
        <w:tc>
          <w:tcPr>
            <w:tcW w:w="5742" w:type="dxa"/>
            <w:gridSpan w:val="11"/>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1F71B37E"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r>
      <w:tr w:rsidR="00886FBD" w:rsidRPr="00B26CA6" w14:paraId="1ADAEB44" w14:textId="77777777" w:rsidTr="00C33504">
        <w:trPr>
          <w:trHeight w:val="90"/>
        </w:trPr>
        <w:tc>
          <w:tcPr>
            <w:tcW w:w="584" w:type="dxa"/>
            <w:tcBorders>
              <w:top w:val="single" w:sz="4" w:space="0" w:color="auto"/>
              <w:left w:val="single" w:sz="12" w:space="0" w:color="00000A"/>
              <w:bottom w:val="single" w:sz="4" w:space="0" w:color="auto"/>
              <w:right w:val="single" w:sz="4" w:space="0" w:color="auto"/>
            </w:tcBorders>
            <w:shd w:val="clear" w:color="auto" w:fill="FFFFFF" w:themeFill="background1"/>
            <w:tcMar>
              <w:left w:w="103" w:type="dxa"/>
            </w:tcMar>
            <w:vAlign w:val="center"/>
          </w:tcPr>
          <w:p w14:paraId="54CF3846" w14:textId="77777777" w:rsidR="00113CF6" w:rsidRPr="00B26CA6" w:rsidRDefault="00113CF6" w:rsidP="00113CF6">
            <w:pPr>
              <w:spacing w:before="60" w:after="60" w:line="220" w:lineRule="atLeast"/>
              <w:rPr>
                <w:rFonts w:asciiTheme="minorHAnsi" w:eastAsia="Calibri" w:hAnsiTheme="minorHAnsi" w:cstheme="minorHAnsi"/>
                <w:szCs w:val="16"/>
              </w:rPr>
            </w:pPr>
            <w:r w:rsidRPr="00B26CA6">
              <w:rPr>
                <w:rFonts w:asciiTheme="minorHAnsi" w:eastAsia="Calibri" w:hAnsiTheme="minorHAnsi" w:cstheme="minorHAnsi"/>
                <w:szCs w:val="16"/>
              </w:rPr>
              <w:t>9.</w:t>
            </w:r>
          </w:p>
        </w:tc>
        <w:tc>
          <w:tcPr>
            <w:tcW w:w="295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AEC66C" w14:textId="77777777" w:rsidR="00113CF6" w:rsidRPr="00B26CA6" w:rsidRDefault="00113CF6" w:rsidP="00113CF6">
            <w:pPr>
              <w:spacing w:before="60" w:after="60" w:line="220" w:lineRule="atLeast"/>
              <w:rPr>
                <w:rFonts w:asciiTheme="minorHAnsi" w:eastAsia="Calibri" w:hAnsiTheme="minorHAnsi" w:cstheme="minorHAnsi"/>
                <w:szCs w:val="16"/>
              </w:rPr>
            </w:pPr>
            <w:r w:rsidRPr="00B26CA6">
              <w:rPr>
                <w:rFonts w:asciiTheme="minorHAnsi" w:eastAsia="Calibri" w:hAnsiTheme="minorHAnsi" w:cstheme="minorHAnsi"/>
                <w:szCs w:val="16"/>
              </w:rPr>
              <w:t>Trenutna tvrtka i pozicija:</w:t>
            </w:r>
          </w:p>
        </w:tc>
        <w:tc>
          <w:tcPr>
            <w:tcW w:w="5742" w:type="dxa"/>
            <w:gridSpan w:val="11"/>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47FEF3C7"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r>
      <w:tr w:rsidR="00886FBD" w:rsidRPr="00B26CA6" w14:paraId="122F25B7" w14:textId="77777777" w:rsidTr="00C33504">
        <w:trPr>
          <w:trHeight w:val="90"/>
        </w:trPr>
        <w:tc>
          <w:tcPr>
            <w:tcW w:w="584" w:type="dxa"/>
            <w:tcBorders>
              <w:top w:val="single" w:sz="4" w:space="0" w:color="auto"/>
              <w:left w:val="single" w:sz="12" w:space="0" w:color="00000A"/>
              <w:bottom w:val="single" w:sz="12" w:space="0" w:color="auto"/>
              <w:right w:val="single" w:sz="4" w:space="0" w:color="auto"/>
            </w:tcBorders>
            <w:shd w:val="clear" w:color="auto" w:fill="FFFFFF" w:themeFill="background1"/>
            <w:tcMar>
              <w:left w:w="103" w:type="dxa"/>
            </w:tcMar>
            <w:vAlign w:val="center"/>
          </w:tcPr>
          <w:p w14:paraId="5B805E9A" w14:textId="77777777" w:rsidR="00113CF6" w:rsidRPr="00B26CA6" w:rsidRDefault="00113CF6" w:rsidP="00113CF6">
            <w:pPr>
              <w:spacing w:before="60" w:after="60" w:line="220" w:lineRule="atLeast"/>
              <w:rPr>
                <w:rFonts w:asciiTheme="minorHAnsi" w:eastAsia="Calibri" w:hAnsiTheme="minorHAnsi" w:cstheme="minorHAnsi"/>
                <w:szCs w:val="16"/>
              </w:rPr>
            </w:pPr>
            <w:r w:rsidRPr="00B26CA6">
              <w:rPr>
                <w:rFonts w:asciiTheme="minorHAnsi" w:eastAsia="Calibri" w:hAnsiTheme="minorHAnsi" w:cstheme="minorHAnsi"/>
                <w:szCs w:val="16"/>
              </w:rPr>
              <w:t>10.</w:t>
            </w:r>
          </w:p>
        </w:tc>
        <w:tc>
          <w:tcPr>
            <w:tcW w:w="2957" w:type="dxa"/>
            <w:gridSpan w:val="4"/>
            <w:tcBorders>
              <w:top w:val="single" w:sz="4" w:space="0" w:color="auto"/>
              <w:left w:val="single" w:sz="4" w:space="0" w:color="auto"/>
              <w:bottom w:val="single" w:sz="12" w:space="0" w:color="auto"/>
              <w:right w:val="single" w:sz="4" w:space="0" w:color="auto"/>
            </w:tcBorders>
            <w:shd w:val="clear" w:color="auto" w:fill="FFFFFF" w:themeFill="background1"/>
            <w:vAlign w:val="center"/>
          </w:tcPr>
          <w:p w14:paraId="66BA1E0C" w14:textId="0E8814D8" w:rsidR="00113CF6" w:rsidRPr="00B26CA6" w:rsidRDefault="00113CF6" w:rsidP="00A12927">
            <w:pPr>
              <w:spacing w:before="60" w:after="60" w:line="220" w:lineRule="atLeast"/>
              <w:rPr>
                <w:rFonts w:asciiTheme="minorHAnsi" w:eastAsia="Calibri" w:hAnsiTheme="minorHAnsi" w:cstheme="minorHAnsi"/>
                <w:szCs w:val="16"/>
              </w:rPr>
            </w:pPr>
            <w:r w:rsidRPr="00B26CA6">
              <w:rPr>
                <w:rFonts w:asciiTheme="minorHAnsi" w:eastAsia="Calibri" w:hAnsiTheme="minorHAnsi" w:cstheme="minorHAnsi"/>
                <w:szCs w:val="16"/>
              </w:rPr>
              <w:t>Opće</w:t>
            </w:r>
            <w:r w:rsidR="00A12927" w:rsidRPr="00B26CA6">
              <w:rPr>
                <w:rFonts w:asciiTheme="minorHAnsi" w:eastAsia="Calibri" w:hAnsiTheme="minorHAnsi" w:cstheme="minorHAnsi"/>
                <w:szCs w:val="16"/>
              </w:rPr>
              <w:t>nito</w:t>
            </w:r>
            <w:r w:rsidRPr="00B26CA6">
              <w:rPr>
                <w:rFonts w:asciiTheme="minorHAnsi" w:eastAsia="Calibri" w:hAnsiTheme="minorHAnsi" w:cstheme="minorHAnsi"/>
                <w:szCs w:val="16"/>
              </w:rPr>
              <w:t xml:space="preserve"> </w:t>
            </w:r>
            <w:r w:rsidR="00A12927" w:rsidRPr="00B26CA6">
              <w:rPr>
                <w:rFonts w:asciiTheme="minorHAnsi" w:eastAsia="Calibri" w:hAnsiTheme="minorHAnsi" w:cstheme="minorHAnsi"/>
                <w:szCs w:val="16"/>
              </w:rPr>
              <w:t>stručno</w:t>
            </w:r>
            <w:r w:rsidRPr="00B26CA6">
              <w:rPr>
                <w:rFonts w:asciiTheme="minorHAnsi" w:eastAsia="Calibri" w:hAnsiTheme="minorHAnsi" w:cstheme="minorHAnsi"/>
                <w:szCs w:val="16"/>
              </w:rPr>
              <w:t xml:space="preserve"> iskustvo</w:t>
            </w:r>
          </w:p>
        </w:tc>
        <w:tc>
          <w:tcPr>
            <w:tcW w:w="5742" w:type="dxa"/>
            <w:gridSpan w:val="11"/>
            <w:tcBorders>
              <w:top w:val="single" w:sz="4" w:space="0" w:color="auto"/>
              <w:left w:val="single" w:sz="4" w:space="0" w:color="auto"/>
              <w:bottom w:val="single" w:sz="12" w:space="0" w:color="auto"/>
              <w:right w:val="single" w:sz="12" w:space="0" w:color="00000A"/>
            </w:tcBorders>
            <w:shd w:val="clear" w:color="auto" w:fill="FFFFFF" w:themeFill="background1"/>
            <w:vAlign w:val="center"/>
          </w:tcPr>
          <w:p w14:paraId="0D1FA5FA"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r>
      <w:tr w:rsidR="00886FBD" w:rsidRPr="00B26CA6" w14:paraId="74BCC2F3" w14:textId="77777777" w:rsidTr="00C33504">
        <w:trPr>
          <w:trHeight w:val="90"/>
        </w:trPr>
        <w:tc>
          <w:tcPr>
            <w:tcW w:w="1808" w:type="dxa"/>
            <w:gridSpan w:val="2"/>
            <w:tcBorders>
              <w:top w:val="single" w:sz="12" w:space="0" w:color="auto"/>
              <w:left w:val="single" w:sz="12" w:space="0" w:color="00000A"/>
              <w:bottom w:val="single" w:sz="4" w:space="0" w:color="auto"/>
              <w:right w:val="single" w:sz="4" w:space="0" w:color="auto"/>
            </w:tcBorders>
            <w:shd w:val="clear" w:color="auto" w:fill="D9D9D9" w:themeFill="background1" w:themeFillShade="D9"/>
            <w:tcMar>
              <w:left w:w="103" w:type="dxa"/>
            </w:tcMar>
            <w:vAlign w:val="center"/>
          </w:tcPr>
          <w:p w14:paraId="35C6924E" w14:textId="77777777" w:rsidR="00113CF6" w:rsidRPr="00B26CA6" w:rsidRDefault="00113CF6" w:rsidP="00113CF6">
            <w:pPr>
              <w:spacing w:before="60" w:after="60" w:line="220" w:lineRule="atLeast"/>
              <w:rPr>
                <w:rFonts w:asciiTheme="minorHAnsi" w:eastAsia="Calibri" w:hAnsiTheme="minorHAnsi" w:cstheme="minorHAnsi"/>
                <w:szCs w:val="16"/>
              </w:rPr>
            </w:pPr>
            <w:r w:rsidRPr="00B26CA6">
              <w:rPr>
                <w:rFonts w:asciiTheme="minorHAnsi" w:eastAsia="Calibri" w:hAnsiTheme="minorHAnsi" w:cstheme="minorHAnsi"/>
                <w:szCs w:val="16"/>
              </w:rPr>
              <w:t>Datum od – do</w:t>
            </w:r>
          </w:p>
          <w:p w14:paraId="1DE7965A" w14:textId="77777777" w:rsidR="00113CF6" w:rsidRPr="00B26CA6" w:rsidRDefault="00113CF6" w:rsidP="00113CF6">
            <w:pPr>
              <w:spacing w:before="60" w:after="60" w:line="220" w:lineRule="atLeast"/>
              <w:rPr>
                <w:rFonts w:asciiTheme="minorHAnsi" w:eastAsia="Calibri" w:hAnsiTheme="minorHAnsi" w:cstheme="minorHAnsi"/>
                <w:i/>
                <w:szCs w:val="16"/>
              </w:rPr>
            </w:pPr>
            <w:r w:rsidRPr="00B26CA6">
              <w:rPr>
                <w:rFonts w:asciiTheme="minorHAnsi" w:eastAsia="Calibri" w:hAnsiTheme="minorHAnsi" w:cstheme="minorHAnsi"/>
                <w:i/>
                <w:szCs w:val="16"/>
              </w:rPr>
              <w:t>(mjesec/godina)</w:t>
            </w:r>
          </w:p>
        </w:tc>
        <w:tc>
          <w:tcPr>
            <w:tcW w:w="2453" w:type="dxa"/>
            <w:gridSpan w:val="6"/>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14:paraId="587FB045" w14:textId="77777777" w:rsidR="00113CF6" w:rsidRPr="00B26CA6" w:rsidRDefault="00113CF6" w:rsidP="00113CF6">
            <w:pPr>
              <w:spacing w:before="60" w:after="60" w:line="220" w:lineRule="atLeast"/>
              <w:jc w:val="center"/>
              <w:rPr>
                <w:rFonts w:asciiTheme="minorHAnsi" w:eastAsia="Calibri" w:hAnsiTheme="minorHAnsi" w:cstheme="minorHAnsi"/>
                <w:szCs w:val="16"/>
              </w:rPr>
            </w:pPr>
            <w:r w:rsidRPr="00B26CA6">
              <w:rPr>
                <w:rFonts w:asciiTheme="minorHAnsi" w:eastAsia="Calibri" w:hAnsiTheme="minorHAnsi" w:cstheme="minorHAnsi"/>
                <w:szCs w:val="16"/>
              </w:rPr>
              <w:t>Tvrtka/Institucija</w:t>
            </w:r>
          </w:p>
          <w:p w14:paraId="359A1C09" w14:textId="77777777" w:rsidR="00113CF6" w:rsidRPr="00B26CA6" w:rsidRDefault="00113CF6" w:rsidP="00113CF6">
            <w:pPr>
              <w:spacing w:before="60" w:after="60" w:line="220" w:lineRule="atLeast"/>
              <w:jc w:val="center"/>
              <w:rPr>
                <w:rFonts w:asciiTheme="minorHAnsi" w:eastAsia="Calibri" w:hAnsiTheme="minorHAnsi" w:cstheme="minorHAnsi"/>
                <w:i/>
                <w:szCs w:val="16"/>
              </w:rPr>
            </w:pPr>
            <w:r w:rsidRPr="00B26CA6">
              <w:rPr>
                <w:rFonts w:asciiTheme="minorHAnsi" w:eastAsia="Calibri" w:hAnsiTheme="minorHAnsi" w:cstheme="minorHAnsi"/>
                <w:i/>
                <w:szCs w:val="16"/>
              </w:rPr>
              <w:t>(Naziv, Adresa)</w:t>
            </w:r>
          </w:p>
        </w:tc>
        <w:tc>
          <w:tcPr>
            <w:tcW w:w="2464" w:type="dxa"/>
            <w:gridSpan w:val="5"/>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14:paraId="74325E5B" w14:textId="77777777" w:rsidR="00113CF6" w:rsidRPr="00B26CA6" w:rsidRDefault="00113CF6" w:rsidP="00113CF6">
            <w:pPr>
              <w:spacing w:before="60" w:after="60" w:line="220" w:lineRule="atLeast"/>
              <w:jc w:val="center"/>
              <w:rPr>
                <w:rFonts w:asciiTheme="minorHAnsi" w:eastAsia="Calibri" w:hAnsiTheme="minorHAnsi" w:cstheme="minorHAnsi"/>
                <w:szCs w:val="16"/>
              </w:rPr>
            </w:pPr>
            <w:r w:rsidRPr="00B26CA6">
              <w:rPr>
                <w:rFonts w:asciiTheme="minorHAnsi" w:eastAsia="Calibri" w:hAnsiTheme="minorHAnsi" w:cstheme="minorHAnsi"/>
                <w:szCs w:val="16"/>
              </w:rPr>
              <w:t>Položaj</w:t>
            </w:r>
          </w:p>
        </w:tc>
        <w:tc>
          <w:tcPr>
            <w:tcW w:w="2558" w:type="dxa"/>
            <w:gridSpan w:val="3"/>
            <w:tcBorders>
              <w:top w:val="single" w:sz="12" w:space="0" w:color="auto"/>
              <w:left w:val="single" w:sz="4" w:space="0" w:color="auto"/>
              <w:bottom w:val="single" w:sz="4" w:space="0" w:color="auto"/>
              <w:right w:val="single" w:sz="12" w:space="0" w:color="00000A"/>
            </w:tcBorders>
            <w:shd w:val="clear" w:color="auto" w:fill="D9D9D9" w:themeFill="background1" w:themeFillShade="D9"/>
            <w:vAlign w:val="center"/>
          </w:tcPr>
          <w:p w14:paraId="4B5AC823" w14:textId="77777777" w:rsidR="00113CF6" w:rsidRPr="00B26CA6" w:rsidRDefault="00113CF6" w:rsidP="00113CF6">
            <w:pPr>
              <w:spacing w:before="60" w:after="60" w:line="220" w:lineRule="atLeast"/>
              <w:jc w:val="center"/>
              <w:rPr>
                <w:rFonts w:asciiTheme="minorHAnsi" w:eastAsia="Calibri" w:hAnsiTheme="minorHAnsi" w:cstheme="minorHAnsi"/>
                <w:szCs w:val="16"/>
              </w:rPr>
            </w:pPr>
            <w:r w:rsidRPr="00B26CA6">
              <w:rPr>
                <w:rFonts w:asciiTheme="minorHAnsi" w:eastAsia="Calibri" w:hAnsiTheme="minorHAnsi" w:cstheme="minorHAnsi"/>
                <w:szCs w:val="16"/>
              </w:rPr>
              <w:t>Opis radnog mjesta</w:t>
            </w:r>
          </w:p>
        </w:tc>
      </w:tr>
      <w:tr w:rsidR="00886FBD" w:rsidRPr="00B26CA6" w14:paraId="08CEDD7A" w14:textId="77777777" w:rsidTr="00C33504">
        <w:trPr>
          <w:trHeight w:val="90"/>
        </w:trPr>
        <w:tc>
          <w:tcPr>
            <w:tcW w:w="1808" w:type="dxa"/>
            <w:gridSpan w:val="2"/>
            <w:tcBorders>
              <w:top w:val="single" w:sz="4" w:space="0" w:color="auto"/>
              <w:left w:val="single" w:sz="12" w:space="0" w:color="00000A"/>
              <w:bottom w:val="single" w:sz="4" w:space="0" w:color="auto"/>
              <w:right w:val="single" w:sz="4" w:space="0" w:color="auto"/>
            </w:tcBorders>
            <w:shd w:val="clear" w:color="auto" w:fill="FFFFFF" w:themeFill="background1"/>
            <w:tcMar>
              <w:left w:w="103" w:type="dxa"/>
            </w:tcMar>
            <w:vAlign w:val="center"/>
          </w:tcPr>
          <w:p w14:paraId="088FD520" w14:textId="77777777" w:rsidR="00113CF6" w:rsidRPr="00B26CA6" w:rsidRDefault="00113CF6" w:rsidP="00113CF6">
            <w:pPr>
              <w:spacing w:before="60" w:after="60" w:line="220" w:lineRule="atLeast"/>
              <w:rPr>
                <w:rFonts w:asciiTheme="minorHAnsi" w:eastAsia="Calibri" w:hAnsiTheme="minorHAnsi" w:cstheme="minorHAnsi"/>
                <w:szCs w:val="16"/>
              </w:rPr>
            </w:pPr>
          </w:p>
        </w:tc>
        <w:tc>
          <w:tcPr>
            <w:tcW w:w="2453"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EFCEDF" w14:textId="77777777" w:rsidR="00113CF6" w:rsidRPr="00B26CA6" w:rsidRDefault="00113CF6" w:rsidP="00113CF6">
            <w:pPr>
              <w:spacing w:before="60" w:after="60" w:line="220" w:lineRule="atLeast"/>
              <w:rPr>
                <w:rFonts w:asciiTheme="minorHAnsi" w:eastAsia="Calibri" w:hAnsiTheme="minorHAnsi" w:cstheme="minorHAnsi"/>
                <w:szCs w:val="16"/>
              </w:rPr>
            </w:pPr>
          </w:p>
        </w:tc>
        <w:tc>
          <w:tcPr>
            <w:tcW w:w="2464"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DFF4DC"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2558" w:type="dxa"/>
            <w:gridSpan w:val="3"/>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5CC1906F"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r>
      <w:tr w:rsidR="00886FBD" w:rsidRPr="00B26CA6" w14:paraId="2902A793" w14:textId="77777777" w:rsidTr="00C33504">
        <w:trPr>
          <w:trHeight w:val="90"/>
        </w:trPr>
        <w:tc>
          <w:tcPr>
            <w:tcW w:w="1808" w:type="dxa"/>
            <w:gridSpan w:val="2"/>
            <w:tcBorders>
              <w:top w:val="single" w:sz="4" w:space="0" w:color="auto"/>
              <w:left w:val="single" w:sz="12" w:space="0" w:color="00000A"/>
              <w:bottom w:val="single" w:sz="4" w:space="0" w:color="auto"/>
              <w:right w:val="single" w:sz="4" w:space="0" w:color="auto"/>
            </w:tcBorders>
            <w:shd w:val="clear" w:color="auto" w:fill="FFFFFF" w:themeFill="background1"/>
            <w:tcMar>
              <w:left w:w="103" w:type="dxa"/>
            </w:tcMar>
            <w:vAlign w:val="center"/>
          </w:tcPr>
          <w:p w14:paraId="03133B0F" w14:textId="77777777" w:rsidR="00113CF6" w:rsidRPr="00B26CA6" w:rsidRDefault="00113CF6" w:rsidP="00113CF6">
            <w:pPr>
              <w:spacing w:before="60" w:after="60" w:line="220" w:lineRule="atLeast"/>
              <w:rPr>
                <w:rFonts w:asciiTheme="minorHAnsi" w:eastAsia="Calibri" w:hAnsiTheme="minorHAnsi" w:cstheme="minorHAnsi"/>
                <w:szCs w:val="16"/>
              </w:rPr>
            </w:pPr>
          </w:p>
        </w:tc>
        <w:tc>
          <w:tcPr>
            <w:tcW w:w="2453"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CD6899" w14:textId="77777777" w:rsidR="00113CF6" w:rsidRPr="00B26CA6" w:rsidRDefault="00113CF6" w:rsidP="00113CF6">
            <w:pPr>
              <w:spacing w:before="60" w:after="60" w:line="220" w:lineRule="atLeast"/>
              <w:rPr>
                <w:rFonts w:asciiTheme="minorHAnsi" w:eastAsia="Calibri" w:hAnsiTheme="minorHAnsi" w:cstheme="minorHAnsi"/>
                <w:szCs w:val="16"/>
              </w:rPr>
            </w:pPr>
          </w:p>
        </w:tc>
        <w:tc>
          <w:tcPr>
            <w:tcW w:w="2464"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326743"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2558" w:type="dxa"/>
            <w:gridSpan w:val="3"/>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0AB0503B"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r>
      <w:tr w:rsidR="00886FBD" w:rsidRPr="00B26CA6" w14:paraId="7D68A5E6" w14:textId="77777777" w:rsidTr="00C33504">
        <w:trPr>
          <w:trHeight w:val="90"/>
        </w:trPr>
        <w:tc>
          <w:tcPr>
            <w:tcW w:w="1808" w:type="dxa"/>
            <w:gridSpan w:val="2"/>
            <w:tcBorders>
              <w:top w:val="single" w:sz="4" w:space="0" w:color="auto"/>
              <w:left w:val="single" w:sz="12" w:space="0" w:color="00000A"/>
              <w:bottom w:val="single" w:sz="4" w:space="0" w:color="auto"/>
              <w:right w:val="single" w:sz="4" w:space="0" w:color="auto"/>
            </w:tcBorders>
            <w:shd w:val="clear" w:color="auto" w:fill="FFFFFF" w:themeFill="background1"/>
            <w:tcMar>
              <w:left w:w="103" w:type="dxa"/>
            </w:tcMar>
            <w:vAlign w:val="center"/>
          </w:tcPr>
          <w:p w14:paraId="65E37875" w14:textId="77777777" w:rsidR="00113CF6" w:rsidRPr="00B26CA6" w:rsidRDefault="00113CF6" w:rsidP="00113CF6">
            <w:pPr>
              <w:spacing w:before="60" w:after="60" w:line="220" w:lineRule="atLeast"/>
              <w:rPr>
                <w:rFonts w:asciiTheme="minorHAnsi" w:eastAsia="Calibri" w:hAnsiTheme="minorHAnsi" w:cstheme="minorHAnsi"/>
                <w:szCs w:val="16"/>
              </w:rPr>
            </w:pPr>
          </w:p>
        </w:tc>
        <w:tc>
          <w:tcPr>
            <w:tcW w:w="2453"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911A56" w14:textId="77777777" w:rsidR="00113CF6" w:rsidRPr="00B26CA6" w:rsidRDefault="00113CF6" w:rsidP="00113CF6">
            <w:pPr>
              <w:spacing w:before="60" w:after="60" w:line="220" w:lineRule="atLeast"/>
              <w:rPr>
                <w:rFonts w:asciiTheme="minorHAnsi" w:eastAsia="Calibri" w:hAnsiTheme="minorHAnsi" w:cstheme="minorHAnsi"/>
                <w:szCs w:val="16"/>
              </w:rPr>
            </w:pPr>
          </w:p>
        </w:tc>
        <w:tc>
          <w:tcPr>
            <w:tcW w:w="2464"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AC3C6A"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2558" w:type="dxa"/>
            <w:gridSpan w:val="3"/>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3196B348"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r>
      <w:tr w:rsidR="00886FBD" w:rsidRPr="00B26CA6" w14:paraId="11FDC172" w14:textId="77777777" w:rsidTr="00C33504">
        <w:trPr>
          <w:trHeight w:val="90"/>
        </w:trPr>
        <w:tc>
          <w:tcPr>
            <w:tcW w:w="1808" w:type="dxa"/>
            <w:gridSpan w:val="2"/>
            <w:tcBorders>
              <w:top w:val="single" w:sz="4" w:space="0" w:color="auto"/>
              <w:left w:val="single" w:sz="12" w:space="0" w:color="00000A"/>
              <w:bottom w:val="single" w:sz="4" w:space="0" w:color="auto"/>
              <w:right w:val="single" w:sz="4" w:space="0" w:color="auto"/>
            </w:tcBorders>
            <w:shd w:val="clear" w:color="auto" w:fill="FFFFFF" w:themeFill="background1"/>
            <w:tcMar>
              <w:left w:w="103" w:type="dxa"/>
            </w:tcMar>
            <w:vAlign w:val="center"/>
          </w:tcPr>
          <w:p w14:paraId="32B1531B" w14:textId="77777777" w:rsidR="00113CF6" w:rsidRPr="00B26CA6" w:rsidRDefault="00113CF6" w:rsidP="00113CF6">
            <w:pPr>
              <w:spacing w:before="60" w:after="60" w:line="220" w:lineRule="atLeast"/>
              <w:rPr>
                <w:rFonts w:asciiTheme="minorHAnsi" w:eastAsia="Calibri" w:hAnsiTheme="minorHAnsi" w:cstheme="minorHAnsi"/>
                <w:szCs w:val="16"/>
              </w:rPr>
            </w:pPr>
          </w:p>
        </w:tc>
        <w:tc>
          <w:tcPr>
            <w:tcW w:w="2453"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CDF186" w14:textId="77777777" w:rsidR="00113CF6" w:rsidRPr="00B26CA6" w:rsidRDefault="00113CF6" w:rsidP="00113CF6">
            <w:pPr>
              <w:spacing w:before="60" w:after="60" w:line="220" w:lineRule="atLeast"/>
              <w:rPr>
                <w:rFonts w:asciiTheme="minorHAnsi" w:eastAsia="Calibri" w:hAnsiTheme="minorHAnsi" w:cstheme="minorHAnsi"/>
                <w:szCs w:val="16"/>
              </w:rPr>
            </w:pPr>
          </w:p>
        </w:tc>
        <w:tc>
          <w:tcPr>
            <w:tcW w:w="2464"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B77CCC"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2558" w:type="dxa"/>
            <w:gridSpan w:val="3"/>
            <w:tcBorders>
              <w:top w:val="single" w:sz="4" w:space="0" w:color="auto"/>
              <w:left w:val="single" w:sz="4" w:space="0" w:color="auto"/>
              <w:bottom w:val="single" w:sz="4" w:space="0" w:color="auto"/>
              <w:right w:val="single" w:sz="12" w:space="0" w:color="00000A"/>
            </w:tcBorders>
            <w:shd w:val="clear" w:color="auto" w:fill="FFFFFF" w:themeFill="background1"/>
            <w:vAlign w:val="center"/>
          </w:tcPr>
          <w:p w14:paraId="243B4CCB"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r>
      <w:tr w:rsidR="00886FBD" w:rsidRPr="00B26CA6" w14:paraId="0DA5D603" w14:textId="77777777" w:rsidTr="00C33504">
        <w:trPr>
          <w:trHeight w:val="90"/>
        </w:trPr>
        <w:tc>
          <w:tcPr>
            <w:tcW w:w="1808" w:type="dxa"/>
            <w:gridSpan w:val="2"/>
            <w:tcBorders>
              <w:top w:val="single" w:sz="4" w:space="0" w:color="auto"/>
              <w:left w:val="single" w:sz="12" w:space="0" w:color="00000A"/>
              <w:bottom w:val="single" w:sz="12" w:space="0" w:color="auto"/>
              <w:right w:val="single" w:sz="4" w:space="0" w:color="auto"/>
            </w:tcBorders>
            <w:shd w:val="clear" w:color="auto" w:fill="FFFFFF" w:themeFill="background1"/>
            <w:tcMar>
              <w:left w:w="103" w:type="dxa"/>
            </w:tcMar>
            <w:vAlign w:val="center"/>
          </w:tcPr>
          <w:p w14:paraId="4EF2E0A5" w14:textId="77777777" w:rsidR="00113CF6" w:rsidRPr="00B26CA6" w:rsidRDefault="00113CF6" w:rsidP="00113CF6">
            <w:pPr>
              <w:spacing w:before="60" w:after="60" w:line="220" w:lineRule="atLeast"/>
              <w:rPr>
                <w:rFonts w:asciiTheme="minorHAnsi" w:eastAsia="Calibri" w:hAnsiTheme="minorHAnsi" w:cstheme="minorHAnsi"/>
                <w:szCs w:val="16"/>
              </w:rPr>
            </w:pPr>
          </w:p>
        </w:tc>
        <w:tc>
          <w:tcPr>
            <w:tcW w:w="2453" w:type="dxa"/>
            <w:gridSpan w:val="6"/>
            <w:tcBorders>
              <w:top w:val="single" w:sz="4" w:space="0" w:color="auto"/>
              <w:left w:val="single" w:sz="4" w:space="0" w:color="auto"/>
              <w:bottom w:val="single" w:sz="12" w:space="0" w:color="auto"/>
              <w:right w:val="single" w:sz="4" w:space="0" w:color="auto"/>
            </w:tcBorders>
            <w:shd w:val="clear" w:color="auto" w:fill="FFFFFF" w:themeFill="background1"/>
            <w:vAlign w:val="center"/>
          </w:tcPr>
          <w:p w14:paraId="56A0F68D" w14:textId="77777777" w:rsidR="00113CF6" w:rsidRPr="00B26CA6" w:rsidRDefault="00113CF6" w:rsidP="00113CF6">
            <w:pPr>
              <w:spacing w:before="60" w:after="60" w:line="220" w:lineRule="atLeast"/>
              <w:rPr>
                <w:rFonts w:asciiTheme="minorHAnsi" w:eastAsia="Calibri" w:hAnsiTheme="minorHAnsi" w:cstheme="minorHAnsi"/>
                <w:szCs w:val="16"/>
              </w:rPr>
            </w:pPr>
          </w:p>
        </w:tc>
        <w:tc>
          <w:tcPr>
            <w:tcW w:w="2464" w:type="dxa"/>
            <w:gridSpan w:val="5"/>
            <w:tcBorders>
              <w:top w:val="single" w:sz="4" w:space="0" w:color="auto"/>
              <w:left w:val="single" w:sz="4" w:space="0" w:color="auto"/>
              <w:bottom w:val="single" w:sz="12" w:space="0" w:color="auto"/>
              <w:right w:val="single" w:sz="4" w:space="0" w:color="auto"/>
            </w:tcBorders>
            <w:shd w:val="clear" w:color="auto" w:fill="FFFFFF" w:themeFill="background1"/>
            <w:vAlign w:val="center"/>
          </w:tcPr>
          <w:p w14:paraId="781F6C8A"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2558" w:type="dxa"/>
            <w:gridSpan w:val="3"/>
            <w:tcBorders>
              <w:top w:val="single" w:sz="4" w:space="0" w:color="auto"/>
              <w:left w:val="single" w:sz="4" w:space="0" w:color="auto"/>
              <w:bottom w:val="single" w:sz="12" w:space="0" w:color="auto"/>
              <w:right w:val="single" w:sz="12" w:space="0" w:color="00000A"/>
            </w:tcBorders>
            <w:shd w:val="clear" w:color="auto" w:fill="FFFFFF" w:themeFill="background1"/>
            <w:vAlign w:val="center"/>
          </w:tcPr>
          <w:p w14:paraId="6893EADC"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r>
      <w:tr w:rsidR="00886FBD" w:rsidRPr="00B26CA6" w14:paraId="0D39FD19" w14:textId="77777777" w:rsidTr="00C33504">
        <w:trPr>
          <w:trHeight w:val="90"/>
        </w:trPr>
        <w:tc>
          <w:tcPr>
            <w:tcW w:w="584" w:type="dxa"/>
            <w:tcBorders>
              <w:left w:val="single" w:sz="12" w:space="0" w:color="00000A"/>
              <w:bottom w:val="single" w:sz="12" w:space="0" w:color="00000A"/>
              <w:right w:val="single" w:sz="4" w:space="0" w:color="00000A"/>
            </w:tcBorders>
            <w:shd w:val="clear" w:color="auto" w:fill="FFFFFF" w:themeFill="background1"/>
            <w:tcMar>
              <w:left w:w="103" w:type="dxa"/>
            </w:tcMar>
            <w:vAlign w:val="center"/>
          </w:tcPr>
          <w:p w14:paraId="34EA0BBA" w14:textId="7CDAD52A" w:rsidR="00113CF6" w:rsidRPr="00B26CA6" w:rsidRDefault="00D55DC8" w:rsidP="00113CF6">
            <w:pPr>
              <w:spacing w:before="60" w:after="60" w:line="220" w:lineRule="atLeast"/>
              <w:rPr>
                <w:rFonts w:asciiTheme="minorHAnsi" w:eastAsia="Calibri" w:hAnsiTheme="minorHAnsi" w:cstheme="minorHAnsi"/>
                <w:szCs w:val="16"/>
              </w:rPr>
            </w:pPr>
            <w:r w:rsidRPr="00B26CA6">
              <w:rPr>
                <w:rFonts w:asciiTheme="minorHAnsi" w:eastAsia="Calibri" w:hAnsiTheme="minorHAnsi" w:cstheme="minorHAnsi"/>
                <w:szCs w:val="16"/>
              </w:rPr>
              <w:t>11</w:t>
            </w:r>
            <w:r w:rsidR="00113CF6" w:rsidRPr="00B26CA6">
              <w:rPr>
                <w:rFonts w:asciiTheme="minorHAnsi" w:eastAsia="Calibri" w:hAnsiTheme="minorHAnsi" w:cstheme="minorHAnsi"/>
                <w:szCs w:val="16"/>
              </w:rPr>
              <w:t>.</w:t>
            </w:r>
          </w:p>
        </w:tc>
        <w:tc>
          <w:tcPr>
            <w:tcW w:w="8699" w:type="dxa"/>
            <w:gridSpan w:val="15"/>
            <w:tcBorders>
              <w:left w:val="single" w:sz="4" w:space="0" w:color="00000A"/>
              <w:bottom w:val="single" w:sz="12" w:space="0" w:color="00000A"/>
              <w:right w:val="single" w:sz="12" w:space="0" w:color="00000A"/>
            </w:tcBorders>
            <w:shd w:val="clear" w:color="auto" w:fill="FFFFFF" w:themeFill="background1"/>
            <w:vAlign w:val="center"/>
          </w:tcPr>
          <w:p w14:paraId="11D0AAED" w14:textId="174444D1" w:rsidR="00113CF6" w:rsidRPr="00B26CA6" w:rsidRDefault="00113CF6" w:rsidP="0076681D">
            <w:pPr>
              <w:spacing w:before="60" w:after="60" w:line="220" w:lineRule="atLeast"/>
              <w:rPr>
                <w:rFonts w:asciiTheme="minorHAnsi" w:eastAsia="Calibri" w:hAnsiTheme="minorHAnsi" w:cstheme="minorHAnsi"/>
                <w:szCs w:val="16"/>
              </w:rPr>
            </w:pPr>
            <w:r w:rsidRPr="00B26CA6">
              <w:rPr>
                <w:rFonts w:asciiTheme="minorHAnsi" w:eastAsia="Calibri" w:hAnsiTheme="minorHAnsi" w:cstheme="minorHAnsi"/>
                <w:szCs w:val="16"/>
              </w:rPr>
              <w:t>Specifično stručno iskustvo :</w:t>
            </w:r>
          </w:p>
        </w:tc>
      </w:tr>
      <w:tr w:rsidR="00886FBD" w:rsidRPr="00B26CA6" w14:paraId="7016C2D9" w14:textId="77777777" w:rsidTr="00C33504">
        <w:trPr>
          <w:trHeight w:val="90"/>
        </w:trPr>
        <w:tc>
          <w:tcPr>
            <w:tcW w:w="2453" w:type="dxa"/>
            <w:gridSpan w:val="3"/>
            <w:tcBorders>
              <w:top w:val="single" w:sz="12" w:space="0" w:color="00000A"/>
              <w:left w:val="single" w:sz="12" w:space="0" w:color="00000A"/>
              <w:bottom w:val="single" w:sz="4" w:space="0" w:color="00000A"/>
              <w:right w:val="single" w:sz="4" w:space="0" w:color="00000A"/>
            </w:tcBorders>
            <w:shd w:val="clear" w:color="auto" w:fill="D9D9D9" w:themeFill="background1" w:themeFillShade="D9"/>
            <w:tcMar>
              <w:left w:w="103" w:type="dxa"/>
            </w:tcMar>
            <w:vAlign w:val="center"/>
          </w:tcPr>
          <w:p w14:paraId="04AF6800" w14:textId="77777777" w:rsidR="00113CF6" w:rsidRPr="00B26CA6" w:rsidRDefault="00113CF6" w:rsidP="00113CF6">
            <w:pPr>
              <w:spacing w:before="60" w:after="60" w:line="220" w:lineRule="atLeast"/>
              <w:jc w:val="center"/>
              <w:rPr>
                <w:rFonts w:asciiTheme="minorHAnsi" w:eastAsia="Calibri" w:hAnsiTheme="minorHAnsi" w:cstheme="minorHAnsi"/>
                <w:szCs w:val="16"/>
              </w:rPr>
            </w:pPr>
            <w:r w:rsidRPr="00B26CA6">
              <w:rPr>
                <w:rFonts w:asciiTheme="minorHAnsi" w:eastAsia="Calibri" w:hAnsiTheme="minorHAnsi" w:cstheme="minorHAnsi"/>
                <w:szCs w:val="16"/>
              </w:rPr>
              <w:t>Naziv ugovora/projekta</w:t>
            </w:r>
          </w:p>
        </w:tc>
        <w:tc>
          <w:tcPr>
            <w:tcW w:w="1744" w:type="dxa"/>
            <w:gridSpan w:val="4"/>
            <w:tcBorders>
              <w:top w:val="single" w:sz="12"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58357927" w14:textId="0E8D9E87" w:rsidR="00113CF6" w:rsidRPr="00B26CA6" w:rsidRDefault="00977A08" w:rsidP="00113CF6">
            <w:pPr>
              <w:spacing w:before="60" w:after="60" w:line="220" w:lineRule="atLeast"/>
              <w:jc w:val="center"/>
              <w:rPr>
                <w:rFonts w:asciiTheme="minorHAnsi" w:eastAsia="Calibri" w:hAnsiTheme="minorHAnsi" w:cstheme="minorHAnsi"/>
                <w:szCs w:val="16"/>
              </w:rPr>
            </w:pPr>
            <w:r w:rsidRPr="00B26CA6">
              <w:rPr>
                <w:rFonts w:asciiTheme="minorHAnsi" w:eastAsia="Calibri" w:hAnsiTheme="minorHAnsi" w:cstheme="minorHAnsi"/>
                <w:szCs w:val="16"/>
              </w:rPr>
              <w:t>Trajanje ugovora/projekta d</w:t>
            </w:r>
            <w:r w:rsidR="00113CF6" w:rsidRPr="00B26CA6">
              <w:rPr>
                <w:rFonts w:asciiTheme="minorHAnsi" w:eastAsia="Calibri" w:hAnsiTheme="minorHAnsi" w:cstheme="minorHAnsi"/>
                <w:szCs w:val="16"/>
              </w:rPr>
              <w:t xml:space="preserve">atum od - do </w:t>
            </w:r>
          </w:p>
          <w:p w14:paraId="1675AD01" w14:textId="77777777" w:rsidR="00113CF6" w:rsidRPr="00B26CA6" w:rsidRDefault="00113CF6" w:rsidP="00113CF6">
            <w:pPr>
              <w:spacing w:before="60" w:after="60" w:line="220" w:lineRule="atLeast"/>
              <w:jc w:val="center"/>
              <w:rPr>
                <w:rFonts w:asciiTheme="minorHAnsi" w:eastAsia="Calibri" w:hAnsiTheme="minorHAnsi" w:cstheme="minorHAnsi"/>
                <w:i/>
                <w:szCs w:val="16"/>
              </w:rPr>
            </w:pPr>
            <w:r w:rsidRPr="00B26CA6">
              <w:rPr>
                <w:rFonts w:asciiTheme="minorHAnsi" w:eastAsia="Calibri" w:hAnsiTheme="minorHAnsi" w:cstheme="minorHAnsi"/>
                <w:i/>
                <w:szCs w:val="16"/>
              </w:rPr>
              <w:t>(mjesec/godina)</w:t>
            </w:r>
          </w:p>
        </w:tc>
        <w:tc>
          <w:tcPr>
            <w:tcW w:w="2499" w:type="dxa"/>
            <w:gridSpan w:val="5"/>
            <w:tcBorders>
              <w:top w:val="single" w:sz="12"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3B7ABF0E" w14:textId="77777777" w:rsidR="00113CF6" w:rsidRPr="00B26CA6" w:rsidRDefault="00113CF6" w:rsidP="00113CF6">
            <w:pPr>
              <w:spacing w:before="60" w:after="60" w:line="220" w:lineRule="atLeast"/>
              <w:jc w:val="center"/>
              <w:rPr>
                <w:rFonts w:asciiTheme="minorHAnsi" w:eastAsia="Calibri" w:hAnsiTheme="minorHAnsi" w:cstheme="minorHAnsi"/>
                <w:szCs w:val="16"/>
              </w:rPr>
            </w:pPr>
            <w:r w:rsidRPr="00B26CA6">
              <w:rPr>
                <w:rFonts w:asciiTheme="minorHAnsi" w:eastAsia="Calibri" w:hAnsiTheme="minorHAnsi" w:cstheme="minorHAnsi"/>
                <w:szCs w:val="16"/>
              </w:rPr>
              <w:t>Kratki opis projekta</w:t>
            </w:r>
          </w:p>
        </w:tc>
        <w:tc>
          <w:tcPr>
            <w:tcW w:w="1266" w:type="dxa"/>
            <w:gridSpan w:val="3"/>
            <w:tcBorders>
              <w:top w:val="single" w:sz="12" w:space="0" w:color="00000A"/>
              <w:left w:val="single" w:sz="4" w:space="0" w:color="00000A"/>
              <w:bottom w:val="single" w:sz="4" w:space="0" w:color="00000A"/>
              <w:right w:val="single" w:sz="4" w:space="0" w:color="00000A"/>
            </w:tcBorders>
            <w:shd w:val="clear" w:color="auto" w:fill="D9D9D9" w:themeFill="background1" w:themeFillShade="D9"/>
            <w:vAlign w:val="center"/>
          </w:tcPr>
          <w:p w14:paraId="6F003EB2" w14:textId="77777777" w:rsidR="00113CF6" w:rsidRPr="00B26CA6" w:rsidRDefault="00113CF6" w:rsidP="00113CF6">
            <w:pPr>
              <w:spacing w:before="60" w:after="60" w:line="220" w:lineRule="atLeast"/>
              <w:jc w:val="center"/>
              <w:rPr>
                <w:rFonts w:asciiTheme="minorHAnsi" w:eastAsia="Calibri" w:hAnsiTheme="minorHAnsi" w:cstheme="minorHAnsi"/>
                <w:szCs w:val="16"/>
              </w:rPr>
            </w:pPr>
            <w:r w:rsidRPr="00B26CA6">
              <w:rPr>
                <w:rFonts w:asciiTheme="minorHAnsi" w:eastAsia="Calibri" w:hAnsiTheme="minorHAnsi" w:cstheme="minorHAnsi"/>
                <w:szCs w:val="16"/>
              </w:rPr>
              <w:t>Funkcija stručnjaka na projektu</w:t>
            </w:r>
          </w:p>
        </w:tc>
        <w:tc>
          <w:tcPr>
            <w:tcW w:w="1321" w:type="dxa"/>
            <w:tcBorders>
              <w:top w:val="single" w:sz="12" w:space="0" w:color="00000A"/>
              <w:left w:val="single" w:sz="4" w:space="0" w:color="00000A"/>
              <w:bottom w:val="single" w:sz="4" w:space="0" w:color="00000A"/>
              <w:right w:val="single" w:sz="12" w:space="0" w:color="00000A"/>
            </w:tcBorders>
            <w:shd w:val="clear" w:color="auto" w:fill="D9D9D9" w:themeFill="background1" w:themeFillShade="D9"/>
            <w:vAlign w:val="center"/>
          </w:tcPr>
          <w:p w14:paraId="77721EDC" w14:textId="77777777" w:rsidR="00113CF6" w:rsidRPr="00B26CA6" w:rsidRDefault="00113CF6" w:rsidP="00113CF6">
            <w:pPr>
              <w:spacing w:before="60" w:after="60" w:line="220" w:lineRule="atLeast"/>
              <w:jc w:val="center"/>
              <w:rPr>
                <w:rFonts w:asciiTheme="minorHAnsi" w:eastAsia="Calibri" w:hAnsiTheme="minorHAnsi" w:cstheme="minorHAnsi"/>
                <w:szCs w:val="16"/>
              </w:rPr>
            </w:pPr>
            <w:r w:rsidRPr="00B26CA6">
              <w:rPr>
                <w:rFonts w:asciiTheme="minorHAnsi" w:eastAsia="Calibri" w:hAnsiTheme="minorHAnsi" w:cstheme="minorHAnsi"/>
                <w:szCs w:val="16"/>
              </w:rPr>
              <w:t>Naručitelj i kontakt osoba Naručitelja*</w:t>
            </w:r>
          </w:p>
        </w:tc>
      </w:tr>
      <w:tr w:rsidR="00886FBD" w:rsidRPr="00B26CA6" w14:paraId="538D6915" w14:textId="77777777" w:rsidTr="00C33504">
        <w:trPr>
          <w:trHeight w:val="90"/>
        </w:trPr>
        <w:tc>
          <w:tcPr>
            <w:tcW w:w="2453" w:type="dxa"/>
            <w:gridSpan w:val="3"/>
            <w:tcBorders>
              <w:top w:val="single" w:sz="4" w:space="0" w:color="00000A"/>
              <w:left w:val="single" w:sz="12" w:space="0" w:color="00000A"/>
              <w:bottom w:val="single" w:sz="4" w:space="0" w:color="00000A"/>
              <w:right w:val="single" w:sz="4" w:space="0" w:color="00000A"/>
            </w:tcBorders>
            <w:shd w:val="clear" w:color="auto" w:fill="FFFFFF" w:themeFill="background1"/>
            <w:tcMar>
              <w:left w:w="103" w:type="dxa"/>
            </w:tcMar>
            <w:vAlign w:val="center"/>
          </w:tcPr>
          <w:p w14:paraId="343DF273"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p w14:paraId="478AE3BE"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1744" w:type="dxa"/>
            <w:gridSpan w:val="4"/>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364FD22E"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2499" w:type="dxa"/>
            <w:gridSpan w:val="5"/>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2F3F069A"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1266" w:type="dxa"/>
            <w:gridSpan w:val="3"/>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1FED1E42"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1321" w:type="dxa"/>
            <w:tcBorders>
              <w:top w:val="single" w:sz="4" w:space="0" w:color="00000A"/>
              <w:left w:val="single" w:sz="4" w:space="0" w:color="00000A"/>
              <w:bottom w:val="single" w:sz="4" w:space="0" w:color="00000A"/>
              <w:right w:val="single" w:sz="12" w:space="0" w:color="00000A"/>
            </w:tcBorders>
            <w:shd w:val="clear" w:color="auto" w:fill="FFFFFF" w:themeFill="background1"/>
            <w:vAlign w:val="center"/>
          </w:tcPr>
          <w:p w14:paraId="66AE9B6C"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r>
      <w:tr w:rsidR="00886FBD" w:rsidRPr="00B26CA6" w14:paraId="761C9982" w14:textId="77777777" w:rsidTr="00C33504">
        <w:trPr>
          <w:trHeight w:val="90"/>
        </w:trPr>
        <w:tc>
          <w:tcPr>
            <w:tcW w:w="2453" w:type="dxa"/>
            <w:gridSpan w:val="3"/>
            <w:tcBorders>
              <w:top w:val="single" w:sz="4" w:space="0" w:color="00000A"/>
              <w:left w:val="single" w:sz="12" w:space="0" w:color="00000A"/>
              <w:bottom w:val="single" w:sz="4" w:space="0" w:color="00000A"/>
              <w:right w:val="single" w:sz="4" w:space="0" w:color="00000A"/>
            </w:tcBorders>
            <w:shd w:val="clear" w:color="auto" w:fill="FFFFFF" w:themeFill="background1"/>
            <w:tcMar>
              <w:left w:w="103" w:type="dxa"/>
            </w:tcMar>
            <w:vAlign w:val="center"/>
          </w:tcPr>
          <w:p w14:paraId="73052537"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p w14:paraId="27719FF9"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1744" w:type="dxa"/>
            <w:gridSpan w:val="4"/>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4D12EA00"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2499" w:type="dxa"/>
            <w:gridSpan w:val="5"/>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69A7D3F8"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1266" w:type="dxa"/>
            <w:gridSpan w:val="3"/>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667BC65B"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1321" w:type="dxa"/>
            <w:tcBorders>
              <w:top w:val="single" w:sz="4" w:space="0" w:color="00000A"/>
              <w:left w:val="single" w:sz="4" w:space="0" w:color="00000A"/>
              <w:bottom w:val="single" w:sz="4" w:space="0" w:color="00000A"/>
              <w:right w:val="single" w:sz="12" w:space="0" w:color="00000A"/>
            </w:tcBorders>
            <w:shd w:val="clear" w:color="auto" w:fill="FFFFFF" w:themeFill="background1"/>
            <w:vAlign w:val="center"/>
          </w:tcPr>
          <w:p w14:paraId="3575752A"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r>
      <w:tr w:rsidR="00886FBD" w:rsidRPr="00B26CA6" w14:paraId="1B087345" w14:textId="77777777" w:rsidTr="00C33504">
        <w:trPr>
          <w:trHeight w:val="90"/>
        </w:trPr>
        <w:tc>
          <w:tcPr>
            <w:tcW w:w="2453" w:type="dxa"/>
            <w:gridSpan w:val="3"/>
            <w:tcBorders>
              <w:top w:val="single" w:sz="4" w:space="0" w:color="00000A"/>
              <w:left w:val="single" w:sz="12" w:space="0" w:color="00000A"/>
              <w:bottom w:val="single" w:sz="4" w:space="0" w:color="00000A"/>
              <w:right w:val="single" w:sz="4" w:space="0" w:color="00000A"/>
            </w:tcBorders>
            <w:shd w:val="clear" w:color="auto" w:fill="FFFFFF" w:themeFill="background1"/>
            <w:tcMar>
              <w:left w:w="103" w:type="dxa"/>
            </w:tcMar>
            <w:vAlign w:val="center"/>
          </w:tcPr>
          <w:p w14:paraId="4239F47B"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p w14:paraId="4464EDDF"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1744" w:type="dxa"/>
            <w:gridSpan w:val="4"/>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6F066005"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2499" w:type="dxa"/>
            <w:gridSpan w:val="5"/>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629EA21D"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1266" w:type="dxa"/>
            <w:gridSpan w:val="3"/>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7ABE2DF0"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1321" w:type="dxa"/>
            <w:tcBorders>
              <w:top w:val="single" w:sz="4" w:space="0" w:color="00000A"/>
              <w:left w:val="single" w:sz="4" w:space="0" w:color="00000A"/>
              <w:bottom w:val="single" w:sz="4" w:space="0" w:color="00000A"/>
              <w:right w:val="single" w:sz="12" w:space="0" w:color="00000A"/>
            </w:tcBorders>
            <w:shd w:val="clear" w:color="auto" w:fill="FFFFFF" w:themeFill="background1"/>
            <w:vAlign w:val="center"/>
          </w:tcPr>
          <w:p w14:paraId="6CF5569B"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r>
      <w:tr w:rsidR="00886FBD" w:rsidRPr="00B26CA6" w14:paraId="601DF4B0" w14:textId="77777777" w:rsidTr="00C33504">
        <w:trPr>
          <w:trHeight w:val="90"/>
        </w:trPr>
        <w:tc>
          <w:tcPr>
            <w:tcW w:w="2453" w:type="dxa"/>
            <w:gridSpan w:val="3"/>
            <w:tcBorders>
              <w:top w:val="single" w:sz="4" w:space="0" w:color="00000A"/>
              <w:left w:val="single" w:sz="12" w:space="0" w:color="00000A"/>
              <w:bottom w:val="single" w:sz="4" w:space="0" w:color="00000A"/>
              <w:right w:val="single" w:sz="4" w:space="0" w:color="00000A"/>
            </w:tcBorders>
            <w:shd w:val="clear" w:color="auto" w:fill="FFFFFF" w:themeFill="background1"/>
            <w:tcMar>
              <w:left w:w="103" w:type="dxa"/>
            </w:tcMar>
            <w:vAlign w:val="center"/>
          </w:tcPr>
          <w:p w14:paraId="2E3AD464"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p w14:paraId="21F2CE41"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1744" w:type="dxa"/>
            <w:gridSpan w:val="4"/>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7ADF69DA"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2499" w:type="dxa"/>
            <w:gridSpan w:val="5"/>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67ECD305"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1266" w:type="dxa"/>
            <w:gridSpan w:val="3"/>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03684634"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1321" w:type="dxa"/>
            <w:tcBorders>
              <w:top w:val="single" w:sz="4" w:space="0" w:color="00000A"/>
              <w:left w:val="single" w:sz="4" w:space="0" w:color="00000A"/>
              <w:bottom w:val="single" w:sz="4" w:space="0" w:color="00000A"/>
              <w:right w:val="single" w:sz="12" w:space="0" w:color="00000A"/>
            </w:tcBorders>
            <w:shd w:val="clear" w:color="auto" w:fill="FFFFFF" w:themeFill="background1"/>
            <w:vAlign w:val="center"/>
          </w:tcPr>
          <w:p w14:paraId="5259F522"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r>
      <w:tr w:rsidR="00886FBD" w:rsidRPr="00B26CA6" w14:paraId="5317E975" w14:textId="77777777" w:rsidTr="00C33504">
        <w:trPr>
          <w:trHeight w:val="90"/>
        </w:trPr>
        <w:tc>
          <w:tcPr>
            <w:tcW w:w="2453" w:type="dxa"/>
            <w:gridSpan w:val="3"/>
            <w:tcBorders>
              <w:top w:val="single" w:sz="4" w:space="0" w:color="00000A"/>
              <w:left w:val="single" w:sz="12" w:space="0" w:color="00000A"/>
              <w:bottom w:val="single" w:sz="4" w:space="0" w:color="00000A"/>
              <w:right w:val="single" w:sz="4" w:space="0" w:color="00000A"/>
            </w:tcBorders>
            <w:shd w:val="clear" w:color="auto" w:fill="FFFFFF" w:themeFill="background1"/>
            <w:tcMar>
              <w:left w:w="103" w:type="dxa"/>
            </w:tcMar>
            <w:vAlign w:val="center"/>
          </w:tcPr>
          <w:p w14:paraId="7840EDE2"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p w14:paraId="6DF2F128"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1744" w:type="dxa"/>
            <w:gridSpan w:val="4"/>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1C1A87B1"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2499" w:type="dxa"/>
            <w:gridSpan w:val="5"/>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40D44407"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1266" w:type="dxa"/>
            <w:gridSpan w:val="3"/>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14:paraId="2A429942"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c>
          <w:tcPr>
            <w:tcW w:w="1321" w:type="dxa"/>
            <w:tcBorders>
              <w:top w:val="single" w:sz="4" w:space="0" w:color="00000A"/>
              <w:left w:val="single" w:sz="4" w:space="0" w:color="00000A"/>
              <w:bottom w:val="single" w:sz="4" w:space="0" w:color="00000A"/>
              <w:right w:val="single" w:sz="12" w:space="0" w:color="00000A"/>
            </w:tcBorders>
            <w:shd w:val="clear" w:color="auto" w:fill="FFFFFF" w:themeFill="background1"/>
            <w:vAlign w:val="center"/>
          </w:tcPr>
          <w:p w14:paraId="57FE5536"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r>
      <w:tr w:rsidR="00113CF6" w:rsidRPr="00B26CA6" w14:paraId="36A5282C" w14:textId="77777777" w:rsidTr="00887AF1">
        <w:trPr>
          <w:trHeight w:val="90"/>
        </w:trPr>
        <w:tc>
          <w:tcPr>
            <w:tcW w:w="9283" w:type="dxa"/>
            <w:gridSpan w:val="16"/>
            <w:tcBorders>
              <w:top w:val="single" w:sz="4" w:space="0" w:color="00000A"/>
              <w:left w:val="single" w:sz="12" w:space="0" w:color="00000A"/>
              <w:bottom w:val="single" w:sz="12" w:space="0" w:color="00000A"/>
              <w:right w:val="single" w:sz="12" w:space="0" w:color="00000A"/>
            </w:tcBorders>
            <w:shd w:val="clear" w:color="auto" w:fill="FFFFFF" w:themeFill="background1"/>
            <w:tcMar>
              <w:left w:w="103" w:type="dxa"/>
            </w:tcMar>
            <w:vAlign w:val="center"/>
          </w:tcPr>
          <w:p w14:paraId="57641C79" w14:textId="77777777" w:rsidR="00113CF6" w:rsidRPr="00B26CA6" w:rsidRDefault="00113CF6" w:rsidP="00113CF6">
            <w:pPr>
              <w:spacing w:before="60" w:after="60" w:line="220" w:lineRule="atLeast"/>
              <w:rPr>
                <w:rFonts w:asciiTheme="minorHAnsi" w:eastAsia="Calibri" w:hAnsiTheme="minorHAnsi" w:cstheme="minorHAnsi"/>
                <w:i/>
                <w:szCs w:val="16"/>
              </w:rPr>
            </w:pPr>
            <w:r w:rsidRPr="00B26CA6">
              <w:rPr>
                <w:rFonts w:asciiTheme="minorHAnsi" w:eastAsia="Calibri" w:hAnsiTheme="minorHAnsi" w:cstheme="minorHAnsi"/>
                <w:i/>
                <w:szCs w:val="16"/>
              </w:rPr>
              <w:t>* Naručitelj pridržava pravo kontaktirati kontakt osobu za provjeru točnosti podataka prikazanih u životopisu.</w:t>
            </w:r>
          </w:p>
        </w:tc>
      </w:tr>
      <w:tr w:rsidR="00886FBD" w:rsidRPr="00B26CA6" w14:paraId="0022F6DD" w14:textId="77777777" w:rsidTr="00C33504">
        <w:trPr>
          <w:trHeight w:val="90"/>
        </w:trPr>
        <w:tc>
          <w:tcPr>
            <w:tcW w:w="584" w:type="dxa"/>
            <w:tcBorders>
              <w:top w:val="single" w:sz="12" w:space="0" w:color="00000A"/>
              <w:left w:val="single" w:sz="12" w:space="0" w:color="00000A"/>
              <w:bottom w:val="single" w:sz="4" w:space="0" w:color="00000A"/>
              <w:right w:val="single" w:sz="4" w:space="0" w:color="00000A"/>
            </w:tcBorders>
            <w:shd w:val="clear" w:color="auto" w:fill="FFFFFF" w:themeFill="background1"/>
            <w:tcMar>
              <w:left w:w="103" w:type="dxa"/>
            </w:tcMar>
            <w:vAlign w:val="center"/>
          </w:tcPr>
          <w:p w14:paraId="7902EE22" w14:textId="4039B976" w:rsidR="00113CF6" w:rsidRPr="00B26CA6" w:rsidRDefault="00D55DC8" w:rsidP="00113CF6">
            <w:pPr>
              <w:spacing w:before="60" w:after="60" w:line="220" w:lineRule="atLeast"/>
              <w:rPr>
                <w:rFonts w:asciiTheme="minorHAnsi" w:eastAsia="Calibri" w:hAnsiTheme="minorHAnsi" w:cstheme="minorHAnsi"/>
                <w:szCs w:val="16"/>
              </w:rPr>
            </w:pPr>
            <w:r w:rsidRPr="00B26CA6">
              <w:rPr>
                <w:rFonts w:asciiTheme="minorHAnsi" w:eastAsia="Calibri" w:hAnsiTheme="minorHAnsi" w:cstheme="minorHAnsi"/>
                <w:szCs w:val="16"/>
              </w:rPr>
              <w:t>12</w:t>
            </w:r>
            <w:r w:rsidR="00113CF6" w:rsidRPr="00B26CA6">
              <w:rPr>
                <w:rFonts w:asciiTheme="minorHAnsi" w:eastAsia="Calibri" w:hAnsiTheme="minorHAnsi" w:cstheme="minorHAnsi"/>
                <w:szCs w:val="16"/>
              </w:rPr>
              <w:t>.</w:t>
            </w:r>
          </w:p>
        </w:tc>
        <w:tc>
          <w:tcPr>
            <w:tcW w:w="2957" w:type="dxa"/>
            <w:gridSpan w:val="4"/>
            <w:tcBorders>
              <w:top w:val="single" w:sz="12" w:space="0" w:color="00000A"/>
              <w:left w:val="single" w:sz="4" w:space="0" w:color="00000A"/>
              <w:bottom w:val="single" w:sz="4" w:space="0" w:color="00000A"/>
              <w:right w:val="single" w:sz="4" w:space="0" w:color="auto"/>
            </w:tcBorders>
            <w:shd w:val="clear" w:color="auto" w:fill="FFFFFF" w:themeFill="background1"/>
            <w:vAlign w:val="center"/>
          </w:tcPr>
          <w:p w14:paraId="00767981" w14:textId="77777777" w:rsidR="00113CF6" w:rsidRPr="00B26CA6" w:rsidRDefault="00113CF6" w:rsidP="00113CF6">
            <w:pPr>
              <w:spacing w:before="60" w:after="60" w:line="220" w:lineRule="atLeast"/>
              <w:rPr>
                <w:rFonts w:asciiTheme="minorHAnsi" w:eastAsia="Calibri" w:hAnsiTheme="minorHAnsi" w:cstheme="minorHAnsi"/>
                <w:szCs w:val="16"/>
              </w:rPr>
            </w:pPr>
            <w:r w:rsidRPr="00B26CA6">
              <w:rPr>
                <w:rFonts w:asciiTheme="minorHAnsi" w:eastAsia="Calibri" w:hAnsiTheme="minorHAnsi" w:cstheme="minorHAnsi"/>
                <w:szCs w:val="16"/>
              </w:rPr>
              <w:t>Ostale relevantne informacije:</w:t>
            </w:r>
          </w:p>
        </w:tc>
        <w:tc>
          <w:tcPr>
            <w:tcW w:w="5742" w:type="dxa"/>
            <w:gridSpan w:val="11"/>
            <w:tcBorders>
              <w:top w:val="single" w:sz="12" w:space="0" w:color="00000A"/>
              <w:left w:val="single" w:sz="4" w:space="0" w:color="auto"/>
              <w:bottom w:val="single" w:sz="4" w:space="0" w:color="auto"/>
              <w:right w:val="single" w:sz="12" w:space="0" w:color="00000A"/>
            </w:tcBorders>
            <w:shd w:val="clear" w:color="auto" w:fill="FFFFFF" w:themeFill="background1"/>
            <w:vAlign w:val="center"/>
          </w:tcPr>
          <w:p w14:paraId="5C1FF399"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p w14:paraId="50D11517" w14:textId="77777777" w:rsidR="00113CF6" w:rsidRPr="00B26CA6" w:rsidRDefault="00113CF6" w:rsidP="00113CF6">
            <w:pPr>
              <w:spacing w:before="60" w:after="60" w:line="220" w:lineRule="atLeast"/>
              <w:jc w:val="center"/>
              <w:rPr>
                <w:rFonts w:asciiTheme="minorHAnsi" w:eastAsia="Calibri" w:hAnsiTheme="minorHAnsi" w:cstheme="minorHAnsi"/>
                <w:szCs w:val="16"/>
              </w:rPr>
            </w:pPr>
          </w:p>
        </w:tc>
      </w:tr>
      <w:tr w:rsidR="00113CF6" w:rsidRPr="00B26CA6" w14:paraId="3E280F07" w14:textId="77777777" w:rsidTr="00887AF1">
        <w:trPr>
          <w:trHeight w:val="166"/>
        </w:trPr>
        <w:tc>
          <w:tcPr>
            <w:tcW w:w="9283" w:type="dxa"/>
            <w:gridSpan w:val="16"/>
            <w:tcBorders>
              <w:top w:val="single" w:sz="12" w:space="0" w:color="00000A"/>
              <w:left w:val="single" w:sz="4" w:space="0" w:color="00000A"/>
              <w:bottom w:val="single" w:sz="12" w:space="0" w:color="00000A"/>
              <w:right w:val="single" w:sz="4" w:space="0" w:color="00000A"/>
            </w:tcBorders>
            <w:shd w:val="clear" w:color="auto" w:fill="FFFFFF" w:themeFill="background1"/>
            <w:tcMar>
              <w:left w:w="103" w:type="dxa"/>
            </w:tcMar>
            <w:vAlign w:val="center"/>
          </w:tcPr>
          <w:p w14:paraId="58653827" w14:textId="77777777" w:rsidR="00113CF6" w:rsidRPr="00B26CA6" w:rsidRDefault="00113CF6" w:rsidP="00113CF6">
            <w:pPr>
              <w:spacing w:before="0" w:after="0" w:line="220" w:lineRule="atLeast"/>
              <w:rPr>
                <w:rFonts w:asciiTheme="minorHAnsi" w:eastAsia="Times New Roman" w:hAnsiTheme="minorHAnsi" w:cstheme="minorHAnsi"/>
                <w:szCs w:val="20"/>
                <w:lang w:eastAsia="hr-HR"/>
              </w:rPr>
            </w:pPr>
          </w:p>
        </w:tc>
      </w:tr>
      <w:tr w:rsidR="00113CF6" w:rsidRPr="00B26CA6" w14:paraId="12BB804B" w14:textId="77777777" w:rsidTr="00887AF1">
        <w:trPr>
          <w:trHeight w:val="831"/>
        </w:trPr>
        <w:tc>
          <w:tcPr>
            <w:tcW w:w="9283" w:type="dxa"/>
            <w:gridSpan w:val="16"/>
            <w:tcBorders>
              <w:top w:val="single" w:sz="12" w:space="0" w:color="00000A"/>
              <w:left w:val="single" w:sz="12" w:space="0" w:color="00000A"/>
              <w:bottom w:val="nil"/>
              <w:right w:val="single" w:sz="12" w:space="0" w:color="00000A"/>
            </w:tcBorders>
            <w:shd w:val="clear" w:color="auto" w:fill="FFFFFF" w:themeFill="background1"/>
            <w:tcMar>
              <w:left w:w="103" w:type="dxa"/>
            </w:tcMar>
          </w:tcPr>
          <w:p w14:paraId="21D5661F" w14:textId="77777777" w:rsidR="00113CF6" w:rsidRPr="00B26CA6" w:rsidRDefault="00113CF6" w:rsidP="00113CF6">
            <w:pPr>
              <w:spacing w:before="0" w:after="0" w:line="220" w:lineRule="atLeast"/>
              <w:rPr>
                <w:rFonts w:asciiTheme="minorHAnsi" w:eastAsia="Times New Roman" w:hAnsiTheme="minorHAnsi" w:cstheme="minorHAnsi"/>
                <w:szCs w:val="20"/>
                <w:lang w:eastAsia="hr-HR"/>
              </w:rPr>
            </w:pPr>
            <w:r w:rsidRPr="00B26CA6">
              <w:rPr>
                <w:rFonts w:asciiTheme="minorHAnsi" w:eastAsia="Times New Roman" w:hAnsiTheme="minorHAnsi" w:cstheme="minorHAnsi"/>
                <w:szCs w:val="20"/>
                <w:lang w:eastAsia="hr-HR"/>
              </w:rPr>
              <w:t>Svojim potpisom potvrđujem raspoloživost za vrijeme provođenja ugovora te istinitost gore navedenih podataka.</w:t>
            </w:r>
          </w:p>
        </w:tc>
      </w:tr>
      <w:tr w:rsidR="00886FBD" w:rsidRPr="00B26CA6" w14:paraId="0A87BA70" w14:textId="77777777" w:rsidTr="00C33504">
        <w:trPr>
          <w:trHeight w:val="263"/>
        </w:trPr>
        <w:tc>
          <w:tcPr>
            <w:tcW w:w="5661" w:type="dxa"/>
            <w:gridSpan w:val="11"/>
            <w:tcBorders>
              <w:top w:val="nil"/>
              <w:left w:val="single" w:sz="12" w:space="0" w:color="00000A"/>
              <w:bottom w:val="single" w:sz="12" w:space="0" w:color="00000A"/>
              <w:right w:val="nil"/>
            </w:tcBorders>
            <w:shd w:val="clear" w:color="auto" w:fill="FFFFFF" w:themeFill="background1"/>
            <w:tcMar>
              <w:left w:w="103" w:type="dxa"/>
            </w:tcMar>
            <w:vAlign w:val="center"/>
          </w:tcPr>
          <w:p w14:paraId="3E35663B" w14:textId="77777777" w:rsidR="00113CF6" w:rsidRPr="00B26CA6" w:rsidRDefault="00113CF6" w:rsidP="00113CF6">
            <w:pPr>
              <w:spacing w:before="0" w:after="0" w:line="220" w:lineRule="atLeast"/>
              <w:rPr>
                <w:rFonts w:asciiTheme="minorHAnsi" w:eastAsia="Times New Roman" w:hAnsiTheme="minorHAnsi" w:cstheme="minorHAnsi"/>
                <w:i/>
                <w:szCs w:val="20"/>
                <w:lang w:eastAsia="hr-HR"/>
              </w:rPr>
            </w:pPr>
          </w:p>
        </w:tc>
        <w:tc>
          <w:tcPr>
            <w:tcW w:w="3622" w:type="dxa"/>
            <w:gridSpan w:val="5"/>
            <w:tcBorders>
              <w:top w:val="single" w:sz="4" w:space="0" w:color="00000A"/>
              <w:left w:val="nil"/>
              <w:bottom w:val="single" w:sz="12" w:space="0" w:color="00000A"/>
              <w:right w:val="single" w:sz="12" w:space="0" w:color="00000A"/>
            </w:tcBorders>
            <w:shd w:val="clear" w:color="auto" w:fill="FFFFFF" w:themeFill="background1"/>
            <w:vAlign w:val="center"/>
          </w:tcPr>
          <w:p w14:paraId="219FCCFD" w14:textId="77777777" w:rsidR="00113CF6" w:rsidRPr="00B26CA6" w:rsidRDefault="00113CF6" w:rsidP="00113CF6">
            <w:pPr>
              <w:spacing w:before="0" w:after="0" w:line="220" w:lineRule="atLeast"/>
              <w:jc w:val="right"/>
              <w:rPr>
                <w:rFonts w:asciiTheme="minorHAnsi" w:eastAsia="Times New Roman" w:hAnsiTheme="minorHAnsi" w:cstheme="minorHAnsi"/>
                <w:i/>
                <w:szCs w:val="20"/>
                <w:lang w:eastAsia="hr-HR"/>
              </w:rPr>
            </w:pPr>
            <w:r w:rsidRPr="00B26CA6">
              <w:rPr>
                <w:rFonts w:asciiTheme="minorHAnsi" w:eastAsia="Times New Roman" w:hAnsiTheme="minorHAnsi" w:cstheme="minorHAnsi"/>
                <w:i/>
                <w:sz w:val="16"/>
                <w:szCs w:val="16"/>
                <w:lang w:eastAsia="hr-HR"/>
              </w:rPr>
              <w:t>ime/prezime/potpis stručne osobe</w:t>
            </w:r>
          </w:p>
        </w:tc>
      </w:tr>
      <w:tr w:rsidR="00113CF6" w:rsidRPr="00B26CA6" w14:paraId="15F9FD14" w14:textId="77777777" w:rsidTr="00887AF1">
        <w:trPr>
          <w:trHeight w:val="166"/>
        </w:trPr>
        <w:tc>
          <w:tcPr>
            <w:tcW w:w="9283" w:type="dxa"/>
            <w:gridSpan w:val="16"/>
            <w:tcBorders>
              <w:top w:val="single" w:sz="12" w:space="0" w:color="00000A"/>
              <w:left w:val="single" w:sz="4" w:space="0" w:color="00000A"/>
              <w:bottom w:val="single" w:sz="12" w:space="0" w:color="00000A"/>
              <w:right w:val="single" w:sz="4" w:space="0" w:color="00000A"/>
            </w:tcBorders>
            <w:shd w:val="clear" w:color="auto" w:fill="FFFFFF" w:themeFill="background1"/>
            <w:tcMar>
              <w:left w:w="103" w:type="dxa"/>
            </w:tcMar>
            <w:vAlign w:val="center"/>
          </w:tcPr>
          <w:p w14:paraId="14081AD4" w14:textId="77777777" w:rsidR="00113CF6" w:rsidRPr="00B26CA6" w:rsidRDefault="00113CF6" w:rsidP="00113CF6">
            <w:pPr>
              <w:spacing w:before="0" w:after="0" w:line="220" w:lineRule="atLeast"/>
              <w:rPr>
                <w:rFonts w:asciiTheme="minorHAnsi" w:eastAsia="Times New Roman" w:hAnsiTheme="minorHAnsi" w:cstheme="minorHAnsi"/>
                <w:szCs w:val="20"/>
                <w:lang w:eastAsia="hr-HR"/>
              </w:rPr>
            </w:pPr>
          </w:p>
        </w:tc>
      </w:tr>
      <w:tr w:rsidR="00886FBD" w:rsidRPr="00B26CA6" w14:paraId="6308F258" w14:textId="77777777" w:rsidTr="00C33504">
        <w:trPr>
          <w:trHeight w:val="895"/>
        </w:trPr>
        <w:tc>
          <w:tcPr>
            <w:tcW w:w="3890" w:type="dxa"/>
            <w:gridSpan w:val="6"/>
            <w:tcBorders>
              <w:top w:val="single" w:sz="12" w:space="0" w:color="00000A"/>
              <w:left w:val="single" w:sz="12" w:space="0" w:color="00000A"/>
              <w:right w:val="single" w:sz="4" w:space="0" w:color="00000A"/>
            </w:tcBorders>
            <w:shd w:val="clear" w:color="auto" w:fill="FFFFFF" w:themeFill="background1"/>
            <w:tcMar>
              <w:left w:w="103" w:type="dxa"/>
            </w:tcMar>
            <w:vAlign w:val="center"/>
          </w:tcPr>
          <w:p w14:paraId="326E9560" w14:textId="77777777" w:rsidR="00113CF6" w:rsidRPr="00B26CA6" w:rsidRDefault="00113CF6" w:rsidP="00113CF6">
            <w:pPr>
              <w:spacing w:before="0" w:after="0" w:line="220" w:lineRule="atLeast"/>
              <w:rPr>
                <w:rFonts w:asciiTheme="minorHAnsi" w:eastAsia="Calibri" w:hAnsiTheme="minorHAnsi" w:cstheme="minorHAnsi"/>
                <w:szCs w:val="20"/>
              </w:rPr>
            </w:pPr>
          </w:p>
        </w:tc>
        <w:tc>
          <w:tcPr>
            <w:tcW w:w="5393" w:type="dxa"/>
            <w:gridSpan w:val="10"/>
            <w:tcBorders>
              <w:top w:val="single" w:sz="12" w:space="0" w:color="00000A"/>
              <w:left w:val="single" w:sz="4" w:space="0" w:color="00000A"/>
              <w:right w:val="single" w:sz="12" w:space="0" w:color="00000A"/>
            </w:tcBorders>
            <w:shd w:val="clear" w:color="auto" w:fill="FFFFFF" w:themeFill="background1"/>
            <w:vAlign w:val="center"/>
          </w:tcPr>
          <w:p w14:paraId="576544B0" w14:textId="77777777" w:rsidR="00113CF6" w:rsidRPr="00B26CA6" w:rsidRDefault="00113CF6" w:rsidP="00113CF6">
            <w:pPr>
              <w:spacing w:before="0" w:after="0" w:line="220" w:lineRule="atLeast"/>
              <w:rPr>
                <w:rFonts w:asciiTheme="minorHAnsi" w:eastAsia="Times New Roman" w:hAnsiTheme="minorHAnsi" w:cstheme="minorHAnsi"/>
                <w:szCs w:val="20"/>
                <w:lang w:eastAsia="hr-HR"/>
              </w:rPr>
            </w:pPr>
            <w:r w:rsidRPr="00B26CA6">
              <w:rPr>
                <w:rFonts w:asciiTheme="minorHAnsi" w:eastAsia="Calibri" w:hAnsiTheme="minorHAnsi" w:cstheme="minorHAnsi"/>
                <w:bCs/>
                <w:szCs w:val="20"/>
              </w:rPr>
              <w:t>M.P.</w:t>
            </w:r>
            <w:r w:rsidRPr="00B26CA6">
              <w:rPr>
                <w:rFonts w:asciiTheme="minorHAnsi" w:eastAsia="Calibri" w:hAnsiTheme="minorHAnsi" w:cstheme="minorHAnsi"/>
                <w:bCs/>
                <w:szCs w:val="20"/>
                <w:vertAlign w:val="superscript"/>
              </w:rPr>
              <w:footnoteReference w:id="18"/>
            </w:r>
          </w:p>
        </w:tc>
      </w:tr>
      <w:tr w:rsidR="00886FBD" w:rsidRPr="00B26CA6" w14:paraId="575174DB" w14:textId="77777777" w:rsidTr="00C33504">
        <w:trPr>
          <w:trHeight w:val="90"/>
        </w:trPr>
        <w:tc>
          <w:tcPr>
            <w:tcW w:w="3890" w:type="dxa"/>
            <w:gridSpan w:val="6"/>
            <w:tcBorders>
              <w:left w:val="single" w:sz="12" w:space="0" w:color="00000A"/>
              <w:bottom w:val="single" w:sz="12" w:space="0" w:color="00000A"/>
              <w:right w:val="single" w:sz="4" w:space="0" w:color="00000A"/>
            </w:tcBorders>
            <w:shd w:val="clear" w:color="auto" w:fill="FFFFFF" w:themeFill="background1"/>
            <w:tcMar>
              <w:left w:w="103" w:type="dxa"/>
            </w:tcMar>
            <w:vAlign w:val="center"/>
          </w:tcPr>
          <w:p w14:paraId="69461513" w14:textId="77777777" w:rsidR="00113CF6" w:rsidRPr="00B26CA6" w:rsidRDefault="00113CF6" w:rsidP="00113CF6">
            <w:pPr>
              <w:spacing w:before="0" w:after="0" w:line="220" w:lineRule="atLeast"/>
              <w:rPr>
                <w:rFonts w:asciiTheme="minorHAnsi" w:eastAsia="Calibri" w:hAnsiTheme="minorHAnsi" w:cstheme="minorHAnsi"/>
                <w:i/>
                <w:sz w:val="16"/>
                <w:szCs w:val="16"/>
              </w:rPr>
            </w:pPr>
            <w:r w:rsidRPr="00B26CA6">
              <w:rPr>
                <w:rFonts w:asciiTheme="minorHAnsi" w:eastAsia="Calibri" w:hAnsiTheme="minorHAnsi" w:cstheme="minorHAnsi"/>
                <w:i/>
                <w:sz w:val="16"/>
                <w:szCs w:val="16"/>
              </w:rPr>
              <w:t>mjesto/datum</w:t>
            </w:r>
          </w:p>
        </w:tc>
        <w:tc>
          <w:tcPr>
            <w:tcW w:w="5393" w:type="dxa"/>
            <w:gridSpan w:val="10"/>
            <w:tcBorders>
              <w:left w:val="single" w:sz="4" w:space="0" w:color="00000A"/>
              <w:bottom w:val="single" w:sz="12" w:space="0" w:color="00000A"/>
              <w:right w:val="single" w:sz="12" w:space="0" w:color="00000A"/>
            </w:tcBorders>
            <w:shd w:val="clear" w:color="auto" w:fill="FFFFFF" w:themeFill="background1"/>
            <w:vAlign w:val="center"/>
          </w:tcPr>
          <w:p w14:paraId="40A36473" w14:textId="77777777" w:rsidR="00113CF6" w:rsidRPr="00B26CA6" w:rsidRDefault="00113CF6" w:rsidP="00113CF6">
            <w:pPr>
              <w:spacing w:before="0" w:after="0" w:line="220" w:lineRule="atLeast"/>
              <w:jc w:val="right"/>
              <w:rPr>
                <w:rFonts w:asciiTheme="minorHAnsi" w:eastAsia="Times New Roman" w:hAnsiTheme="minorHAnsi" w:cstheme="minorHAnsi"/>
                <w:i/>
                <w:sz w:val="16"/>
                <w:szCs w:val="16"/>
                <w:lang w:eastAsia="hr-HR"/>
              </w:rPr>
            </w:pPr>
            <w:r w:rsidRPr="00B26CA6">
              <w:rPr>
                <w:rFonts w:asciiTheme="minorHAnsi" w:eastAsia="Times New Roman" w:hAnsiTheme="minorHAnsi" w:cstheme="minorHAnsi"/>
                <w:i/>
                <w:sz w:val="16"/>
                <w:szCs w:val="16"/>
                <w:lang w:eastAsia="hr-HR"/>
              </w:rPr>
              <w:t xml:space="preserve">ime/prezime/potpis ovlaštene osobe poslodavca </w:t>
            </w:r>
          </w:p>
        </w:tc>
      </w:tr>
    </w:tbl>
    <w:p w14:paraId="746EF02C" w14:textId="7F398479" w:rsidR="00811D76" w:rsidRPr="00B26CA6" w:rsidRDefault="00811D76">
      <w:pPr>
        <w:spacing w:line="240" w:lineRule="auto"/>
        <w:rPr>
          <w:rFonts w:asciiTheme="minorHAnsi" w:eastAsia="Times New Roman" w:hAnsiTheme="minorHAnsi" w:cstheme="minorHAnsi"/>
          <w:b/>
          <w:smallCaps/>
          <w:kern w:val="28"/>
          <w:szCs w:val="20"/>
          <w:lang w:eastAsia="en-GB"/>
        </w:rPr>
      </w:pPr>
    </w:p>
    <w:p w14:paraId="027FD32A" w14:textId="07806C1B" w:rsidR="00957149" w:rsidRPr="00351A28" w:rsidRDefault="00811D76" w:rsidP="00334B42">
      <w:pPr>
        <w:spacing w:before="0" w:after="0" w:line="240" w:lineRule="auto"/>
        <w:rPr>
          <w:rFonts w:asciiTheme="minorHAnsi" w:hAnsiTheme="minorHAnsi" w:cstheme="minorHAnsi"/>
          <w:szCs w:val="20"/>
        </w:rPr>
      </w:pPr>
      <w:r w:rsidRPr="00B26CA6">
        <w:rPr>
          <w:smallCaps/>
        </w:rPr>
        <w:br w:type="page"/>
      </w:r>
      <w:bookmarkEnd w:id="332"/>
      <w:bookmarkEnd w:id="333"/>
    </w:p>
    <w:sectPr w:rsidR="00957149" w:rsidRPr="00351A28" w:rsidSect="00A93FD0">
      <w:footerReference w:type="default" r:id="rId30"/>
      <w:pgSz w:w="11906" w:h="16838"/>
      <w:pgMar w:top="1560" w:right="1417" w:bottom="1417" w:left="1417" w:header="851"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7DC3FF" w14:textId="77777777" w:rsidR="00165FC3" w:rsidRDefault="00165FC3" w:rsidP="002403C6">
      <w:pPr>
        <w:spacing w:line="240" w:lineRule="auto"/>
      </w:pPr>
      <w:r>
        <w:separator/>
      </w:r>
    </w:p>
    <w:p w14:paraId="2BD4C90F" w14:textId="77777777" w:rsidR="00165FC3" w:rsidRDefault="00165FC3"/>
  </w:endnote>
  <w:endnote w:type="continuationSeparator" w:id="0">
    <w:p w14:paraId="22F6AA34" w14:textId="77777777" w:rsidR="00165FC3" w:rsidRDefault="00165FC3" w:rsidP="002403C6">
      <w:pPr>
        <w:spacing w:line="240" w:lineRule="auto"/>
      </w:pPr>
      <w:r>
        <w:continuationSeparator/>
      </w:r>
    </w:p>
    <w:p w14:paraId="6BEC5CE0" w14:textId="77777777" w:rsidR="00165FC3" w:rsidRDefault="00165FC3"/>
  </w:endnote>
  <w:endnote w:type="continuationNotice" w:id="1">
    <w:p w14:paraId="41A2E030" w14:textId="77777777" w:rsidR="00165FC3" w:rsidRDefault="00165FC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DengXian">
    <w:altName w:val="等线"/>
    <w:charset w:val="86"/>
    <w:family w:val="auto"/>
    <w:pitch w:val="variable"/>
    <w:sig w:usb0="A00002BF" w:usb1="38CF7CFA" w:usb2="00000016" w:usb3="00000000" w:csb0="0004000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Black">
    <w:panose1 w:val="020B0A04020102020204"/>
    <w:charset w:val="EE"/>
    <w:family w:val="swiss"/>
    <w:pitch w:val="variable"/>
    <w:sig w:usb0="00000287" w:usb1="00000000" w:usb2="00000000" w:usb3="00000000" w:csb0="0000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RO_Swiss">
    <w:altName w:val="Times New Roman"/>
    <w:panose1 w:val="00000000000000000000"/>
    <w:charset w:val="00"/>
    <w:family w:val="auto"/>
    <w:notTrueType/>
    <w:pitch w:val="variable"/>
    <w:sig w:usb0="00000003" w:usb1="00000000" w:usb2="00000000" w:usb3="00000000" w:csb0="00000001" w:csb1="00000000"/>
  </w:font>
  <w:font w:name="Arial Bold">
    <w:altName w:val="Times New Roman"/>
    <w:panose1 w:val="00000000000000000000"/>
    <w:charset w:val="00"/>
    <w:family w:val="roman"/>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EE"/>
    <w:family w:val="swiss"/>
    <w:pitch w:val="variable"/>
    <w:sig w:usb0="E0002AFF" w:usb1="C0007843" w:usb2="00000009" w:usb3="00000000" w:csb0="000001FF" w:csb1="00000000"/>
  </w:font>
  <w:font w:name="Optima">
    <w:altName w:val="Arial"/>
    <w:panose1 w:val="00000000000000000000"/>
    <w:charset w:val="EE"/>
    <w:family w:val="swiss"/>
    <w:notTrueType/>
    <w:pitch w:val="variable"/>
    <w:sig w:usb0="00000007" w:usb1="00000000" w:usb2="00000000" w:usb3="00000000" w:csb0="00000003" w:csb1="00000000"/>
  </w:font>
  <w:font w:name="Times">
    <w:panose1 w:val="02020603050405020304"/>
    <w:charset w:val="EE"/>
    <w:family w:val="roman"/>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MT">
    <w:altName w:val="MS Mincho"/>
    <w:panose1 w:val="00000000000000000000"/>
    <w:charset w:val="80"/>
    <w:family w:val="auto"/>
    <w:notTrueType/>
    <w:pitch w:val="default"/>
    <w:sig w:usb0="00000001" w:usb1="08070000" w:usb2="00000010" w:usb3="00000000" w:csb0="00020000"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45A1B" w14:textId="491C183D" w:rsidR="00165FC3" w:rsidRPr="004E2621" w:rsidRDefault="00165FC3" w:rsidP="00C877A1">
    <w:pPr>
      <w:pStyle w:val="TD-Footer"/>
      <w:pBdr>
        <w:top w:val="single" w:sz="4" w:space="0" w:color="auto"/>
      </w:pBdr>
      <w:tabs>
        <w:tab w:val="clear" w:pos="9072"/>
        <w:tab w:val="right" w:pos="8931"/>
      </w:tabs>
      <w:spacing w:before="0" w:after="0"/>
      <w:rPr>
        <w:rFonts w:asciiTheme="minorHAnsi" w:hAnsiTheme="minorHAnsi" w:cstheme="minorHAnsi"/>
        <w:sz w:val="16"/>
        <w:szCs w:val="16"/>
      </w:rPr>
    </w:pPr>
    <w:r w:rsidRPr="004E2621">
      <w:rPr>
        <w:rFonts w:asciiTheme="minorHAnsi" w:hAnsiTheme="minorHAnsi" w:cstheme="minorHAnsi"/>
        <w:sz w:val="16"/>
        <w:szCs w:val="16"/>
      </w:rPr>
      <w:t>PROJEKTIRANJE I IZVOĐENJE RADOVA SANACIJE JAME „SOVJAK“</w:t>
    </w:r>
    <w:r w:rsidRPr="004E2621">
      <w:rPr>
        <w:rFonts w:asciiTheme="minorHAnsi" w:hAnsiTheme="minorHAnsi" w:cstheme="minorHAnsi"/>
        <w:sz w:val="16"/>
        <w:szCs w:val="16"/>
      </w:rPr>
      <w:tab/>
      <w:t xml:space="preserve">Stranica </w:t>
    </w:r>
    <w:r w:rsidRPr="004E2621">
      <w:rPr>
        <w:rFonts w:asciiTheme="minorHAnsi" w:hAnsiTheme="minorHAnsi" w:cstheme="minorHAnsi"/>
        <w:sz w:val="16"/>
        <w:szCs w:val="16"/>
      </w:rPr>
      <w:fldChar w:fldCharType="begin"/>
    </w:r>
    <w:r w:rsidRPr="004E2621">
      <w:rPr>
        <w:rFonts w:asciiTheme="minorHAnsi" w:hAnsiTheme="minorHAnsi" w:cstheme="minorHAnsi"/>
        <w:sz w:val="16"/>
        <w:szCs w:val="16"/>
      </w:rPr>
      <w:instrText xml:space="preserve"> PAGE   \* MERGEFORMAT </w:instrText>
    </w:r>
    <w:r w:rsidRPr="004E2621">
      <w:rPr>
        <w:rFonts w:asciiTheme="minorHAnsi" w:hAnsiTheme="minorHAnsi" w:cstheme="minorHAnsi"/>
        <w:sz w:val="16"/>
        <w:szCs w:val="16"/>
      </w:rPr>
      <w:fldChar w:fldCharType="separate"/>
    </w:r>
    <w:r w:rsidR="00BC25A2">
      <w:rPr>
        <w:rFonts w:asciiTheme="minorHAnsi" w:hAnsiTheme="minorHAnsi" w:cstheme="minorHAnsi"/>
        <w:noProof/>
        <w:sz w:val="16"/>
        <w:szCs w:val="16"/>
      </w:rPr>
      <w:t>2</w:t>
    </w:r>
    <w:r w:rsidRPr="004E2621">
      <w:rPr>
        <w:rFonts w:asciiTheme="minorHAnsi" w:hAnsiTheme="minorHAnsi" w:cstheme="minorHAnsi"/>
        <w:sz w:val="16"/>
        <w:szCs w:val="16"/>
      </w:rPr>
      <w:fldChar w:fldCharType="end"/>
    </w:r>
  </w:p>
  <w:p w14:paraId="6651AA87" w14:textId="590468A8" w:rsidR="00165FC3" w:rsidRPr="004638AB" w:rsidRDefault="00165FC3" w:rsidP="00C877A1">
    <w:pPr>
      <w:pStyle w:val="Podnoje"/>
      <w:spacing w:before="0"/>
      <w:rPr>
        <w:rFonts w:asciiTheme="minorHAnsi" w:hAnsiTheme="minorHAnsi" w:cstheme="minorHAnsi"/>
        <w:color w:val="FF0000"/>
      </w:rPr>
    </w:pPr>
    <w:r w:rsidRPr="004E2621">
      <w:rPr>
        <w:rFonts w:asciiTheme="minorHAnsi" w:hAnsiTheme="minorHAnsi" w:cstheme="minorHAnsi"/>
        <w:sz w:val="16"/>
        <w:szCs w:val="16"/>
      </w:rPr>
      <w:t xml:space="preserve">Dokumentacija o nabavi – Knjiga </w:t>
    </w:r>
    <w:r>
      <w:rPr>
        <w:rFonts w:asciiTheme="minorHAnsi" w:hAnsiTheme="minorHAnsi" w:cstheme="minorHAnsi"/>
        <w:sz w:val="16"/>
        <w:szCs w:val="16"/>
      </w:rPr>
      <w:t>1</w:t>
    </w:r>
    <w:r w:rsidRPr="004E2621">
      <w:rPr>
        <w:rFonts w:asciiTheme="minorHAnsi" w:hAnsiTheme="minorHAnsi" w:cstheme="minorHAnsi"/>
        <w:sz w:val="16"/>
        <w:szCs w:val="16"/>
      </w:rPr>
      <w:t>:</w:t>
    </w:r>
    <w:r>
      <w:rPr>
        <w:rFonts w:asciiTheme="minorHAnsi" w:hAnsiTheme="minorHAnsi" w:cstheme="minorHAnsi"/>
        <w:sz w:val="16"/>
        <w:szCs w:val="16"/>
      </w:rPr>
      <w:t xml:space="preserve"> Upute ponuditeljima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8B92D" w14:textId="40FB2164" w:rsidR="00165FC3" w:rsidRPr="004E2621" w:rsidRDefault="00165FC3" w:rsidP="000E7948">
    <w:pPr>
      <w:pStyle w:val="TD-Footer"/>
      <w:pBdr>
        <w:top w:val="single" w:sz="4" w:space="0" w:color="auto"/>
      </w:pBdr>
      <w:tabs>
        <w:tab w:val="clear" w:pos="9072"/>
        <w:tab w:val="right" w:pos="8931"/>
      </w:tabs>
      <w:spacing w:before="0" w:after="0"/>
      <w:rPr>
        <w:rFonts w:asciiTheme="minorHAnsi" w:hAnsiTheme="minorHAnsi" w:cstheme="minorHAnsi"/>
        <w:sz w:val="16"/>
        <w:szCs w:val="16"/>
      </w:rPr>
    </w:pPr>
    <w:r w:rsidRPr="004E2621">
      <w:rPr>
        <w:rFonts w:asciiTheme="minorHAnsi" w:hAnsiTheme="minorHAnsi" w:cstheme="minorHAnsi"/>
        <w:sz w:val="16"/>
        <w:szCs w:val="16"/>
      </w:rPr>
      <w:t>PROJEKTIRANJE I IZVOĐENJE RADOVA SANACIJE JAME „SOVJAK“</w:t>
    </w:r>
    <w:r w:rsidRPr="004E2621">
      <w:rPr>
        <w:rFonts w:asciiTheme="minorHAnsi" w:hAnsiTheme="minorHAnsi" w:cstheme="minorHAnsi"/>
        <w:sz w:val="16"/>
        <w:szCs w:val="16"/>
      </w:rPr>
      <w:tab/>
      <w:t xml:space="preserve">Stranica </w:t>
    </w:r>
    <w:r w:rsidRPr="004E2621">
      <w:rPr>
        <w:rFonts w:asciiTheme="minorHAnsi" w:hAnsiTheme="minorHAnsi" w:cstheme="minorHAnsi"/>
        <w:sz w:val="16"/>
        <w:szCs w:val="16"/>
      </w:rPr>
      <w:fldChar w:fldCharType="begin"/>
    </w:r>
    <w:r w:rsidRPr="004E2621">
      <w:rPr>
        <w:rFonts w:asciiTheme="minorHAnsi" w:hAnsiTheme="minorHAnsi" w:cstheme="minorHAnsi"/>
        <w:sz w:val="16"/>
        <w:szCs w:val="16"/>
      </w:rPr>
      <w:instrText xml:space="preserve"> PAGE   \* MERGEFORMAT </w:instrText>
    </w:r>
    <w:r w:rsidRPr="004E2621">
      <w:rPr>
        <w:rFonts w:asciiTheme="minorHAnsi" w:hAnsiTheme="minorHAnsi" w:cstheme="minorHAnsi"/>
        <w:sz w:val="16"/>
        <w:szCs w:val="16"/>
      </w:rPr>
      <w:fldChar w:fldCharType="separate"/>
    </w:r>
    <w:r w:rsidR="00BC25A2">
      <w:rPr>
        <w:rFonts w:asciiTheme="minorHAnsi" w:hAnsiTheme="minorHAnsi" w:cstheme="minorHAnsi"/>
        <w:noProof/>
        <w:sz w:val="16"/>
        <w:szCs w:val="16"/>
      </w:rPr>
      <w:t>3</w:t>
    </w:r>
    <w:r w:rsidRPr="004E2621">
      <w:rPr>
        <w:rFonts w:asciiTheme="minorHAnsi" w:hAnsiTheme="minorHAnsi" w:cstheme="minorHAnsi"/>
        <w:sz w:val="16"/>
        <w:szCs w:val="16"/>
      </w:rPr>
      <w:fldChar w:fldCharType="end"/>
    </w:r>
  </w:p>
  <w:p w14:paraId="4B949AE9" w14:textId="68AEE4C4" w:rsidR="00165FC3" w:rsidRPr="004638AB" w:rsidRDefault="00165FC3" w:rsidP="000E7948">
    <w:pPr>
      <w:pStyle w:val="Podnoje"/>
      <w:spacing w:before="0"/>
      <w:rPr>
        <w:rFonts w:asciiTheme="minorHAnsi" w:hAnsiTheme="minorHAnsi" w:cstheme="minorHAnsi"/>
        <w:color w:val="FF0000"/>
      </w:rPr>
    </w:pPr>
    <w:r w:rsidRPr="004E2621">
      <w:rPr>
        <w:rFonts w:asciiTheme="minorHAnsi" w:hAnsiTheme="minorHAnsi" w:cstheme="minorHAnsi"/>
        <w:sz w:val="16"/>
        <w:szCs w:val="16"/>
      </w:rPr>
      <w:t xml:space="preserve">Dokumentacija o nabavi – Knjiga </w:t>
    </w:r>
    <w:r>
      <w:rPr>
        <w:rFonts w:asciiTheme="minorHAnsi" w:hAnsiTheme="minorHAnsi" w:cstheme="minorHAnsi"/>
        <w:sz w:val="16"/>
        <w:szCs w:val="16"/>
      </w:rPr>
      <w:t>1</w:t>
    </w:r>
    <w:r w:rsidRPr="004E2621">
      <w:rPr>
        <w:rFonts w:asciiTheme="minorHAnsi" w:hAnsiTheme="minorHAnsi" w:cstheme="minorHAnsi"/>
        <w:sz w:val="16"/>
        <w:szCs w:val="16"/>
      </w:rPr>
      <w:t>:</w:t>
    </w:r>
    <w:r>
      <w:rPr>
        <w:rFonts w:asciiTheme="minorHAnsi" w:hAnsiTheme="minorHAnsi" w:cstheme="minorHAnsi"/>
        <w:sz w:val="16"/>
        <w:szCs w:val="16"/>
      </w:rPr>
      <w:t xml:space="preserve"> Upute ponuditeljima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DCF94" w14:textId="2C59BF16" w:rsidR="00165FC3" w:rsidRPr="004E2621" w:rsidRDefault="00165FC3" w:rsidP="00895DEC">
    <w:pPr>
      <w:pStyle w:val="TD-Footer"/>
      <w:pBdr>
        <w:top w:val="single" w:sz="4" w:space="0" w:color="auto"/>
      </w:pBdr>
      <w:tabs>
        <w:tab w:val="clear" w:pos="9072"/>
        <w:tab w:val="right" w:pos="8931"/>
      </w:tabs>
      <w:spacing w:before="0" w:after="0"/>
      <w:rPr>
        <w:rFonts w:asciiTheme="minorHAnsi" w:hAnsiTheme="minorHAnsi" w:cstheme="minorHAnsi"/>
        <w:sz w:val="16"/>
        <w:szCs w:val="16"/>
      </w:rPr>
    </w:pPr>
    <w:r w:rsidRPr="004E2621">
      <w:rPr>
        <w:rFonts w:asciiTheme="minorHAnsi" w:hAnsiTheme="minorHAnsi" w:cstheme="minorHAnsi"/>
        <w:sz w:val="16"/>
        <w:szCs w:val="16"/>
      </w:rPr>
      <w:t>PROJEKTIRANJE I IZVOĐENJE RADOVA SANACIJE JAME „SOVJAK“</w:t>
    </w:r>
    <w:r w:rsidRPr="004E2621">
      <w:rPr>
        <w:rFonts w:asciiTheme="minorHAnsi" w:hAnsiTheme="minorHAnsi" w:cstheme="minorHAnsi"/>
        <w:sz w:val="16"/>
        <w:szCs w:val="16"/>
      </w:rPr>
      <w:tab/>
      <w:t xml:space="preserve">Stranica </w:t>
    </w:r>
    <w:r w:rsidRPr="004E2621">
      <w:rPr>
        <w:rFonts w:asciiTheme="minorHAnsi" w:hAnsiTheme="minorHAnsi" w:cstheme="minorHAnsi"/>
        <w:sz w:val="16"/>
        <w:szCs w:val="16"/>
      </w:rPr>
      <w:fldChar w:fldCharType="begin"/>
    </w:r>
    <w:r w:rsidRPr="004E2621">
      <w:rPr>
        <w:rFonts w:asciiTheme="minorHAnsi" w:hAnsiTheme="minorHAnsi" w:cstheme="minorHAnsi"/>
        <w:sz w:val="16"/>
        <w:szCs w:val="16"/>
      </w:rPr>
      <w:instrText xml:space="preserve"> PAGE   \* MERGEFORMAT </w:instrText>
    </w:r>
    <w:r w:rsidRPr="004E2621">
      <w:rPr>
        <w:rFonts w:asciiTheme="minorHAnsi" w:hAnsiTheme="minorHAnsi" w:cstheme="minorHAnsi"/>
        <w:sz w:val="16"/>
        <w:szCs w:val="16"/>
      </w:rPr>
      <w:fldChar w:fldCharType="separate"/>
    </w:r>
    <w:r w:rsidR="00BC25A2">
      <w:rPr>
        <w:rFonts w:asciiTheme="minorHAnsi" w:hAnsiTheme="minorHAnsi" w:cstheme="minorHAnsi"/>
        <w:noProof/>
        <w:sz w:val="16"/>
        <w:szCs w:val="16"/>
      </w:rPr>
      <w:t>11</w:t>
    </w:r>
    <w:r w:rsidRPr="004E2621">
      <w:rPr>
        <w:rFonts w:asciiTheme="minorHAnsi" w:hAnsiTheme="minorHAnsi" w:cstheme="minorHAnsi"/>
        <w:sz w:val="16"/>
        <w:szCs w:val="16"/>
      </w:rPr>
      <w:fldChar w:fldCharType="end"/>
    </w:r>
  </w:p>
  <w:p w14:paraId="4FF284F7" w14:textId="35147749" w:rsidR="00165FC3" w:rsidRPr="004638AB" w:rsidRDefault="00165FC3" w:rsidP="00895DEC">
    <w:pPr>
      <w:pStyle w:val="Podnoje"/>
      <w:spacing w:before="0"/>
      <w:rPr>
        <w:rFonts w:asciiTheme="minorHAnsi" w:hAnsiTheme="minorHAnsi" w:cstheme="minorHAnsi"/>
        <w:color w:val="FF0000"/>
      </w:rPr>
    </w:pPr>
    <w:r w:rsidRPr="004E2621">
      <w:rPr>
        <w:rFonts w:asciiTheme="minorHAnsi" w:hAnsiTheme="minorHAnsi" w:cstheme="minorHAnsi"/>
        <w:sz w:val="16"/>
        <w:szCs w:val="16"/>
      </w:rPr>
      <w:t xml:space="preserve">Dokumentacija o nabavi – Knjiga </w:t>
    </w:r>
    <w:r>
      <w:rPr>
        <w:rFonts w:asciiTheme="minorHAnsi" w:hAnsiTheme="minorHAnsi" w:cstheme="minorHAnsi"/>
        <w:sz w:val="16"/>
        <w:szCs w:val="16"/>
      </w:rPr>
      <w:t>1</w:t>
    </w:r>
    <w:r w:rsidRPr="004E2621">
      <w:rPr>
        <w:rFonts w:asciiTheme="minorHAnsi" w:hAnsiTheme="minorHAnsi" w:cstheme="minorHAnsi"/>
        <w:sz w:val="16"/>
        <w:szCs w:val="16"/>
      </w:rPr>
      <w:t>:</w:t>
    </w:r>
    <w:r>
      <w:rPr>
        <w:rFonts w:asciiTheme="minorHAnsi" w:hAnsiTheme="minorHAnsi" w:cstheme="minorHAnsi"/>
        <w:sz w:val="16"/>
        <w:szCs w:val="16"/>
      </w:rPr>
      <w:t xml:space="preserve"> Upute ponuditeljima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DB34AC" w14:textId="77777777" w:rsidR="00165FC3" w:rsidRDefault="00165FC3" w:rsidP="002403C6">
      <w:pPr>
        <w:spacing w:line="240" w:lineRule="auto"/>
      </w:pPr>
      <w:r>
        <w:separator/>
      </w:r>
    </w:p>
    <w:p w14:paraId="5F809ED9" w14:textId="77777777" w:rsidR="00165FC3" w:rsidRDefault="00165FC3"/>
  </w:footnote>
  <w:footnote w:type="continuationSeparator" w:id="0">
    <w:p w14:paraId="09B92657" w14:textId="77777777" w:rsidR="00165FC3" w:rsidRDefault="00165FC3" w:rsidP="002403C6">
      <w:pPr>
        <w:spacing w:line="240" w:lineRule="auto"/>
      </w:pPr>
      <w:r>
        <w:continuationSeparator/>
      </w:r>
    </w:p>
    <w:p w14:paraId="1F009101" w14:textId="77777777" w:rsidR="00165FC3" w:rsidRDefault="00165FC3"/>
  </w:footnote>
  <w:footnote w:type="continuationNotice" w:id="1">
    <w:p w14:paraId="4955EEB9" w14:textId="77777777" w:rsidR="00165FC3" w:rsidRDefault="00165FC3">
      <w:pPr>
        <w:spacing w:before="0" w:after="0" w:line="240" w:lineRule="auto"/>
      </w:pPr>
    </w:p>
  </w:footnote>
  <w:footnote w:id="2">
    <w:p w14:paraId="764DAA1C" w14:textId="65309359" w:rsidR="00165FC3" w:rsidRPr="0071326F" w:rsidRDefault="00165FC3">
      <w:pPr>
        <w:pStyle w:val="Tekstfusnote"/>
        <w:rPr>
          <w:rFonts w:asciiTheme="minorHAnsi" w:hAnsiTheme="minorHAnsi" w:cstheme="minorHAnsi"/>
        </w:rPr>
      </w:pPr>
      <w:r>
        <w:rPr>
          <w:rStyle w:val="Referencafusnote"/>
        </w:rPr>
        <w:footnoteRef/>
      </w:r>
      <w:r>
        <w:t xml:space="preserve"> </w:t>
      </w:r>
      <w:r w:rsidRPr="0071326F">
        <w:rPr>
          <w:rFonts w:asciiTheme="minorHAnsi" w:hAnsiTheme="minorHAnsi" w:cstheme="minorHAnsi"/>
        </w:rPr>
        <w:t xml:space="preserve">Sukladno Zakonu o održivom </w:t>
      </w:r>
      <w:r>
        <w:rPr>
          <w:rFonts w:asciiTheme="minorHAnsi" w:hAnsiTheme="minorHAnsi" w:cstheme="minorHAnsi"/>
        </w:rPr>
        <w:t xml:space="preserve">gospodarenju otpadom (NN 94/13, </w:t>
      </w:r>
      <w:r w:rsidRPr="0071326F">
        <w:rPr>
          <w:rFonts w:asciiTheme="minorHAnsi" w:hAnsiTheme="minorHAnsi" w:cstheme="minorHAnsi"/>
        </w:rPr>
        <w:t>73/17</w:t>
      </w:r>
      <w:r>
        <w:rPr>
          <w:rFonts w:asciiTheme="minorHAnsi" w:hAnsiTheme="minorHAnsi" w:cstheme="minorHAnsi"/>
        </w:rPr>
        <w:t xml:space="preserve"> i 14/19</w:t>
      </w:r>
      <w:r w:rsidRPr="0071326F">
        <w:rPr>
          <w:rFonts w:asciiTheme="minorHAnsi" w:hAnsiTheme="minorHAnsi" w:cstheme="minorHAnsi"/>
        </w:rPr>
        <w:t>) opasnim otpadom smatra se otpad koji posjeduje jedno ili više opasnih svojstava iz Priloga Uredbe (EU) br. 1357/2014.</w:t>
      </w:r>
    </w:p>
  </w:footnote>
  <w:footnote w:id="3">
    <w:p w14:paraId="7DCC2F55" w14:textId="15F309F8" w:rsidR="00165FC3" w:rsidRPr="0071326F" w:rsidRDefault="00165FC3">
      <w:pPr>
        <w:pStyle w:val="Tekstfusnote"/>
        <w:rPr>
          <w:rFonts w:asciiTheme="minorHAnsi" w:hAnsiTheme="minorHAnsi" w:cstheme="minorHAnsi"/>
        </w:rPr>
      </w:pPr>
      <w:r>
        <w:rPr>
          <w:rStyle w:val="Referencafusnote"/>
        </w:rPr>
        <w:footnoteRef/>
      </w:r>
      <w:r>
        <w:t xml:space="preserve"> </w:t>
      </w:r>
      <w:r w:rsidRPr="0071326F">
        <w:rPr>
          <w:rFonts w:asciiTheme="minorHAnsi" w:hAnsiTheme="minorHAnsi" w:cstheme="minorHAnsi"/>
        </w:rPr>
        <w:t>Sukladno Zakonu o održivom gospodarenju otpadom (NN 94/13</w:t>
      </w:r>
      <w:r>
        <w:rPr>
          <w:rFonts w:asciiTheme="minorHAnsi" w:hAnsiTheme="minorHAnsi" w:cstheme="minorHAnsi"/>
        </w:rPr>
        <w:t xml:space="preserve">, </w:t>
      </w:r>
      <w:r w:rsidRPr="0071326F">
        <w:rPr>
          <w:rFonts w:asciiTheme="minorHAnsi" w:hAnsiTheme="minorHAnsi" w:cstheme="minorHAnsi"/>
        </w:rPr>
        <w:t>73/17</w:t>
      </w:r>
      <w:r>
        <w:rPr>
          <w:rFonts w:asciiTheme="minorHAnsi" w:hAnsiTheme="minorHAnsi" w:cstheme="minorHAnsi"/>
        </w:rPr>
        <w:t xml:space="preserve"> i 14/19</w:t>
      </w:r>
      <w:r w:rsidRPr="0071326F">
        <w:rPr>
          <w:rFonts w:asciiTheme="minorHAnsi" w:hAnsiTheme="minorHAnsi" w:cstheme="minorHAnsi"/>
        </w:rPr>
        <w:t>) opasnim otpadom smatra se otpad koji posjeduje jedno ili više opasnih svojstava iz Priloga Uredbe (EU) br. 1357/2014.</w:t>
      </w:r>
    </w:p>
  </w:footnote>
  <w:footnote w:id="4">
    <w:p w14:paraId="6F78F2FA" w14:textId="77777777" w:rsidR="00165FC3" w:rsidRPr="001D7243" w:rsidRDefault="00165FC3" w:rsidP="006E2F27">
      <w:pPr>
        <w:pStyle w:val="Tekstfusnote"/>
        <w:rPr>
          <w:rFonts w:ascii="Calibri" w:hAnsi="Calibri" w:cs="Calibri"/>
          <w:szCs w:val="18"/>
        </w:rPr>
      </w:pPr>
      <w:r w:rsidRPr="00F55F75">
        <w:rPr>
          <w:rStyle w:val="Referencafusnote"/>
          <w:rFonts w:ascii="Calibri" w:hAnsi="Calibri" w:cs="Calibri"/>
        </w:rPr>
        <w:footnoteRef/>
      </w:r>
      <w:r w:rsidRPr="00F55F75">
        <w:rPr>
          <w:rFonts w:ascii="Calibri" w:hAnsi="Calibri" w:cs="Calibri"/>
        </w:rPr>
        <w:t xml:space="preserve"> </w:t>
      </w:r>
      <w:r w:rsidRPr="008A772A">
        <w:rPr>
          <w:rFonts w:ascii="Calibri" w:hAnsi="Calibri" w:cs="Calibri"/>
          <w:szCs w:val="18"/>
        </w:rPr>
        <w:t>Ako je pečat obveza u zemlji nastana gospodarskog</w:t>
      </w:r>
      <w:r w:rsidRPr="00451DF4">
        <w:rPr>
          <w:rFonts w:ascii="Calibri" w:hAnsi="Calibri" w:cs="Calibri"/>
          <w:szCs w:val="18"/>
        </w:rPr>
        <w:t xml:space="preserve"> sub</w:t>
      </w:r>
      <w:r w:rsidRPr="001D7243">
        <w:rPr>
          <w:rFonts w:ascii="Calibri" w:hAnsi="Calibri" w:cs="Calibri"/>
          <w:szCs w:val="18"/>
        </w:rPr>
        <w:t>jekta</w:t>
      </w:r>
    </w:p>
  </w:footnote>
  <w:footnote w:id="5">
    <w:p w14:paraId="1F83F387" w14:textId="64C00C71" w:rsidR="00165FC3" w:rsidRPr="00457F28" w:rsidRDefault="00165FC3">
      <w:pPr>
        <w:pStyle w:val="Tekstfusnote"/>
        <w:rPr>
          <w:rFonts w:asciiTheme="minorHAnsi" w:hAnsiTheme="minorHAnsi" w:cstheme="minorHAnsi"/>
        </w:rPr>
      </w:pPr>
      <w:r>
        <w:rPr>
          <w:rStyle w:val="Referencafusnote"/>
        </w:rPr>
        <w:footnoteRef/>
      </w:r>
      <w:r>
        <w:t xml:space="preserve"> </w:t>
      </w:r>
      <w:r w:rsidRPr="00457F28">
        <w:rPr>
          <w:rFonts w:asciiTheme="minorHAnsi" w:hAnsiTheme="minorHAnsi" w:cstheme="minorHAnsi"/>
        </w:rPr>
        <w:t>Sredstvo osiguranja za izvršenje ugovora u ovom Ugovoru ima identično značenje kao i „Jamstvo za uredno ispunjenje ugovora“</w:t>
      </w:r>
    </w:p>
  </w:footnote>
  <w:footnote w:id="6">
    <w:p w14:paraId="6E383758" w14:textId="02737D5F" w:rsidR="00165FC3" w:rsidRDefault="00165FC3">
      <w:pPr>
        <w:pStyle w:val="Tekstfusnote"/>
      </w:pPr>
      <w:r>
        <w:rPr>
          <w:rStyle w:val="Referencafusnote"/>
        </w:rPr>
        <w:footnoteRef/>
      </w:r>
      <w:r>
        <w:t xml:space="preserve"> </w:t>
      </w:r>
      <w:r w:rsidRPr="009763DC">
        <w:rPr>
          <w:rFonts w:asciiTheme="minorHAnsi" w:hAnsiTheme="minorHAnsi" w:cstheme="minorHAnsi"/>
        </w:rPr>
        <w:t xml:space="preserve">Sredstvo osiguranja za </w:t>
      </w:r>
      <w:r>
        <w:rPr>
          <w:rFonts w:asciiTheme="minorHAnsi" w:hAnsiTheme="minorHAnsi" w:cstheme="minorHAnsi"/>
        </w:rPr>
        <w:t>otklanjanje nedostataka u</w:t>
      </w:r>
      <w:r w:rsidRPr="009763DC">
        <w:rPr>
          <w:rFonts w:asciiTheme="minorHAnsi" w:hAnsiTheme="minorHAnsi" w:cstheme="minorHAnsi"/>
        </w:rPr>
        <w:t xml:space="preserve"> ovom Ugovoru ima identično značenje kao i „Jamstvo za </w:t>
      </w:r>
      <w:r>
        <w:rPr>
          <w:rFonts w:asciiTheme="minorHAnsi" w:hAnsiTheme="minorHAnsi" w:cstheme="minorHAnsi"/>
        </w:rPr>
        <w:t>otklanjanje nedostataka</w:t>
      </w:r>
      <w:r w:rsidRPr="009763DC">
        <w:rPr>
          <w:rFonts w:asciiTheme="minorHAnsi" w:hAnsiTheme="minorHAnsi" w:cstheme="minorHAnsi"/>
        </w:rPr>
        <w:t>“</w:t>
      </w:r>
    </w:p>
  </w:footnote>
  <w:footnote w:id="7">
    <w:p w14:paraId="528DCA85" w14:textId="280F3B37" w:rsidR="00165FC3" w:rsidRPr="00457F28" w:rsidRDefault="00165FC3">
      <w:pPr>
        <w:pStyle w:val="Tekstfusnote"/>
        <w:rPr>
          <w:rFonts w:asciiTheme="minorHAnsi" w:hAnsiTheme="minorHAnsi" w:cstheme="minorHAnsi"/>
        </w:rPr>
      </w:pPr>
      <w:r w:rsidRPr="00457F28">
        <w:rPr>
          <w:rStyle w:val="Referencafusnote"/>
          <w:rFonts w:asciiTheme="minorHAnsi" w:hAnsiTheme="minorHAnsi" w:cstheme="minorHAnsi"/>
        </w:rPr>
        <w:footnoteRef/>
      </w:r>
      <w:r w:rsidRPr="00457F28">
        <w:rPr>
          <w:rFonts w:asciiTheme="minorHAnsi" w:hAnsiTheme="minorHAnsi" w:cstheme="minorHAnsi"/>
        </w:rPr>
        <w:t xml:space="preserve"> </w:t>
      </w:r>
      <w:r w:rsidRPr="00A959C1">
        <w:rPr>
          <w:rFonts w:asciiTheme="minorHAnsi" w:hAnsiTheme="minorHAnsi" w:cstheme="minorHAnsi"/>
        </w:rPr>
        <w:t>„Podizvođač“ u ovom Ugovoru ima identično značenje kao i „Podugovaratelj“ sukladno Zakonu o javnoj nabavi (Narodne novine br. 120/16 s izmjenama i dopunama)</w:t>
      </w:r>
    </w:p>
  </w:footnote>
  <w:footnote w:id="8">
    <w:p w14:paraId="7ECEAD0D" w14:textId="33F7A52D" w:rsidR="00165FC3" w:rsidRPr="00457F28" w:rsidRDefault="00165FC3">
      <w:pPr>
        <w:pStyle w:val="Tekstfusnote"/>
        <w:rPr>
          <w:rFonts w:asciiTheme="minorHAnsi" w:hAnsiTheme="minorHAnsi" w:cstheme="minorHAnsi"/>
        </w:rPr>
      </w:pPr>
      <w:r w:rsidRPr="00457F28">
        <w:rPr>
          <w:rStyle w:val="Referencafusnote"/>
          <w:rFonts w:asciiTheme="minorHAnsi" w:hAnsiTheme="minorHAnsi" w:cstheme="minorHAnsi"/>
        </w:rPr>
        <w:footnoteRef/>
      </w:r>
      <w:r w:rsidRPr="00457F28">
        <w:rPr>
          <w:rFonts w:asciiTheme="minorHAnsi" w:hAnsiTheme="minorHAnsi" w:cstheme="minorHAnsi"/>
        </w:rPr>
        <w:t xml:space="preserve"> </w:t>
      </w:r>
      <w:r w:rsidRPr="00A959C1">
        <w:rPr>
          <w:rFonts w:asciiTheme="minorHAnsi" w:hAnsiTheme="minorHAnsi" w:cstheme="minorHAnsi"/>
        </w:rPr>
        <w:t>Zbroj koeficijenata a,b,c,d i e mora iznositi 1.00</w:t>
      </w:r>
    </w:p>
  </w:footnote>
  <w:footnote w:id="9">
    <w:p w14:paraId="52CE288F" w14:textId="3C515CEA" w:rsidR="00165FC3" w:rsidRPr="00457F28" w:rsidRDefault="00165FC3">
      <w:pPr>
        <w:pStyle w:val="Tekstfusnote"/>
        <w:rPr>
          <w:rFonts w:asciiTheme="minorHAnsi" w:hAnsiTheme="minorHAnsi" w:cstheme="minorHAnsi"/>
        </w:rPr>
      </w:pPr>
      <w:r w:rsidRPr="00457F28">
        <w:rPr>
          <w:rStyle w:val="Referencafusnote"/>
          <w:rFonts w:asciiTheme="minorHAnsi" w:hAnsiTheme="minorHAnsi" w:cstheme="minorHAnsi"/>
        </w:rPr>
        <w:footnoteRef/>
      </w:r>
      <w:r w:rsidRPr="00457F28">
        <w:rPr>
          <w:rFonts w:asciiTheme="minorHAnsi" w:hAnsiTheme="minorHAnsi" w:cstheme="minorHAnsi"/>
        </w:rPr>
        <w:t xml:space="preserve"> </w:t>
      </w:r>
      <w:r w:rsidRPr="00A959C1">
        <w:rPr>
          <w:rFonts w:asciiTheme="minorHAnsi" w:hAnsiTheme="minorHAnsi" w:cstheme="minorHAnsi"/>
        </w:rPr>
        <w:t>Vrijednost odabranog indeksa na Osnovni datum nije moguće upisati zbog kasnije objave statističkih podataka, te ih Ponuditelj ne mora upisivati u Dodatak Ponudi pri predaji Ponude. Nakon objave statističkih podataka za razdoblje u koje pada Osnovni datum, vrijednosti odabranih indeksa bit će poznate i u bilo kom trenutku dostupne na stranicama Državnog zavoda za statistiku Republike Hrvatske</w:t>
      </w:r>
    </w:p>
  </w:footnote>
  <w:footnote w:id="10">
    <w:p w14:paraId="00790CF9" w14:textId="28561748" w:rsidR="00165FC3" w:rsidRPr="004638AB" w:rsidRDefault="00165FC3" w:rsidP="00000D28">
      <w:pPr>
        <w:pStyle w:val="Tekstfusnote"/>
        <w:rPr>
          <w:rFonts w:asciiTheme="minorHAnsi" w:hAnsiTheme="minorHAnsi" w:cstheme="minorHAnsi"/>
        </w:rPr>
      </w:pPr>
      <w:r w:rsidRPr="004638AB">
        <w:rPr>
          <w:rStyle w:val="Referencafusnote"/>
          <w:rFonts w:asciiTheme="minorHAnsi" w:hAnsiTheme="minorHAnsi" w:cstheme="minorHAnsi"/>
        </w:rPr>
        <w:footnoteRef/>
      </w:r>
      <w:r w:rsidRPr="004638AB">
        <w:rPr>
          <w:rFonts w:asciiTheme="minorHAnsi" w:hAnsiTheme="minorHAnsi" w:cstheme="minorHAnsi"/>
        </w:rPr>
        <w:t xml:space="preserve"> </w:t>
      </w:r>
      <w:r w:rsidRPr="00D921E8">
        <w:rPr>
          <w:rFonts w:asciiTheme="minorHAnsi" w:hAnsiTheme="minorHAnsi" w:cstheme="minorHAnsi"/>
        </w:rPr>
        <w:t>Ako je žig obveza u zemlji ponuditelja.</w:t>
      </w:r>
    </w:p>
  </w:footnote>
  <w:footnote w:id="11">
    <w:p w14:paraId="1557E933" w14:textId="77777777" w:rsidR="00165FC3" w:rsidRPr="004638AB" w:rsidRDefault="00165FC3" w:rsidP="002D14FF">
      <w:pPr>
        <w:pStyle w:val="Tekstfusnote"/>
        <w:rPr>
          <w:rFonts w:asciiTheme="minorHAnsi" w:hAnsiTheme="minorHAnsi" w:cstheme="minorHAnsi"/>
        </w:rPr>
      </w:pPr>
      <w:r w:rsidRPr="004638AB">
        <w:rPr>
          <w:rStyle w:val="Referencafusnote"/>
          <w:rFonts w:asciiTheme="minorHAnsi" w:hAnsiTheme="minorHAnsi" w:cstheme="minorHAnsi"/>
        </w:rPr>
        <w:footnoteRef/>
      </w:r>
      <w:r w:rsidRPr="004638AB">
        <w:rPr>
          <w:rFonts w:asciiTheme="minorHAnsi" w:hAnsiTheme="minorHAnsi" w:cstheme="minorHAnsi"/>
        </w:rPr>
        <w:t xml:space="preserve"> AKO JE ŽIG OBVEZA U ZEMLJI PONUDITELJA</w:t>
      </w:r>
    </w:p>
  </w:footnote>
  <w:footnote w:id="12">
    <w:p w14:paraId="62AEEA34" w14:textId="77777777" w:rsidR="00165FC3" w:rsidRPr="004638AB" w:rsidRDefault="00165FC3" w:rsidP="001B48A5">
      <w:pPr>
        <w:pStyle w:val="Tekstfusnote"/>
        <w:rPr>
          <w:rFonts w:asciiTheme="minorHAnsi" w:hAnsiTheme="minorHAnsi" w:cstheme="minorHAnsi"/>
        </w:rPr>
      </w:pPr>
      <w:r w:rsidRPr="004638AB">
        <w:rPr>
          <w:rStyle w:val="Referencafusnote"/>
          <w:rFonts w:asciiTheme="minorHAnsi" w:hAnsiTheme="minorHAnsi" w:cstheme="minorHAnsi"/>
        </w:rPr>
        <w:footnoteRef/>
      </w:r>
      <w:r w:rsidRPr="004638AB">
        <w:rPr>
          <w:rFonts w:asciiTheme="minorHAnsi" w:hAnsiTheme="minorHAnsi" w:cstheme="minorHAnsi"/>
        </w:rPr>
        <w:t xml:space="preserve"> AKO JE ŽIG OBVEZA U ZEMLJI PONUDITELJA</w:t>
      </w:r>
    </w:p>
  </w:footnote>
  <w:footnote w:id="13">
    <w:p w14:paraId="6899FEA6" w14:textId="7A9BB918" w:rsidR="00165FC3" w:rsidRPr="004638AB" w:rsidRDefault="00165FC3" w:rsidP="002D14FF">
      <w:pPr>
        <w:pStyle w:val="Tekstfusnote"/>
        <w:rPr>
          <w:rFonts w:asciiTheme="minorHAnsi" w:hAnsiTheme="minorHAnsi" w:cstheme="minorHAnsi"/>
        </w:rPr>
      </w:pPr>
      <w:r w:rsidRPr="004638AB">
        <w:rPr>
          <w:rStyle w:val="Referencafusnote"/>
          <w:rFonts w:asciiTheme="minorHAnsi" w:hAnsiTheme="minorHAnsi" w:cstheme="minorHAnsi"/>
        </w:rPr>
        <w:footnoteRef/>
      </w:r>
      <w:r w:rsidRPr="004638AB">
        <w:rPr>
          <w:rFonts w:asciiTheme="minorHAnsi" w:hAnsiTheme="minorHAnsi" w:cstheme="minorHAnsi"/>
        </w:rPr>
        <w:t xml:space="preserve"> </w:t>
      </w:r>
      <w:r w:rsidRPr="00D921E8">
        <w:rPr>
          <w:rFonts w:asciiTheme="minorHAnsi" w:hAnsiTheme="minorHAnsi" w:cstheme="minorHAnsi"/>
        </w:rPr>
        <w:t>Ako je žig obveza u zemlji ponuditelja.</w:t>
      </w:r>
    </w:p>
  </w:footnote>
  <w:footnote w:id="14">
    <w:p w14:paraId="76CB1E30" w14:textId="78169C7A" w:rsidR="00165FC3" w:rsidRPr="004638AB" w:rsidRDefault="00165FC3" w:rsidP="002D14FF">
      <w:pPr>
        <w:pStyle w:val="Tekstfusnote"/>
        <w:rPr>
          <w:rFonts w:asciiTheme="minorHAnsi" w:hAnsiTheme="minorHAnsi" w:cstheme="minorHAnsi"/>
        </w:rPr>
      </w:pPr>
      <w:r w:rsidRPr="004638AB">
        <w:rPr>
          <w:rStyle w:val="Referencafusnote"/>
          <w:rFonts w:asciiTheme="minorHAnsi" w:hAnsiTheme="minorHAnsi" w:cstheme="minorHAnsi"/>
        </w:rPr>
        <w:footnoteRef/>
      </w:r>
      <w:r w:rsidRPr="004638AB">
        <w:rPr>
          <w:rFonts w:asciiTheme="minorHAnsi" w:hAnsiTheme="minorHAnsi" w:cstheme="minorHAnsi"/>
        </w:rPr>
        <w:t xml:space="preserve"> </w:t>
      </w:r>
      <w:r w:rsidRPr="00D921E8">
        <w:rPr>
          <w:rFonts w:asciiTheme="minorHAnsi" w:hAnsiTheme="minorHAnsi" w:cstheme="minorHAnsi"/>
        </w:rPr>
        <w:t>Ako je žig obveza u zemlji ponuditelja.</w:t>
      </w:r>
    </w:p>
  </w:footnote>
  <w:footnote w:id="15">
    <w:p w14:paraId="454CA581" w14:textId="77777777" w:rsidR="00165FC3" w:rsidRPr="00D921E8" w:rsidRDefault="00165FC3" w:rsidP="002D14FF">
      <w:pPr>
        <w:pStyle w:val="Tekstfusnote"/>
        <w:rPr>
          <w:rFonts w:asciiTheme="minorHAnsi" w:hAnsiTheme="minorHAnsi" w:cstheme="minorHAnsi"/>
        </w:rPr>
      </w:pPr>
      <w:r w:rsidRPr="004638AB">
        <w:rPr>
          <w:rStyle w:val="Referencafusnote"/>
          <w:rFonts w:asciiTheme="minorHAnsi" w:hAnsiTheme="minorHAnsi" w:cstheme="minorHAnsi"/>
        </w:rPr>
        <w:footnoteRef/>
      </w:r>
      <w:r w:rsidRPr="00D921E8">
        <w:rPr>
          <w:rFonts w:asciiTheme="minorHAnsi" w:hAnsiTheme="minorHAnsi" w:cstheme="minorHAnsi"/>
        </w:rPr>
        <w:t>U slučaju da se iznos ukupnog prometa izrazi u nekoj drugoj valuti, preračunavat će se po središnjem tečaju HNB na dan početka postupka javne nabave</w:t>
      </w:r>
    </w:p>
  </w:footnote>
  <w:footnote w:id="16">
    <w:p w14:paraId="287614C4" w14:textId="199BC8AC" w:rsidR="00165FC3" w:rsidRPr="00D921E8" w:rsidRDefault="00165FC3" w:rsidP="002D14FF">
      <w:pPr>
        <w:pStyle w:val="Tekstfusnote"/>
        <w:rPr>
          <w:rFonts w:asciiTheme="minorHAnsi" w:hAnsiTheme="minorHAnsi" w:cstheme="minorHAnsi"/>
        </w:rPr>
      </w:pPr>
      <w:r w:rsidRPr="00D921E8">
        <w:rPr>
          <w:rStyle w:val="Referencafusnote"/>
          <w:rFonts w:asciiTheme="minorHAnsi" w:hAnsiTheme="minorHAnsi" w:cstheme="minorHAnsi"/>
        </w:rPr>
        <w:footnoteRef/>
      </w:r>
      <w:r w:rsidRPr="00D921E8">
        <w:rPr>
          <w:rFonts w:asciiTheme="minorHAnsi" w:hAnsiTheme="minorHAnsi" w:cstheme="minorHAnsi"/>
        </w:rPr>
        <w:t xml:space="preserve"> Ako je žig obveza u zemlji ponuditelja.</w:t>
      </w:r>
    </w:p>
  </w:footnote>
  <w:footnote w:id="17">
    <w:p w14:paraId="21D5F9A6" w14:textId="2D4B949B" w:rsidR="00165FC3" w:rsidRPr="004638AB" w:rsidRDefault="00165FC3" w:rsidP="00146A29">
      <w:pPr>
        <w:pStyle w:val="Tekstfusnote"/>
        <w:rPr>
          <w:rFonts w:asciiTheme="minorHAnsi" w:hAnsiTheme="minorHAnsi" w:cstheme="minorHAnsi"/>
        </w:rPr>
      </w:pPr>
      <w:r w:rsidRPr="004638AB">
        <w:rPr>
          <w:rStyle w:val="Referencafusnote"/>
          <w:rFonts w:asciiTheme="minorHAnsi" w:hAnsiTheme="minorHAnsi" w:cstheme="minorHAnsi"/>
        </w:rPr>
        <w:footnoteRef/>
      </w:r>
      <w:r w:rsidRPr="004638AB">
        <w:rPr>
          <w:rFonts w:asciiTheme="minorHAnsi" w:hAnsiTheme="minorHAnsi" w:cstheme="minorHAnsi"/>
        </w:rPr>
        <w:t xml:space="preserve"> </w:t>
      </w:r>
      <w:r w:rsidRPr="00D921E8">
        <w:rPr>
          <w:rFonts w:asciiTheme="minorHAnsi" w:hAnsiTheme="minorHAnsi" w:cstheme="minorHAnsi"/>
        </w:rPr>
        <w:t>Ako je žig obveza u zemlji ponuditelja.</w:t>
      </w:r>
    </w:p>
  </w:footnote>
  <w:footnote w:id="18">
    <w:p w14:paraId="6AFCD0AB" w14:textId="77777777" w:rsidR="00165FC3" w:rsidRPr="00D921E8" w:rsidRDefault="00165FC3" w:rsidP="00113CF6">
      <w:pPr>
        <w:pStyle w:val="Tekstfusnote"/>
        <w:rPr>
          <w:rFonts w:asciiTheme="minorHAnsi" w:hAnsiTheme="minorHAnsi" w:cstheme="minorHAnsi"/>
        </w:rPr>
      </w:pPr>
      <w:r w:rsidRPr="004638AB">
        <w:rPr>
          <w:rStyle w:val="Referencafusnote"/>
          <w:rFonts w:asciiTheme="minorHAnsi" w:hAnsiTheme="minorHAnsi" w:cstheme="minorHAnsi"/>
        </w:rPr>
        <w:footnoteRef/>
      </w:r>
      <w:r w:rsidRPr="004638AB">
        <w:rPr>
          <w:rFonts w:asciiTheme="minorHAnsi" w:hAnsiTheme="minorHAnsi" w:cstheme="minorHAnsi"/>
        </w:rPr>
        <w:t xml:space="preserve"> </w:t>
      </w:r>
      <w:r w:rsidRPr="00D921E8">
        <w:rPr>
          <w:rFonts w:asciiTheme="minorHAnsi" w:hAnsiTheme="minorHAnsi" w:cstheme="minorHAnsi"/>
        </w:rPr>
        <w:t>Ako je žig obveza u zemlji ponuditelja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971A9" w14:textId="77777777" w:rsidR="00165FC3" w:rsidRDefault="00165FC3">
    <w:pPr>
      <w:pStyle w:val="Zaglavlje"/>
    </w:pPr>
  </w:p>
  <w:p w14:paraId="2F8AE7CC" w14:textId="77777777" w:rsidR="00165FC3" w:rsidRDefault="00165FC3" w:rsidP="00895DEC">
    <w:pPr>
      <w:pStyle w:val="Zaglavlje"/>
      <w:pBdr>
        <w:bottom w:val="single" w:sz="4" w:space="1" w:color="808080" w:themeColor="background1" w:themeShade="80"/>
      </w:pBdr>
      <w:tabs>
        <w:tab w:val="clear" w:pos="4536"/>
        <w:tab w:val="clear" w:pos="9072"/>
        <w:tab w:val="left" w:pos="567"/>
      </w:tabs>
      <w:spacing w:before="0" w:after="0"/>
      <w:rPr>
        <w:rFonts w:ascii="Tahoma" w:hAnsi="Tahoma" w:cs="Tahoma"/>
        <w:b/>
        <w:color w:val="808080" w:themeColor="background1" w:themeShade="80"/>
        <w:sz w:val="16"/>
        <w:szCs w:val="16"/>
        <w:lang w:val="hr-HR"/>
      </w:rPr>
    </w:pPr>
    <w:r w:rsidRPr="00441876">
      <w:rPr>
        <w:rFonts w:asciiTheme="minorHAnsi" w:hAnsiTheme="minorHAnsi" w:cstheme="minorHAnsi"/>
        <w:b/>
        <w:bCs/>
        <w:color w:val="808080"/>
        <w:sz w:val="16"/>
        <w:szCs w:val="16"/>
        <w:lang w:val="hr-HR"/>
      </w:rPr>
      <w:t>FZOEU</w:t>
    </w:r>
    <w:r w:rsidRPr="00441876">
      <w:rPr>
        <w:rFonts w:asciiTheme="minorHAnsi" w:hAnsiTheme="minorHAnsi" w:cstheme="minorHAnsi"/>
        <w:b/>
        <w:bCs/>
        <w:color w:val="8080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t xml:space="preserve">       </w:t>
    </w:r>
    <w:r w:rsidRPr="004E2621">
      <w:rPr>
        <w:rFonts w:asciiTheme="minorHAnsi" w:hAnsiTheme="minorHAnsi" w:cstheme="minorHAnsi"/>
        <w:b/>
        <w:bCs/>
        <w:color w:val="808080"/>
        <w:sz w:val="16"/>
        <w:szCs w:val="16"/>
        <w:lang w:val="hr-HR"/>
      </w:rPr>
      <w:t xml:space="preserve">EV. BROJ: E-VV: </w:t>
    </w:r>
    <w:r w:rsidRPr="004E2621">
      <w:rPr>
        <w:rFonts w:asciiTheme="minorHAnsi" w:hAnsiTheme="minorHAnsi" w:cstheme="minorHAnsi"/>
        <w:b/>
        <w:bCs/>
        <w:color w:val="FF0000"/>
        <w:sz w:val="16"/>
        <w:szCs w:val="16"/>
        <w:lang w:val="hr-HR"/>
      </w:rPr>
      <w:t>x</w:t>
    </w:r>
    <w:r w:rsidRPr="004E2621">
      <w:rPr>
        <w:rFonts w:asciiTheme="minorHAnsi" w:hAnsiTheme="minorHAnsi" w:cstheme="minorHAnsi"/>
        <w:b/>
        <w:bCs/>
        <w:color w:val="808080"/>
        <w:sz w:val="16"/>
        <w:szCs w:val="16"/>
        <w:lang w:val="hr-HR"/>
      </w:rPr>
      <w:t>/2018</w:t>
    </w:r>
  </w:p>
  <w:p w14:paraId="76B429E3" w14:textId="77777777" w:rsidR="00165FC3" w:rsidRDefault="00165FC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8FA00B" w14:textId="4A57B847" w:rsidR="00165FC3" w:rsidRDefault="00165FC3" w:rsidP="00895DEC">
    <w:pPr>
      <w:pStyle w:val="Zaglavlje"/>
      <w:pBdr>
        <w:bottom w:val="single" w:sz="4" w:space="1" w:color="808080" w:themeColor="background1" w:themeShade="80"/>
      </w:pBdr>
      <w:tabs>
        <w:tab w:val="clear" w:pos="4536"/>
        <w:tab w:val="clear" w:pos="9072"/>
        <w:tab w:val="left" w:pos="567"/>
      </w:tabs>
      <w:spacing w:before="0" w:after="0"/>
      <w:rPr>
        <w:rFonts w:ascii="Tahoma" w:hAnsi="Tahoma" w:cs="Tahoma"/>
        <w:b/>
        <w:color w:val="808080" w:themeColor="background1" w:themeShade="80"/>
        <w:sz w:val="16"/>
        <w:szCs w:val="16"/>
        <w:lang w:val="hr-HR"/>
      </w:rPr>
    </w:pPr>
    <w:r w:rsidRPr="00441876">
      <w:rPr>
        <w:rFonts w:asciiTheme="minorHAnsi" w:hAnsiTheme="minorHAnsi" w:cstheme="minorHAnsi"/>
        <w:b/>
        <w:bCs/>
        <w:color w:val="808080"/>
        <w:sz w:val="16"/>
        <w:szCs w:val="16"/>
        <w:lang w:val="hr-HR"/>
      </w:rPr>
      <w:t>FZOEU</w:t>
    </w:r>
    <w:r w:rsidRPr="00441876">
      <w:rPr>
        <w:rFonts w:asciiTheme="minorHAnsi" w:hAnsiTheme="minorHAnsi" w:cstheme="minorHAnsi"/>
        <w:b/>
        <w:bCs/>
        <w:color w:val="8080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t xml:space="preserve">  </w:t>
    </w:r>
    <w:r w:rsidRPr="004E2621">
      <w:rPr>
        <w:rFonts w:asciiTheme="minorHAnsi" w:hAnsiTheme="minorHAnsi" w:cstheme="minorHAnsi"/>
        <w:b/>
        <w:bCs/>
        <w:color w:val="808080"/>
        <w:sz w:val="16"/>
        <w:szCs w:val="16"/>
        <w:lang w:val="hr-HR"/>
      </w:rPr>
      <w:t xml:space="preserve">EV. BROJ: E-VV: </w:t>
    </w:r>
    <w:r w:rsidRPr="002361D1">
      <w:rPr>
        <w:rFonts w:asciiTheme="minorHAnsi" w:hAnsiTheme="minorHAnsi" w:cstheme="minorHAnsi"/>
        <w:b/>
        <w:bCs/>
        <w:color w:val="808080"/>
        <w:sz w:val="16"/>
        <w:szCs w:val="16"/>
        <w:lang w:val="hr-HR"/>
      </w:rPr>
      <w:t>9</w:t>
    </w:r>
    <w:r w:rsidRPr="004E2621">
      <w:rPr>
        <w:rFonts w:asciiTheme="minorHAnsi" w:hAnsiTheme="minorHAnsi" w:cstheme="minorHAnsi"/>
        <w:b/>
        <w:bCs/>
        <w:color w:val="808080"/>
        <w:sz w:val="16"/>
        <w:szCs w:val="16"/>
        <w:lang w:val="hr-HR"/>
      </w:rPr>
      <w:t>/201</w:t>
    </w:r>
    <w:r>
      <w:rPr>
        <w:rFonts w:asciiTheme="minorHAnsi" w:hAnsiTheme="minorHAnsi" w:cstheme="minorHAnsi"/>
        <w:b/>
        <w:bCs/>
        <w:color w:val="808080"/>
        <w:sz w:val="16"/>
        <w:szCs w:val="16"/>
        <w:lang w:val="hr-HR"/>
      </w:rPr>
      <w:t>9/R1</w:t>
    </w:r>
  </w:p>
  <w:p w14:paraId="27FB8829" w14:textId="77777777" w:rsidR="00165FC3" w:rsidRPr="00895DEC" w:rsidRDefault="00165FC3" w:rsidP="00895DEC">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663DD" w14:textId="4315133E" w:rsidR="00165FC3" w:rsidRDefault="00165FC3" w:rsidP="00895DEC">
    <w:pPr>
      <w:pStyle w:val="Zaglavlje"/>
      <w:pBdr>
        <w:bottom w:val="single" w:sz="4" w:space="1" w:color="808080" w:themeColor="background1" w:themeShade="80"/>
      </w:pBdr>
      <w:tabs>
        <w:tab w:val="clear" w:pos="4536"/>
        <w:tab w:val="clear" w:pos="9072"/>
        <w:tab w:val="left" w:pos="567"/>
      </w:tabs>
      <w:spacing w:before="0" w:after="0"/>
      <w:rPr>
        <w:rFonts w:ascii="Tahoma" w:hAnsi="Tahoma" w:cs="Tahoma"/>
        <w:b/>
        <w:color w:val="808080" w:themeColor="background1" w:themeShade="80"/>
        <w:sz w:val="16"/>
        <w:szCs w:val="16"/>
        <w:lang w:val="hr-HR"/>
      </w:rPr>
    </w:pPr>
    <w:r w:rsidRPr="00441876">
      <w:rPr>
        <w:rFonts w:asciiTheme="minorHAnsi" w:hAnsiTheme="minorHAnsi" w:cstheme="minorHAnsi"/>
        <w:b/>
        <w:bCs/>
        <w:color w:val="808080"/>
        <w:sz w:val="16"/>
        <w:szCs w:val="16"/>
        <w:lang w:val="hr-HR"/>
      </w:rPr>
      <w:t>FZOEU</w:t>
    </w:r>
    <w:r w:rsidRPr="00441876">
      <w:rPr>
        <w:rFonts w:asciiTheme="minorHAnsi" w:hAnsiTheme="minorHAnsi" w:cstheme="minorHAnsi"/>
        <w:b/>
        <w:bCs/>
        <w:color w:val="8080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r>
    <w:r>
      <w:rPr>
        <w:rFonts w:ascii="Tahoma" w:hAnsi="Tahoma" w:cs="Tahoma"/>
        <w:b/>
        <w:color w:val="808080" w:themeColor="background1" w:themeShade="80"/>
        <w:sz w:val="16"/>
        <w:szCs w:val="16"/>
        <w:lang w:val="hr-HR"/>
      </w:rPr>
      <w:tab/>
      <w:t xml:space="preserve">    </w:t>
    </w:r>
    <w:r w:rsidRPr="004E2621">
      <w:rPr>
        <w:rFonts w:asciiTheme="minorHAnsi" w:hAnsiTheme="minorHAnsi" w:cstheme="minorHAnsi"/>
        <w:b/>
        <w:bCs/>
        <w:color w:val="808080"/>
        <w:sz w:val="16"/>
        <w:szCs w:val="16"/>
        <w:lang w:val="hr-HR"/>
      </w:rPr>
      <w:t xml:space="preserve">EV. BROJ: E-VV: </w:t>
    </w:r>
    <w:r w:rsidRPr="002361D1">
      <w:rPr>
        <w:rFonts w:asciiTheme="minorHAnsi" w:hAnsiTheme="minorHAnsi" w:cstheme="minorHAnsi"/>
        <w:b/>
        <w:bCs/>
        <w:color w:val="808080"/>
        <w:sz w:val="16"/>
        <w:szCs w:val="16"/>
        <w:lang w:val="hr-HR"/>
      </w:rPr>
      <w:t>9</w:t>
    </w:r>
    <w:r w:rsidRPr="004E2621">
      <w:rPr>
        <w:rFonts w:asciiTheme="minorHAnsi" w:hAnsiTheme="minorHAnsi" w:cstheme="minorHAnsi"/>
        <w:b/>
        <w:bCs/>
        <w:color w:val="808080"/>
        <w:sz w:val="16"/>
        <w:szCs w:val="16"/>
        <w:lang w:val="hr-HR"/>
      </w:rPr>
      <w:t>/201</w:t>
    </w:r>
    <w:r>
      <w:rPr>
        <w:rFonts w:asciiTheme="minorHAnsi" w:hAnsiTheme="minorHAnsi" w:cstheme="minorHAnsi"/>
        <w:b/>
        <w:bCs/>
        <w:color w:val="808080"/>
        <w:sz w:val="16"/>
        <w:szCs w:val="16"/>
        <w:lang w:val="hr-HR"/>
      </w:rPr>
      <w:t>9/R1</w:t>
    </w:r>
  </w:p>
  <w:p w14:paraId="6BDABEAC" w14:textId="286464A9" w:rsidR="00165FC3" w:rsidRPr="00895DEC" w:rsidRDefault="00165FC3" w:rsidP="00895DEC">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DE1780"/>
    <w:lvl w:ilvl="0">
      <w:start w:val="1"/>
      <w:numFmt w:val="decimal"/>
      <w:pStyle w:val="Brojevi5"/>
      <w:lvlText w:val="%1."/>
      <w:lvlJc w:val="left"/>
      <w:pPr>
        <w:tabs>
          <w:tab w:val="num" w:pos="1492"/>
        </w:tabs>
        <w:ind w:left="1492" w:hanging="360"/>
      </w:pPr>
    </w:lvl>
  </w:abstractNum>
  <w:abstractNum w:abstractNumId="1" w15:restartNumberingAfterBreak="0">
    <w:nsid w:val="FFFFFF7D"/>
    <w:multiLevelType w:val="singleLevel"/>
    <w:tmpl w:val="E91C6474"/>
    <w:lvl w:ilvl="0">
      <w:start w:val="1"/>
      <w:numFmt w:val="decimal"/>
      <w:pStyle w:val="Brojevi4"/>
      <w:lvlText w:val="%1."/>
      <w:lvlJc w:val="left"/>
      <w:pPr>
        <w:tabs>
          <w:tab w:val="num" w:pos="1209"/>
        </w:tabs>
        <w:ind w:left="1209" w:hanging="360"/>
      </w:pPr>
    </w:lvl>
  </w:abstractNum>
  <w:abstractNum w:abstractNumId="2" w15:restartNumberingAfterBreak="0">
    <w:nsid w:val="FFFFFF7E"/>
    <w:multiLevelType w:val="singleLevel"/>
    <w:tmpl w:val="32A66674"/>
    <w:lvl w:ilvl="0">
      <w:start w:val="1"/>
      <w:numFmt w:val="decimal"/>
      <w:pStyle w:val="Brojevi3"/>
      <w:lvlText w:val="%1."/>
      <w:lvlJc w:val="left"/>
      <w:pPr>
        <w:tabs>
          <w:tab w:val="num" w:pos="926"/>
        </w:tabs>
        <w:ind w:left="926" w:hanging="360"/>
      </w:pPr>
    </w:lvl>
  </w:abstractNum>
  <w:abstractNum w:abstractNumId="3" w15:restartNumberingAfterBreak="0">
    <w:nsid w:val="FFFFFF7F"/>
    <w:multiLevelType w:val="singleLevel"/>
    <w:tmpl w:val="CDE206C6"/>
    <w:lvl w:ilvl="0">
      <w:start w:val="1"/>
      <w:numFmt w:val="decimal"/>
      <w:pStyle w:val="Brojevi2"/>
      <w:lvlText w:val="%1."/>
      <w:lvlJc w:val="left"/>
      <w:pPr>
        <w:tabs>
          <w:tab w:val="num" w:pos="643"/>
        </w:tabs>
        <w:ind w:left="643" w:hanging="360"/>
      </w:pPr>
    </w:lvl>
  </w:abstractNum>
  <w:abstractNum w:abstractNumId="4" w15:restartNumberingAfterBreak="0">
    <w:nsid w:val="FFFFFF80"/>
    <w:multiLevelType w:val="singleLevel"/>
    <w:tmpl w:val="42948A1C"/>
    <w:lvl w:ilvl="0">
      <w:start w:val="1"/>
      <w:numFmt w:val="bullet"/>
      <w:pStyle w:val="Grafikeoznake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34299BC"/>
    <w:lvl w:ilvl="0">
      <w:start w:val="1"/>
      <w:numFmt w:val="bullet"/>
      <w:pStyle w:val="Grafikeoznake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4D07328"/>
    <w:lvl w:ilvl="0">
      <w:start w:val="1"/>
      <w:numFmt w:val="bullet"/>
      <w:pStyle w:val="Grafikeoznake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1C80250"/>
    <w:lvl w:ilvl="0">
      <w:start w:val="1"/>
      <w:numFmt w:val="bullet"/>
      <w:pStyle w:val="Grafikeoznake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D344E04"/>
    <w:lvl w:ilvl="0">
      <w:start w:val="1"/>
      <w:numFmt w:val="decimal"/>
      <w:pStyle w:val="Brojevi"/>
      <w:lvlText w:val="%1."/>
      <w:lvlJc w:val="left"/>
      <w:pPr>
        <w:tabs>
          <w:tab w:val="num" w:pos="360"/>
        </w:tabs>
        <w:ind w:left="360" w:hanging="360"/>
      </w:pPr>
    </w:lvl>
  </w:abstractNum>
  <w:abstractNum w:abstractNumId="9" w15:restartNumberingAfterBreak="0">
    <w:nsid w:val="FFFFFF89"/>
    <w:multiLevelType w:val="singleLevel"/>
    <w:tmpl w:val="B0F08A2C"/>
    <w:lvl w:ilvl="0">
      <w:start w:val="1"/>
      <w:numFmt w:val="bullet"/>
      <w:pStyle w:val="Grafikeoznake"/>
      <w:lvlText w:val=""/>
      <w:lvlJc w:val="left"/>
      <w:pPr>
        <w:tabs>
          <w:tab w:val="num" w:pos="360"/>
        </w:tabs>
        <w:ind w:left="360" w:hanging="360"/>
      </w:pPr>
      <w:rPr>
        <w:rFonts w:ascii="Symbol" w:hAnsi="Symbol" w:hint="default"/>
      </w:rPr>
    </w:lvl>
  </w:abstractNum>
  <w:abstractNum w:abstractNumId="10" w15:restartNumberingAfterBreak="0">
    <w:nsid w:val="00000019"/>
    <w:multiLevelType w:val="singleLevel"/>
    <w:tmpl w:val="00000019"/>
    <w:name w:val="WW8Num41"/>
    <w:lvl w:ilvl="0">
      <w:start w:val="1"/>
      <w:numFmt w:val="bullet"/>
      <w:lvlText w:val=""/>
      <w:lvlJc w:val="left"/>
      <w:pPr>
        <w:tabs>
          <w:tab w:val="num" w:pos="0"/>
        </w:tabs>
        <w:ind w:left="1004" w:hanging="360"/>
      </w:pPr>
      <w:rPr>
        <w:rFonts w:ascii="Symbol" w:hAnsi="Symbol"/>
      </w:rPr>
    </w:lvl>
  </w:abstractNum>
  <w:abstractNum w:abstractNumId="11" w15:restartNumberingAfterBreak="0">
    <w:nsid w:val="00000056"/>
    <w:multiLevelType w:val="multilevel"/>
    <w:tmpl w:val="00000056"/>
    <w:name w:val="WW8Num7"/>
    <w:lvl w:ilvl="0">
      <w:start w:val="1"/>
      <w:numFmt w:val="decimal"/>
      <w:lvlText w:val="%1."/>
      <w:lvlJc w:val="left"/>
      <w:pPr>
        <w:tabs>
          <w:tab w:val="num" w:pos="709"/>
        </w:tabs>
        <w:ind w:left="709" w:hanging="709"/>
      </w:pPr>
    </w:lvl>
    <w:lvl w:ilvl="1">
      <w:start w:val="1"/>
      <w:numFmt w:val="decimal"/>
      <w:lvlText w:val="%1.%2."/>
      <w:lvlJc w:val="left"/>
      <w:pPr>
        <w:tabs>
          <w:tab w:val="num" w:pos="709"/>
        </w:tabs>
        <w:ind w:left="709" w:hanging="709"/>
      </w:pPr>
    </w:lvl>
    <w:lvl w:ilvl="2">
      <w:start w:val="1"/>
      <w:numFmt w:val="decimal"/>
      <w:lvlText w:val="%1.%2.%3."/>
      <w:lvlJc w:val="left"/>
      <w:pPr>
        <w:tabs>
          <w:tab w:val="num" w:pos="851"/>
        </w:tabs>
        <w:ind w:left="851" w:hanging="851"/>
      </w:pPr>
      <w:rPr>
        <w:rFonts w:ascii="Wingdings" w:hAnsi="Wingdings"/>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91"/>
    <w:multiLevelType w:val="multilevel"/>
    <w:tmpl w:val="00000091"/>
    <w:name w:val="WW8Num12"/>
    <w:lvl w:ilvl="0">
      <w:start w:val="1"/>
      <w:numFmt w:val="decimal"/>
      <w:lvlText w:val="%1."/>
      <w:lvlJc w:val="left"/>
      <w:pPr>
        <w:tabs>
          <w:tab w:val="num" w:pos="709"/>
        </w:tabs>
        <w:ind w:left="709" w:hanging="709"/>
      </w:pPr>
    </w:lvl>
    <w:lvl w:ilvl="1">
      <w:start w:val="1"/>
      <w:numFmt w:val="decimal"/>
      <w:lvlText w:val="%1.%2."/>
      <w:lvlJc w:val="left"/>
      <w:pPr>
        <w:tabs>
          <w:tab w:val="num" w:pos="709"/>
        </w:tabs>
        <w:ind w:left="709" w:hanging="709"/>
      </w:pPr>
    </w:lvl>
    <w:lvl w:ilvl="2">
      <w:start w:val="1"/>
      <w:numFmt w:val="decimal"/>
      <w:lvlText w:val="%1.%2.%3."/>
      <w:lvlJc w:val="left"/>
      <w:pPr>
        <w:tabs>
          <w:tab w:val="num" w:pos="851"/>
        </w:tabs>
        <w:ind w:left="851" w:hanging="851"/>
      </w:pPr>
      <w:rPr>
        <w:rFonts w:ascii="Wingdings" w:hAnsi="Wingdings"/>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527B1C"/>
    <w:multiLevelType w:val="hybridMultilevel"/>
    <w:tmpl w:val="61661578"/>
    <w:lvl w:ilvl="0" w:tplc="F9CA829E">
      <w:start w:val="1"/>
      <w:numFmt w:val="bullet"/>
      <w:pStyle w:val="natuknica"/>
      <w:lvlText w:val="-"/>
      <w:lvlJc w:val="left"/>
      <w:pPr>
        <w:ind w:left="1764" w:hanging="360"/>
      </w:pPr>
      <w:rPr>
        <w:rFonts w:ascii="Times New Roman" w:eastAsia="Times New Roman" w:hAnsi="Times New Roman" w:cs="Times New Roman" w:hint="default"/>
      </w:rPr>
    </w:lvl>
    <w:lvl w:ilvl="1" w:tplc="041A0003">
      <w:start w:val="1"/>
      <w:numFmt w:val="bullet"/>
      <w:lvlText w:val="o"/>
      <w:lvlJc w:val="left"/>
      <w:pPr>
        <w:ind w:left="2484" w:hanging="360"/>
      </w:pPr>
      <w:rPr>
        <w:rFonts w:ascii="Courier New" w:hAnsi="Courier New" w:cs="Courier New" w:hint="default"/>
      </w:rPr>
    </w:lvl>
    <w:lvl w:ilvl="2" w:tplc="041A0005" w:tentative="1">
      <w:start w:val="1"/>
      <w:numFmt w:val="bullet"/>
      <w:lvlText w:val=""/>
      <w:lvlJc w:val="left"/>
      <w:pPr>
        <w:ind w:left="3204" w:hanging="360"/>
      </w:pPr>
      <w:rPr>
        <w:rFonts w:ascii="Wingdings" w:hAnsi="Wingdings" w:hint="default"/>
      </w:rPr>
    </w:lvl>
    <w:lvl w:ilvl="3" w:tplc="041A0001" w:tentative="1">
      <w:start w:val="1"/>
      <w:numFmt w:val="bullet"/>
      <w:lvlText w:val=""/>
      <w:lvlJc w:val="left"/>
      <w:pPr>
        <w:ind w:left="3924" w:hanging="360"/>
      </w:pPr>
      <w:rPr>
        <w:rFonts w:ascii="Symbol" w:hAnsi="Symbol" w:hint="default"/>
      </w:rPr>
    </w:lvl>
    <w:lvl w:ilvl="4" w:tplc="041A0003" w:tentative="1">
      <w:start w:val="1"/>
      <w:numFmt w:val="bullet"/>
      <w:lvlText w:val="o"/>
      <w:lvlJc w:val="left"/>
      <w:pPr>
        <w:ind w:left="4644" w:hanging="360"/>
      </w:pPr>
      <w:rPr>
        <w:rFonts w:ascii="Courier New" w:hAnsi="Courier New" w:cs="Courier New" w:hint="default"/>
      </w:rPr>
    </w:lvl>
    <w:lvl w:ilvl="5" w:tplc="041A0005" w:tentative="1">
      <w:start w:val="1"/>
      <w:numFmt w:val="bullet"/>
      <w:lvlText w:val=""/>
      <w:lvlJc w:val="left"/>
      <w:pPr>
        <w:ind w:left="5364" w:hanging="360"/>
      </w:pPr>
      <w:rPr>
        <w:rFonts w:ascii="Wingdings" w:hAnsi="Wingdings" w:hint="default"/>
      </w:rPr>
    </w:lvl>
    <w:lvl w:ilvl="6" w:tplc="041A0001" w:tentative="1">
      <w:start w:val="1"/>
      <w:numFmt w:val="bullet"/>
      <w:lvlText w:val=""/>
      <w:lvlJc w:val="left"/>
      <w:pPr>
        <w:ind w:left="6084" w:hanging="360"/>
      </w:pPr>
      <w:rPr>
        <w:rFonts w:ascii="Symbol" w:hAnsi="Symbol" w:hint="default"/>
      </w:rPr>
    </w:lvl>
    <w:lvl w:ilvl="7" w:tplc="041A0003" w:tentative="1">
      <w:start w:val="1"/>
      <w:numFmt w:val="bullet"/>
      <w:lvlText w:val="o"/>
      <w:lvlJc w:val="left"/>
      <w:pPr>
        <w:ind w:left="6804" w:hanging="360"/>
      </w:pPr>
      <w:rPr>
        <w:rFonts w:ascii="Courier New" w:hAnsi="Courier New" w:cs="Courier New" w:hint="default"/>
      </w:rPr>
    </w:lvl>
    <w:lvl w:ilvl="8" w:tplc="041A0005" w:tentative="1">
      <w:start w:val="1"/>
      <w:numFmt w:val="bullet"/>
      <w:lvlText w:val=""/>
      <w:lvlJc w:val="left"/>
      <w:pPr>
        <w:ind w:left="7524" w:hanging="360"/>
      </w:pPr>
      <w:rPr>
        <w:rFonts w:ascii="Wingdings" w:hAnsi="Wingdings" w:hint="default"/>
      </w:rPr>
    </w:lvl>
  </w:abstractNum>
  <w:abstractNum w:abstractNumId="14" w15:restartNumberingAfterBreak="0">
    <w:nsid w:val="007777F2"/>
    <w:multiLevelType w:val="hybridMultilevel"/>
    <w:tmpl w:val="85801F16"/>
    <w:name w:val="WW8Num169"/>
    <w:lvl w:ilvl="0" w:tplc="5AF4C06C">
      <w:numFmt w:val="bullet"/>
      <w:lvlText w:val="-"/>
      <w:lvlJc w:val="left"/>
      <w:pPr>
        <w:ind w:left="1428" w:hanging="360"/>
      </w:pPr>
      <w:rPr>
        <w:rFonts w:ascii="Cambria" w:eastAsia="Times New Roman" w:hAnsi="Cambria" w:cs="Times New Roman" w:hint="default"/>
      </w:rPr>
    </w:lvl>
    <w:lvl w:ilvl="1" w:tplc="6980ABEC" w:tentative="1">
      <w:start w:val="1"/>
      <w:numFmt w:val="bullet"/>
      <w:lvlText w:val="o"/>
      <w:lvlJc w:val="left"/>
      <w:pPr>
        <w:ind w:left="2148" w:hanging="360"/>
      </w:pPr>
      <w:rPr>
        <w:rFonts w:ascii="Courier New" w:hAnsi="Courier New" w:cs="Courier New" w:hint="default"/>
      </w:rPr>
    </w:lvl>
    <w:lvl w:ilvl="2" w:tplc="01FA3C90" w:tentative="1">
      <w:start w:val="1"/>
      <w:numFmt w:val="bullet"/>
      <w:lvlText w:val=""/>
      <w:lvlJc w:val="left"/>
      <w:pPr>
        <w:ind w:left="2868" w:hanging="360"/>
      </w:pPr>
      <w:rPr>
        <w:rFonts w:ascii="Wingdings" w:hAnsi="Wingdings" w:hint="default"/>
      </w:rPr>
    </w:lvl>
    <w:lvl w:ilvl="3" w:tplc="B46AC284" w:tentative="1">
      <w:start w:val="1"/>
      <w:numFmt w:val="bullet"/>
      <w:lvlText w:val=""/>
      <w:lvlJc w:val="left"/>
      <w:pPr>
        <w:ind w:left="3588" w:hanging="360"/>
      </w:pPr>
      <w:rPr>
        <w:rFonts w:ascii="Symbol" w:hAnsi="Symbol" w:hint="default"/>
      </w:rPr>
    </w:lvl>
    <w:lvl w:ilvl="4" w:tplc="D8F4980E" w:tentative="1">
      <w:start w:val="1"/>
      <w:numFmt w:val="bullet"/>
      <w:lvlText w:val="o"/>
      <w:lvlJc w:val="left"/>
      <w:pPr>
        <w:ind w:left="4308" w:hanging="360"/>
      </w:pPr>
      <w:rPr>
        <w:rFonts w:ascii="Courier New" w:hAnsi="Courier New" w:cs="Courier New" w:hint="default"/>
      </w:rPr>
    </w:lvl>
    <w:lvl w:ilvl="5" w:tplc="F718D7DA" w:tentative="1">
      <w:start w:val="1"/>
      <w:numFmt w:val="bullet"/>
      <w:lvlText w:val=""/>
      <w:lvlJc w:val="left"/>
      <w:pPr>
        <w:ind w:left="5028" w:hanging="360"/>
      </w:pPr>
      <w:rPr>
        <w:rFonts w:ascii="Wingdings" w:hAnsi="Wingdings" w:hint="default"/>
      </w:rPr>
    </w:lvl>
    <w:lvl w:ilvl="6" w:tplc="7EC0135E" w:tentative="1">
      <w:start w:val="1"/>
      <w:numFmt w:val="bullet"/>
      <w:lvlText w:val=""/>
      <w:lvlJc w:val="left"/>
      <w:pPr>
        <w:ind w:left="5748" w:hanging="360"/>
      </w:pPr>
      <w:rPr>
        <w:rFonts w:ascii="Symbol" w:hAnsi="Symbol" w:hint="default"/>
      </w:rPr>
    </w:lvl>
    <w:lvl w:ilvl="7" w:tplc="620491E0" w:tentative="1">
      <w:start w:val="1"/>
      <w:numFmt w:val="bullet"/>
      <w:lvlText w:val="o"/>
      <w:lvlJc w:val="left"/>
      <w:pPr>
        <w:ind w:left="6468" w:hanging="360"/>
      </w:pPr>
      <w:rPr>
        <w:rFonts w:ascii="Courier New" w:hAnsi="Courier New" w:cs="Courier New" w:hint="default"/>
      </w:rPr>
    </w:lvl>
    <w:lvl w:ilvl="8" w:tplc="E94A81B0" w:tentative="1">
      <w:start w:val="1"/>
      <w:numFmt w:val="bullet"/>
      <w:lvlText w:val=""/>
      <w:lvlJc w:val="left"/>
      <w:pPr>
        <w:ind w:left="7188" w:hanging="360"/>
      </w:pPr>
      <w:rPr>
        <w:rFonts w:ascii="Wingdings" w:hAnsi="Wingdings" w:hint="default"/>
      </w:rPr>
    </w:lvl>
  </w:abstractNum>
  <w:abstractNum w:abstractNumId="15" w15:restartNumberingAfterBreak="0">
    <w:nsid w:val="01967EC0"/>
    <w:multiLevelType w:val="hybridMultilevel"/>
    <w:tmpl w:val="B464F1BA"/>
    <w:name w:val="WW8Num229"/>
    <w:lvl w:ilvl="0" w:tplc="6088A42E">
      <w:numFmt w:val="bullet"/>
      <w:lvlText w:val="-"/>
      <w:lvlJc w:val="left"/>
      <w:pPr>
        <w:ind w:left="1428" w:hanging="360"/>
      </w:pPr>
      <w:rPr>
        <w:rFonts w:ascii="Cambria" w:eastAsia="Times New Roman" w:hAnsi="Cambria" w:cs="Times New Roman" w:hint="default"/>
      </w:rPr>
    </w:lvl>
    <w:lvl w:ilvl="1" w:tplc="05C24CA6" w:tentative="1">
      <w:start w:val="1"/>
      <w:numFmt w:val="bullet"/>
      <w:lvlText w:val="o"/>
      <w:lvlJc w:val="left"/>
      <w:pPr>
        <w:ind w:left="2148" w:hanging="360"/>
      </w:pPr>
      <w:rPr>
        <w:rFonts w:ascii="Courier New" w:hAnsi="Courier New" w:cs="Courier New" w:hint="default"/>
      </w:rPr>
    </w:lvl>
    <w:lvl w:ilvl="2" w:tplc="EAF2EFD0" w:tentative="1">
      <w:start w:val="1"/>
      <w:numFmt w:val="bullet"/>
      <w:lvlText w:val=""/>
      <w:lvlJc w:val="left"/>
      <w:pPr>
        <w:ind w:left="2868" w:hanging="360"/>
      </w:pPr>
      <w:rPr>
        <w:rFonts w:ascii="Wingdings" w:hAnsi="Wingdings" w:hint="default"/>
      </w:rPr>
    </w:lvl>
    <w:lvl w:ilvl="3" w:tplc="B6AA3640" w:tentative="1">
      <w:start w:val="1"/>
      <w:numFmt w:val="bullet"/>
      <w:lvlText w:val=""/>
      <w:lvlJc w:val="left"/>
      <w:pPr>
        <w:ind w:left="3588" w:hanging="360"/>
      </w:pPr>
      <w:rPr>
        <w:rFonts w:ascii="Symbol" w:hAnsi="Symbol" w:hint="default"/>
      </w:rPr>
    </w:lvl>
    <w:lvl w:ilvl="4" w:tplc="C79E6AF0" w:tentative="1">
      <w:start w:val="1"/>
      <w:numFmt w:val="bullet"/>
      <w:lvlText w:val="o"/>
      <w:lvlJc w:val="left"/>
      <w:pPr>
        <w:ind w:left="4308" w:hanging="360"/>
      </w:pPr>
      <w:rPr>
        <w:rFonts w:ascii="Courier New" w:hAnsi="Courier New" w:cs="Courier New" w:hint="default"/>
      </w:rPr>
    </w:lvl>
    <w:lvl w:ilvl="5" w:tplc="F24CFB0C" w:tentative="1">
      <w:start w:val="1"/>
      <w:numFmt w:val="bullet"/>
      <w:lvlText w:val=""/>
      <w:lvlJc w:val="left"/>
      <w:pPr>
        <w:ind w:left="5028" w:hanging="360"/>
      </w:pPr>
      <w:rPr>
        <w:rFonts w:ascii="Wingdings" w:hAnsi="Wingdings" w:hint="default"/>
      </w:rPr>
    </w:lvl>
    <w:lvl w:ilvl="6" w:tplc="A00A2610" w:tentative="1">
      <w:start w:val="1"/>
      <w:numFmt w:val="bullet"/>
      <w:lvlText w:val=""/>
      <w:lvlJc w:val="left"/>
      <w:pPr>
        <w:ind w:left="5748" w:hanging="360"/>
      </w:pPr>
      <w:rPr>
        <w:rFonts w:ascii="Symbol" w:hAnsi="Symbol" w:hint="default"/>
      </w:rPr>
    </w:lvl>
    <w:lvl w:ilvl="7" w:tplc="BBDEE35E" w:tentative="1">
      <w:start w:val="1"/>
      <w:numFmt w:val="bullet"/>
      <w:lvlText w:val="o"/>
      <w:lvlJc w:val="left"/>
      <w:pPr>
        <w:ind w:left="6468" w:hanging="360"/>
      </w:pPr>
      <w:rPr>
        <w:rFonts w:ascii="Courier New" w:hAnsi="Courier New" w:cs="Courier New" w:hint="default"/>
      </w:rPr>
    </w:lvl>
    <w:lvl w:ilvl="8" w:tplc="27D47538" w:tentative="1">
      <w:start w:val="1"/>
      <w:numFmt w:val="bullet"/>
      <w:lvlText w:val=""/>
      <w:lvlJc w:val="left"/>
      <w:pPr>
        <w:ind w:left="7188" w:hanging="360"/>
      </w:pPr>
      <w:rPr>
        <w:rFonts w:ascii="Wingdings" w:hAnsi="Wingdings" w:hint="default"/>
      </w:rPr>
    </w:lvl>
  </w:abstractNum>
  <w:abstractNum w:abstractNumId="16" w15:restartNumberingAfterBreak="0">
    <w:nsid w:val="024C5A24"/>
    <w:multiLevelType w:val="hybridMultilevel"/>
    <w:tmpl w:val="6BE821C2"/>
    <w:lvl w:ilvl="0" w:tplc="8D928980">
      <w:start w:val="1"/>
      <w:numFmt w:val="bullet"/>
      <w:pStyle w:val="Body-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25062A3"/>
    <w:multiLevelType w:val="hybridMultilevel"/>
    <w:tmpl w:val="E460FC1E"/>
    <w:name w:val="TD-ITT-Headings222222"/>
    <w:lvl w:ilvl="0" w:tplc="041A0001">
      <w:start w:val="1"/>
      <w:numFmt w:val="bullet"/>
      <w:lvlText w:val=""/>
      <w:lvlJc w:val="left"/>
      <w:pPr>
        <w:ind w:left="720" w:hanging="360"/>
      </w:pPr>
      <w:rPr>
        <w:rFonts w:ascii="Symbol" w:hAnsi="Symbol" w:hint="default"/>
      </w:rPr>
    </w:lvl>
    <w:lvl w:ilvl="1" w:tplc="D38C3848">
      <w:start w:val="1"/>
      <w:numFmt w:val="bullet"/>
      <w:lvlText w:val="-"/>
      <w:lvlJc w:val="left"/>
      <w:pPr>
        <w:ind w:left="1440" w:hanging="360"/>
      </w:pPr>
      <w:rPr>
        <w:rFonts w:ascii="Tahoma" w:eastAsiaTheme="minorEastAsia" w:hAnsi="Tahoma" w:cs="Tahoma"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04607F77"/>
    <w:multiLevelType w:val="multilevel"/>
    <w:tmpl w:val="041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04E27DE8"/>
    <w:multiLevelType w:val="hybridMultilevel"/>
    <w:tmpl w:val="1F4C31E4"/>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079D4466"/>
    <w:multiLevelType w:val="hybridMultilevel"/>
    <w:tmpl w:val="8886ED2A"/>
    <w:lvl w:ilvl="0" w:tplc="14E28660">
      <w:start w:val="1"/>
      <w:numFmt w:val="bullet"/>
      <w:lvlText w:val=""/>
      <w:lvlJc w:val="left"/>
      <w:pPr>
        <w:ind w:left="720" w:hanging="360"/>
      </w:pPr>
      <w:rPr>
        <w:rFonts w:ascii="Symbol" w:hAnsi="Symbol" w:hint="default"/>
      </w:rPr>
    </w:lvl>
    <w:lvl w:ilvl="1" w:tplc="B6485600" w:tentative="1">
      <w:start w:val="1"/>
      <w:numFmt w:val="bullet"/>
      <w:lvlText w:val="o"/>
      <w:lvlJc w:val="left"/>
      <w:pPr>
        <w:ind w:left="1440" w:hanging="360"/>
      </w:pPr>
      <w:rPr>
        <w:rFonts w:ascii="Courier New" w:hAnsi="Courier New" w:cs="Courier New" w:hint="default"/>
      </w:rPr>
    </w:lvl>
    <w:lvl w:ilvl="2" w:tplc="BF2C79C6" w:tentative="1">
      <w:start w:val="1"/>
      <w:numFmt w:val="bullet"/>
      <w:lvlText w:val=""/>
      <w:lvlJc w:val="left"/>
      <w:pPr>
        <w:ind w:left="2160" w:hanging="360"/>
      </w:pPr>
      <w:rPr>
        <w:rFonts w:ascii="Wingdings" w:hAnsi="Wingdings" w:hint="default"/>
      </w:rPr>
    </w:lvl>
    <w:lvl w:ilvl="3" w:tplc="FE6E8362" w:tentative="1">
      <w:start w:val="1"/>
      <w:numFmt w:val="bullet"/>
      <w:lvlText w:val=""/>
      <w:lvlJc w:val="left"/>
      <w:pPr>
        <w:ind w:left="2880" w:hanging="360"/>
      </w:pPr>
      <w:rPr>
        <w:rFonts w:ascii="Symbol" w:hAnsi="Symbol" w:hint="default"/>
      </w:rPr>
    </w:lvl>
    <w:lvl w:ilvl="4" w:tplc="AF48F70C" w:tentative="1">
      <w:start w:val="1"/>
      <w:numFmt w:val="bullet"/>
      <w:lvlText w:val="o"/>
      <w:lvlJc w:val="left"/>
      <w:pPr>
        <w:ind w:left="3600" w:hanging="360"/>
      </w:pPr>
      <w:rPr>
        <w:rFonts w:ascii="Courier New" w:hAnsi="Courier New" w:cs="Courier New" w:hint="default"/>
      </w:rPr>
    </w:lvl>
    <w:lvl w:ilvl="5" w:tplc="1F382288" w:tentative="1">
      <w:start w:val="1"/>
      <w:numFmt w:val="bullet"/>
      <w:lvlText w:val=""/>
      <w:lvlJc w:val="left"/>
      <w:pPr>
        <w:ind w:left="4320" w:hanging="360"/>
      </w:pPr>
      <w:rPr>
        <w:rFonts w:ascii="Wingdings" w:hAnsi="Wingdings" w:hint="default"/>
      </w:rPr>
    </w:lvl>
    <w:lvl w:ilvl="6" w:tplc="1278C6CC" w:tentative="1">
      <w:start w:val="1"/>
      <w:numFmt w:val="bullet"/>
      <w:lvlText w:val=""/>
      <w:lvlJc w:val="left"/>
      <w:pPr>
        <w:ind w:left="5040" w:hanging="360"/>
      </w:pPr>
      <w:rPr>
        <w:rFonts w:ascii="Symbol" w:hAnsi="Symbol" w:hint="default"/>
      </w:rPr>
    </w:lvl>
    <w:lvl w:ilvl="7" w:tplc="172A1928" w:tentative="1">
      <w:start w:val="1"/>
      <w:numFmt w:val="bullet"/>
      <w:lvlText w:val="o"/>
      <w:lvlJc w:val="left"/>
      <w:pPr>
        <w:ind w:left="5760" w:hanging="360"/>
      </w:pPr>
      <w:rPr>
        <w:rFonts w:ascii="Courier New" w:hAnsi="Courier New" w:cs="Courier New" w:hint="default"/>
      </w:rPr>
    </w:lvl>
    <w:lvl w:ilvl="8" w:tplc="5E36D01A" w:tentative="1">
      <w:start w:val="1"/>
      <w:numFmt w:val="bullet"/>
      <w:lvlText w:val=""/>
      <w:lvlJc w:val="left"/>
      <w:pPr>
        <w:ind w:left="6480" w:hanging="360"/>
      </w:pPr>
      <w:rPr>
        <w:rFonts w:ascii="Wingdings" w:hAnsi="Wingdings" w:hint="default"/>
      </w:rPr>
    </w:lvl>
  </w:abstractNum>
  <w:abstractNum w:abstractNumId="21" w15:restartNumberingAfterBreak="0">
    <w:nsid w:val="08432BB3"/>
    <w:multiLevelType w:val="multilevel"/>
    <w:tmpl w:val="633EB7B4"/>
    <w:lvl w:ilvl="0">
      <w:start w:val="1"/>
      <w:numFmt w:val="decimal"/>
      <w:pStyle w:val="NaslovVeliki"/>
      <w:lvlText w:val="%1."/>
      <w:lvlJc w:val="left"/>
      <w:pPr>
        <w:tabs>
          <w:tab w:val="num" w:pos="360"/>
        </w:tabs>
        <w:ind w:left="360" w:hanging="360"/>
      </w:pPr>
      <w:rPr>
        <w:rFonts w:hint="default"/>
        <w:b/>
        <w:color w:val="44546A" w:themeColor="text2"/>
      </w:rPr>
    </w:lvl>
    <w:lvl w:ilvl="1">
      <w:start w:val="1"/>
      <w:numFmt w:val="decimal"/>
      <w:pStyle w:val="Naslov21"/>
      <w:lvlText w:val="%1.%2."/>
      <w:lvlJc w:val="left"/>
      <w:pPr>
        <w:tabs>
          <w:tab w:val="num" w:pos="1492"/>
        </w:tabs>
        <w:ind w:left="1135" w:firstLine="0"/>
      </w:pPr>
      <w:rPr>
        <w:rFonts w:hint="default"/>
        <w:b/>
        <w:bCs/>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0FC35A16"/>
    <w:multiLevelType w:val="hybridMultilevel"/>
    <w:tmpl w:val="C3D417D8"/>
    <w:lvl w:ilvl="0" w:tplc="49082982">
      <w:start w:val="1"/>
      <w:numFmt w:val="decimal"/>
      <w:pStyle w:val="Numbered1"/>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3" w15:restartNumberingAfterBreak="0">
    <w:nsid w:val="1128619A"/>
    <w:multiLevelType w:val="hybridMultilevel"/>
    <w:tmpl w:val="5422EE1C"/>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24" w15:restartNumberingAfterBreak="0">
    <w:nsid w:val="137D6452"/>
    <w:multiLevelType w:val="hybridMultilevel"/>
    <w:tmpl w:val="ED3CCA18"/>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147F0AB8"/>
    <w:multiLevelType w:val="hybridMultilevel"/>
    <w:tmpl w:val="CEB6BDEA"/>
    <w:lvl w:ilvl="0" w:tplc="AD76277C">
      <w:start w:val="1"/>
      <w:numFmt w:val="bullet"/>
      <w:lvlText w:val="o"/>
      <w:lvlJc w:val="left"/>
      <w:pPr>
        <w:ind w:left="1440" w:hanging="360"/>
      </w:pPr>
      <w:rPr>
        <w:rFonts w:ascii="Courier New" w:hAnsi="Courier New" w:cs="Courier New"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cs="Wingdings" w:hint="default"/>
      </w:rPr>
    </w:lvl>
    <w:lvl w:ilvl="3" w:tplc="041A0001">
      <w:start w:val="1"/>
      <w:numFmt w:val="bullet"/>
      <w:lvlText w:val=""/>
      <w:lvlJc w:val="left"/>
      <w:pPr>
        <w:ind w:left="3600" w:hanging="360"/>
      </w:pPr>
      <w:rPr>
        <w:rFonts w:ascii="Symbol" w:hAnsi="Symbol" w:cs="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cs="Wingdings" w:hint="default"/>
      </w:rPr>
    </w:lvl>
    <w:lvl w:ilvl="6" w:tplc="041A0001">
      <w:start w:val="1"/>
      <w:numFmt w:val="bullet"/>
      <w:lvlText w:val=""/>
      <w:lvlJc w:val="left"/>
      <w:pPr>
        <w:ind w:left="5760" w:hanging="360"/>
      </w:pPr>
      <w:rPr>
        <w:rFonts w:ascii="Symbol" w:hAnsi="Symbol" w:cs="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cs="Wingdings" w:hint="default"/>
      </w:rPr>
    </w:lvl>
  </w:abstractNum>
  <w:abstractNum w:abstractNumId="26" w15:restartNumberingAfterBreak="0">
    <w:nsid w:val="156B5027"/>
    <w:multiLevelType w:val="hybridMultilevel"/>
    <w:tmpl w:val="FFC23CFC"/>
    <w:lvl w:ilvl="0" w:tplc="A154B568">
      <w:numFmt w:val="bullet"/>
      <w:lvlText w:val="-"/>
      <w:lvlJc w:val="left"/>
      <w:pPr>
        <w:ind w:left="720" w:hanging="360"/>
      </w:pPr>
      <w:rPr>
        <w:rFonts w:ascii="Tahoma" w:eastAsiaTheme="minorHAnsi" w:hAnsi="Tahoma"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16B25FEA"/>
    <w:multiLevelType w:val="hybridMultilevel"/>
    <w:tmpl w:val="E31AE88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194E0591"/>
    <w:multiLevelType w:val="hybridMultilevel"/>
    <w:tmpl w:val="325A11AE"/>
    <w:lvl w:ilvl="0" w:tplc="6E48431C">
      <w:start w:val="1"/>
      <w:numFmt w:val="bullet"/>
      <w:lvlText w:val=""/>
      <w:lvlJc w:val="left"/>
      <w:pPr>
        <w:ind w:left="720" w:hanging="360"/>
      </w:pPr>
      <w:rPr>
        <w:rFonts w:ascii="Symbol" w:hAnsi="Symbol" w:hint="default"/>
      </w:rPr>
    </w:lvl>
    <w:lvl w:ilvl="1" w:tplc="F6D86566" w:tentative="1">
      <w:start w:val="1"/>
      <w:numFmt w:val="bullet"/>
      <w:lvlText w:val="o"/>
      <w:lvlJc w:val="left"/>
      <w:pPr>
        <w:ind w:left="1440" w:hanging="360"/>
      </w:pPr>
      <w:rPr>
        <w:rFonts w:ascii="Courier New" w:hAnsi="Courier New" w:cs="Courier New" w:hint="default"/>
      </w:rPr>
    </w:lvl>
    <w:lvl w:ilvl="2" w:tplc="4ED8239E" w:tentative="1">
      <w:start w:val="1"/>
      <w:numFmt w:val="bullet"/>
      <w:lvlText w:val=""/>
      <w:lvlJc w:val="left"/>
      <w:pPr>
        <w:ind w:left="2160" w:hanging="360"/>
      </w:pPr>
      <w:rPr>
        <w:rFonts w:ascii="Wingdings" w:hAnsi="Wingdings" w:hint="default"/>
      </w:rPr>
    </w:lvl>
    <w:lvl w:ilvl="3" w:tplc="CA0EFA14" w:tentative="1">
      <w:start w:val="1"/>
      <w:numFmt w:val="bullet"/>
      <w:lvlText w:val=""/>
      <w:lvlJc w:val="left"/>
      <w:pPr>
        <w:ind w:left="2880" w:hanging="360"/>
      </w:pPr>
      <w:rPr>
        <w:rFonts w:ascii="Symbol" w:hAnsi="Symbol" w:hint="default"/>
      </w:rPr>
    </w:lvl>
    <w:lvl w:ilvl="4" w:tplc="81504680" w:tentative="1">
      <w:start w:val="1"/>
      <w:numFmt w:val="bullet"/>
      <w:lvlText w:val="o"/>
      <w:lvlJc w:val="left"/>
      <w:pPr>
        <w:ind w:left="3600" w:hanging="360"/>
      </w:pPr>
      <w:rPr>
        <w:rFonts w:ascii="Courier New" w:hAnsi="Courier New" w:cs="Courier New" w:hint="default"/>
      </w:rPr>
    </w:lvl>
    <w:lvl w:ilvl="5" w:tplc="12443490" w:tentative="1">
      <w:start w:val="1"/>
      <w:numFmt w:val="bullet"/>
      <w:lvlText w:val=""/>
      <w:lvlJc w:val="left"/>
      <w:pPr>
        <w:ind w:left="4320" w:hanging="360"/>
      </w:pPr>
      <w:rPr>
        <w:rFonts w:ascii="Wingdings" w:hAnsi="Wingdings" w:hint="default"/>
      </w:rPr>
    </w:lvl>
    <w:lvl w:ilvl="6" w:tplc="DABAD26A" w:tentative="1">
      <w:start w:val="1"/>
      <w:numFmt w:val="bullet"/>
      <w:lvlText w:val=""/>
      <w:lvlJc w:val="left"/>
      <w:pPr>
        <w:ind w:left="5040" w:hanging="360"/>
      </w:pPr>
      <w:rPr>
        <w:rFonts w:ascii="Symbol" w:hAnsi="Symbol" w:hint="default"/>
      </w:rPr>
    </w:lvl>
    <w:lvl w:ilvl="7" w:tplc="B0F42222" w:tentative="1">
      <w:start w:val="1"/>
      <w:numFmt w:val="bullet"/>
      <w:lvlText w:val="o"/>
      <w:lvlJc w:val="left"/>
      <w:pPr>
        <w:ind w:left="5760" w:hanging="360"/>
      </w:pPr>
      <w:rPr>
        <w:rFonts w:ascii="Courier New" w:hAnsi="Courier New" w:cs="Courier New" w:hint="default"/>
      </w:rPr>
    </w:lvl>
    <w:lvl w:ilvl="8" w:tplc="EEB8954A" w:tentative="1">
      <w:start w:val="1"/>
      <w:numFmt w:val="bullet"/>
      <w:lvlText w:val=""/>
      <w:lvlJc w:val="left"/>
      <w:pPr>
        <w:ind w:left="6480" w:hanging="360"/>
      </w:pPr>
      <w:rPr>
        <w:rFonts w:ascii="Wingdings" w:hAnsi="Wingdings" w:hint="default"/>
      </w:rPr>
    </w:lvl>
  </w:abstractNum>
  <w:abstractNum w:abstractNumId="29" w15:restartNumberingAfterBreak="0">
    <w:nsid w:val="1B0E3173"/>
    <w:multiLevelType w:val="hybridMultilevel"/>
    <w:tmpl w:val="AEBE6332"/>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1B640665"/>
    <w:multiLevelType w:val="hybridMultilevel"/>
    <w:tmpl w:val="FA041AA4"/>
    <w:name w:val="TD-ITT-Headings2222223"/>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1C687D5A"/>
    <w:multiLevelType w:val="hybridMultilevel"/>
    <w:tmpl w:val="915843B4"/>
    <w:lvl w:ilvl="0" w:tplc="D38C3848">
      <w:start w:val="1"/>
      <w:numFmt w:val="bullet"/>
      <w:lvlText w:val="-"/>
      <w:lvlJc w:val="left"/>
      <w:pPr>
        <w:ind w:left="720" w:hanging="360"/>
      </w:pPr>
      <w:rPr>
        <w:rFonts w:ascii="Tahoma" w:eastAsiaTheme="minorEastAsia" w:hAnsi="Tahoma"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1D8E0E51"/>
    <w:multiLevelType w:val="hybridMultilevel"/>
    <w:tmpl w:val="B1B29B86"/>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1E224002"/>
    <w:multiLevelType w:val="hybridMultilevel"/>
    <w:tmpl w:val="B2121010"/>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1F232775"/>
    <w:multiLevelType w:val="hybridMultilevel"/>
    <w:tmpl w:val="FEE8CF58"/>
    <w:lvl w:ilvl="0" w:tplc="020A805E">
      <w:start w:val="1"/>
      <w:numFmt w:val="bullet"/>
      <w:pStyle w:val="BodyLis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058126A"/>
    <w:multiLevelType w:val="hybridMultilevel"/>
    <w:tmpl w:val="7A5EED5C"/>
    <w:lvl w:ilvl="0" w:tplc="C17AFB12">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224F6479"/>
    <w:multiLevelType w:val="multilevel"/>
    <w:tmpl w:val="09BE41F0"/>
    <w:styleLink w:val="Headings1-5"/>
    <w:lvl w:ilvl="0">
      <w:start w:val="1"/>
      <w:numFmt w:val="decimal"/>
      <w:lvlText w:val="Section %1."/>
      <w:lvlJc w:val="left"/>
      <w:pPr>
        <w:tabs>
          <w:tab w:val="num" w:pos="1985"/>
        </w:tabs>
        <w:ind w:left="1985" w:hanging="198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418"/>
        </w:tabs>
        <w:ind w:left="1418" w:hanging="1418"/>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3024D99"/>
    <w:multiLevelType w:val="multilevel"/>
    <w:tmpl w:val="771624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23204CDB"/>
    <w:multiLevelType w:val="hybridMultilevel"/>
    <w:tmpl w:val="531E1078"/>
    <w:lvl w:ilvl="0" w:tplc="08090001">
      <w:start w:val="1"/>
      <w:numFmt w:val="bullet"/>
      <w:pStyle w:val="bulletindent"/>
      <w:lvlText w:val=""/>
      <w:lvlJc w:val="left"/>
      <w:pPr>
        <w:tabs>
          <w:tab w:val="num" w:pos="1174"/>
        </w:tabs>
        <w:ind w:left="1174" w:hanging="360"/>
      </w:pPr>
      <w:rPr>
        <w:rFonts w:ascii="Symbol" w:hAnsi="Symbol" w:hint="default"/>
      </w:rPr>
    </w:lvl>
    <w:lvl w:ilvl="1" w:tplc="08090001" w:tentative="1">
      <w:start w:val="1"/>
      <w:numFmt w:val="bullet"/>
      <w:lvlText w:val="o"/>
      <w:lvlJc w:val="left"/>
      <w:pPr>
        <w:tabs>
          <w:tab w:val="num" w:pos="1894"/>
        </w:tabs>
        <w:ind w:left="1894" w:hanging="360"/>
      </w:pPr>
      <w:rPr>
        <w:rFonts w:ascii="Courier New" w:hAnsi="Courier New" w:hint="default"/>
      </w:rPr>
    </w:lvl>
    <w:lvl w:ilvl="2" w:tplc="8098B076" w:tentative="1">
      <w:start w:val="1"/>
      <w:numFmt w:val="bullet"/>
      <w:lvlText w:val=""/>
      <w:lvlJc w:val="left"/>
      <w:pPr>
        <w:tabs>
          <w:tab w:val="num" w:pos="2614"/>
        </w:tabs>
        <w:ind w:left="2614" w:hanging="360"/>
      </w:pPr>
      <w:rPr>
        <w:rFonts w:ascii="Wingdings" w:hAnsi="Wingdings" w:hint="default"/>
      </w:rPr>
    </w:lvl>
    <w:lvl w:ilvl="3" w:tplc="0409000F" w:tentative="1">
      <w:start w:val="1"/>
      <w:numFmt w:val="bullet"/>
      <w:lvlText w:val=""/>
      <w:lvlJc w:val="left"/>
      <w:pPr>
        <w:tabs>
          <w:tab w:val="num" w:pos="3334"/>
        </w:tabs>
        <w:ind w:left="3334" w:hanging="360"/>
      </w:pPr>
      <w:rPr>
        <w:rFonts w:ascii="Symbol" w:hAnsi="Symbol" w:hint="default"/>
      </w:rPr>
    </w:lvl>
    <w:lvl w:ilvl="4" w:tplc="04090019" w:tentative="1">
      <w:start w:val="1"/>
      <w:numFmt w:val="bullet"/>
      <w:lvlText w:val="o"/>
      <w:lvlJc w:val="left"/>
      <w:pPr>
        <w:tabs>
          <w:tab w:val="num" w:pos="4054"/>
        </w:tabs>
        <w:ind w:left="4054" w:hanging="360"/>
      </w:pPr>
      <w:rPr>
        <w:rFonts w:ascii="Courier New" w:hAnsi="Courier New" w:hint="default"/>
      </w:rPr>
    </w:lvl>
    <w:lvl w:ilvl="5" w:tplc="0409001B" w:tentative="1">
      <w:start w:val="1"/>
      <w:numFmt w:val="bullet"/>
      <w:lvlText w:val=""/>
      <w:lvlJc w:val="left"/>
      <w:pPr>
        <w:tabs>
          <w:tab w:val="num" w:pos="4774"/>
        </w:tabs>
        <w:ind w:left="4774" w:hanging="360"/>
      </w:pPr>
      <w:rPr>
        <w:rFonts w:ascii="Wingdings" w:hAnsi="Wingdings" w:hint="default"/>
      </w:rPr>
    </w:lvl>
    <w:lvl w:ilvl="6" w:tplc="0409000F" w:tentative="1">
      <w:start w:val="1"/>
      <w:numFmt w:val="bullet"/>
      <w:lvlText w:val=""/>
      <w:lvlJc w:val="left"/>
      <w:pPr>
        <w:tabs>
          <w:tab w:val="num" w:pos="5494"/>
        </w:tabs>
        <w:ind w:left="5494" w:hanging="360"/>
      </w:pPr>
      <w:rPr>
        <w:rFonts w:ascii="Symbol" w:hAnsi="Symbol" w:hint="default"/>
      </w:rPr>
    </w:lvl>
    <w:lvl w:ilvl="7" w:tplc="04090019" w:tentative="1">
      <w:start w:val="1"/>
      <w:numFmt w:val="bullet"/>
      <w:lvlText w:val="o"/>
      <w:lvlJc w:val="left"/>
      <w:pPr>
        <w:tabs>
          <w:tab w:val="num" w:pos="6214"/>
        </w:tabs>
        <w:ind w:left="6214" w:hanging="360"/>
      </w:pPr>
      <w:rPr>
        <w:rFonts w:ascii="Courier New" w:hAnsi="Courier New" w:hint="default"/>
      </w:rPr>
    </w:lvl>
    <w:lvl w:ilvl="8" w:tplc="0409001B" w:tentative="1">
      <w:start w:val="1"/>
      <w:numFmt w:val="bullet"/>
      <w:lvlText w:val=""/>
      <w:lvlJc w:val="left"/>
      <w:pPr>
        <w:tabs>
          <w:tab w:val="num" w:pos="6934"/>
        </w:tabs>
        <w:ind w:left="6934" w:hanging="360"/>
      </w:pPr>
      <w:rPr>
        <w:rFonts w:ascii="Wingdings" w:hAnsi="Wingdings" w:hint="default"/>
      </w:rPr>
    </w:lvl>
  </w:abstractNum>
  <w:abstractNum w:abstractNumId="40" w15:restartNumberingAfterBreak="0">
    <w:nsid w:val="27B2011E"/>
    <w:multiLevelType w:val="multilevel"/>
    <w:tmpl w:val="19B0E530"/>
    <w:lvl w:ilvl="0">
      <w:start w:val="1"/>
      <w:numFmt w:val="bullet"/>
      <w:lvlText w:val=""/>
      <w:lvlJc w:val="left"/>
      <w:pPr>
        <w:ind w:left="720" w:hanging="360"/>
      </w:pPr>
      <w:rPr>
        <w:rFonts w:ascii="Symbol" w:hAnsi="Symbol"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282D7461"/>
    <w:multiLevelType w:val="hybridMultilevel"/>
    <w:tmpl w:val="012425C8"/>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295D1F47"/>
    <w:multiLevelType w:val="hybridMultilevel"/>
    <w:tmpl w:val="942846DA"/>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3" w15:restartNumberingAfterBreak="0">
    <w:nsid w:val="2AEA2097"/>
    <w:multiLevelType w:val="multilevel"/>
    <w:tmpl w:val="0409001D"/>
    <w:name w:val="TD-ITT-Headings2"/>
    <w:styleLink w:val="ITT-List"/>
    <w:lvl w:ilvl="0">
      <w:start w:val="1"/>
      <w:numFmt w:val="bullet"/>
      <w:lvlText w:val=""/>
      <w:lvlJc w:val="left"/>
      <w:pPr>
        <w:ind w:left="360" w:hanging="360"/>
      </w:pPr>
      <w:rPr>
        <w:rFonts w:ascii="Symbol" w:hAnsi="Symbol" w:hint="default"/>
      </w:rPr>
    </w:lvl>
    <w:lvl w:ilvl="1">
      <w:start w:val="4"/>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B853B0D"/>
    <w:multiLevelType w:val="hybridMultilevel"/>
    <w:tmpl w:val="5E5078A6"/>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2BD11BEF"/>
    <w:multiLevelType w:val="hybridMultilevel"/>
    <w:tmpl w:val="6DC46FD6"/>
    <w:lvl w:ilvl="0" w:tplc="041A0019">
      <w:start w:val="1"/>
      <w:numFmt w:val="lowerLetter"/>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2D4E422D"/>
    <w:multiLevelType w:val="hybridMultilevel"/>
    <w:tmpl w:val="D4BE1DAE"/>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2EA52F1B"/>
    <w:multiLevelType w:val="hybridMultilevel"/>
    <w:tmpl w:val="D96ED0A0"/>
    <w:lvl w:ilvl="0" w:tplc="8124A652">
      <w:start w:val="3"/>
      <w:numFmt w:val="bullet"/>
      <w:lvlText w:val="-"/>
      <w:lvlJc w:val="left"/>
      <w:pPr>
        <w:ind w:left="720" w:hanging="360"/>
      </w:pPr>
      <w:rPr>
        <w:rFonts w:ascii="Calibri" w:eastAsia="DengXian" w:hAnsi="Calibri" w:cs="Times New Roman" w:hint="default"/>
      </w:rPr>
    </w:lvl>
    <w:lvl w:ilvl="1" w:tplc="8124A652">
      <w:start w:val="3"/>
      <w:numFmt w:val="bullet"/>
      <w:lvlText w:val="-"/>
      <w:lvlJc w:val="left"/>
      <w:pPr>
        <w:ind w:left="1440" w:hanging="360"/>
      </w:pPr>
      <w:rPr>
        <w:rFonts w:ascii="Calibri" w:eastAsia="DengXian" w:hAnsi="Calibri"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E7ECFBA4">
      <w:numFmt w:val="bullet"/>
      <w:lvlText w:val="-"/>
      <w:lvlJc w:val="left"/>
      <w:pPr>
        <w:ind w:left="3600" w:hanging="360"/>
      </w:pPr>
      <w:rPr>
        <w:rFonts w:ascii="Calibri" w:eastAsia="DengXian" w:hAnsi="Calibri" w:cs="Calibri"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2EBC2CF4"/>
    <w:multiLevelType w:val="multilevel"/>
    <w:tmpl w:val="0409001D"/>
    <w:styleLink w:val="TD-ITTHeadings"/>
    <w:lvl w:ilvl="0">
      <w:start w:val="1"/>
      <w:numFmt w:val="decimal"/>
      <w:lvlText w:val="%1)"/>
      <w:lvlJc w:val="left"/>
      <w:pPr>
        <w:ind w:left="360" w:hanging="360"/>
      </w:pPr>
      <w:rPr>
        <w:rFonts w:ascii="Arial" w:hAnsi="Arial"/>
        <w:sz w:val="3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30FE336D"/>
    <w:multiLevelType w:val="hybridMultilevel"/>
    <w:tmpl w:val="25E40562"/>
    <w:lvl w:ilvl="0" w:tplc="C41CED1E">
      <w:start w:val="2"/>
      <w:numFmt w:val="bullet"/>
      <w:lvlText w:val="-"/>
      <w:lvlJc w:val="left"/>
      <w:pPr>
        <w:ind w:left="1428" w:hanging="360"/>
      </w:pPr>
      <w:rPr>
        <w:rFonts w:ascii="Calibri" w:eastAsia="Times New Roman" w:hAnsi="Calibri" w:cs="Calibri" w:hint="default"/>
      </w:rPr>
    </w:lvl>
    <w:lvl w:ilvl="1" w:tplc="041A0003">
      <w:start w:val="1"/>
      <w:numFmt w:val="bullet"/>
      <w:lvlText w:val="o"/>
      <w:lvlJc w:val="left"/>
      <w:pPr>
        <w:ind w:left="2148" w:hanging="360"/>
      </w:pPr>
      <w:rPr>
        <w:rFonts w:ascii="Courier New" w:hAnsi="Courier New" w:cs="Courier New" w:hint="default"/>
      </w:rPr>
    </w:lvl>
    <w:lvl w:ilvl="2" w:tplc="041A0005">
      <w:start w:val="1"/>
      <w:numFmt w:val="bullet"/>
      <w:lvlText w:val=""/>
      <w:lvlJc w:val="left"/>
      <w:pPr>
        <w:ind w:left="2868" w:hanging="360"/>
      </w:pPr>
      <w:rPr>
        <w:rFonts w:ascii="Wingdings" w:hAnsi="Wingdings" w:hint="default"/>
      </w:rPr>
    </w:lvl>
    <w:lvl w:ilvl="3" w:tplc="041A0001">
      <w:start w:val="1"/>
      <w:numFmt w:val="bullet"/>
      <w:lvlText w:val=""/>
      <w:lvlJc w:val="left"/>
      <w:pPr>
        <w:ind w:left="3588" w:hanging="360"/>
      </w:pPr>
      <w:rPr>
        <w:rFonts w:ascii="Symbol" w:hAnsi="Symbol" w:hint="default"/>
      </w:rPr>
    </w:lvl>
    <w:lvl w:ilvl="4" w:tplc="041A0003">
      <w:start w:val="1"/>
      <w:numFmt w:val="bullet"/>
      <w:lvlText w:val="o"/>
      <w:lvlJc w:val="left"/>
      <w:pPr>
        <w:ind w:left="4308" w:hanging="360"/>
      </w:pPr>
      <w:rPr>
        <w:rFonts w:ascii="Courier New" w:hAnsi="Courier New" w:cs="Courier New" w:hint="default"/>
      </w:rPr>
    </w:lvl>
    <w:lvl w:ilvl="5" w:tplc="041A0005">
      <w:start w:val="1"/>
      <w:numFmt w:val="bullet"/>
      <w:lvlText w:val=""/>
      <w:lvlJc w:val="left"/>
      <w:pPr>
        <w:ind w:left="5028" w:hanging="360"/>
      </w:pPr>
      <w:rPr>
        <w:rFonts w:ascii="Wingdings" w:hAnsi="Wingdings" w:hint="default"/>
      </w:rPr>
    </w:lvl>
    <w:lvl w:ilvl="6" w:tplc="041A0001">
      <w:start w:val="1"/>
      <w:numFmt w:val="bullet"/>
      <w:lvlText w:val=""/>
      <w:lvlJc w:val="left"/>
      <w:pPr>
        <w:ind w:left="5748" w:hanging="360"/>
      </w:pPr>
      <w:rPr>
        <w:rFonts w:ascii="Symbol" w:hAnsi="Symbol" w:hint="default"/>
      </w:rPr>
    </w:lvl>
    <w:lvl w:ilvl="7" w:tplc="041A0003">
      <w:start w:val="1"/>
      <w:numFmt w:val="bullet"/>
      <w:lvlText w:val="o"/>
      <w:lvlJc w:val="left"/>
      <w:pPr>
        <w:ind w:left="6468" w:hanging="360"/>
      </w:pPr>
      <w:rPr>
        <w:rFonts w:ascii="Courier New" w:hAnsi="Courier New" w:cs="Courier New" w:hint="default"/>
      </w:rPr>
    </w:lvl>
    <w:lvl w:ilvl="8" w:tplc="041A0005">
      <w:start w:val="1"/>
      <w:numFmt w:val="bullet"/>
      <w:lvlText w:val=""/>
      <w:lvlJc w:val="left"/>
      <w:pPr>
        <w:ind w:left="7188" w:hanging="360"/>
      </w:pPr>
      <w:rPr>
        <w:rFonts w:ascii="Wingdings" w:hAnsi="Wingdings" w:hint="default"/>
      </w:rPr>
    </w:lvl>
  </w:abstractNum>
  <w:abstractNum w:abstractNumId="50" w15:restartNumberingAfterBreak="0">
    <w:nsid w:val="31BF2F18"/>
    <w:multiLevelType w:val="hybridMultilevel"/>
    <w:tmpl w:val="EA30B446"/>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34D21571"/>
    <w:multiLevelType w:val="multilevel"/>
    <w:tmpl w:val="9A60E9FC"/>
    <w:lvl w:ilvl="0">
      <w:start w:val="1"/>
      <w:numFmt w:val="upperLetter"/>
      <w:pStyle w:val="ListA"/>
      <w:lvlText w:val="%1."/>
      <w:lvlJc w:val="left"/>
      <w:pPr>
        <w:tabs>
          <w:tab w:val="num" w:pos="737"/>
        </w:tabs>
        <w:ind w:left="737" w:hanging="737"/>
      </w:pPr>
      <w:rPr>
        <w:rFonts w:hint="default"/>
      </w:rPr>
    </w:lvl>
    <w:lvl w:ilvl="1">
      <w:start w:val="1"/>
      <w:numFmt w:val="lowerRoman"/>
      <w:lvlText w:val="%1.%2."/>
      <w:lvlJc w:val="left"/>
      <w:pPr>
        <w:tabs>
          <w:tab w:val="num" w:pos="1200"/>
        </w:tabs>
        <w:ind w:left="1200" w:hanging="720"/>
      </w:pPr>
      <w:rPr>
        <w:rFonts w:ascii="Times New Roman" w:hAnsi="Times New Roman" w:cs="Times New Roman" w:hint="default"/>
        <w:b w:val="0"/>
        <w:bCs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36E350E9"/>
    <w:multiLevelType w:val="hybridMultilevel"/>
    <w:tmpl w:val="74AEBBC8"/>
    <w:lvl w:ilvl="0" w:tplc="04090017">
      <w:start w:val="1"/>
      <w:numFmt w:val="upperLetter"/>
      <w:pStyle w:val="StyleStyleJustifiedLeft254cmLeft15cm"/>
      <w:lvlText w:val="%1."/>
      <w:lvlJc w:val="left"/>
      <w:pPr>
        <w:tabs>
          <w:tab w:val="num" w:pos="720"/>
        </w:tabs>
        <w:ind w:left="720" w:hanging="360"/>
      </w:pPr>
      <w:rPr>
        <w:rFonts w:cs="Times New Roman" w:hint="default"/>
      </w:rPr>
    </w:lvl>
    <w:lvl w:ilvl="1" w:tplc="04090019">
      <w:start w:val="1"/>
      <w:numFmt w:val="lowerLetter"/>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36E95276"/>
    <w:multiLevelType w:val="hybridMultilevel"/>
    <w:tmpl w:val="F2DC65A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15:restartNumberingAfterBreak="0">
    <w:nsid w:val="39553E97"/>
    <w:multiLevelType w:val="hybridMultilevel"/>
    <w:tmpl w:val="E294FCA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15:restartNumberingAfterBreak="0">
    <w:nsid w:val="3AFC09AD"/>
    <w:multiLevelType w:val="hybridMultilevel"/>
    <w:tmpl w:val="CF6E4F90"/>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6" w15:restartNumberingAfterBreak="0">
    <w:nsid w:val="3BD945C3"/>
    <w:multiLevelType w:val="hybridMultilevel"/>
    <w:tmpl w:val="6B7498E2"/>
    <w:lvl w:ilvl="0" w:tplc="8FC86B28">
      <w:start w:val="1"/>
      <w:numFmt w:val="lowerRoman"/>
      <w:pStyle w:val="Body-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C4571AA"/>
    <w:multiLevelType w:val="multilevel"/>
    <w:tmpl w:val="041A0023"/>
    <w:styleLink w:val="lanaksekcij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8" w15:restartNumberingAfterBreak="0">
    <w:nsid w:val="3C7A49A4"/>
    <w:multiLevelType w:val="multilevel"/>
    <w:tmpl w:val="24F65E80"/>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5115" w:hanging="720"/>
      </w:pPr>
      <w:rPr>
        <w:b/>
        <w:bCs/>
      </w:r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59" w15:restartNumberingAfterBreak="0">
    <w:nsid w:val="3C8E4F33"/>
    <w:multiLevelType w:val="multilevel"/>
    <w:tmpl w:val="4D1A486E"/>
    <w:styleLink w:val="List1"/>
    <w:lvl w:ilvl="0">
      <w:start w:val="1"/>
      <w:numFmt w:val="decimal"/>
      <w:lvlText w:val="%1."/>
      <w:lvlJc w:val="left"/>
      <w:pPr>
        <w:tabs>
          <w:tab w:val="num" w:pos="737"/>
        </w:tabs>
        <w:ind w:left="737" w:hanging="453"/>
      </w:pPr>
      <w:rPr>
        <w:rFonts w:ascii="Arial" w:hAnsi="Arial" w:hint="default"/>
      </w:rPr>
    </w:lvl>
    <w:lvl w:ilvl="1">
      <w:start w:val="1"/>
      <w:numFmt w:val="lowerLetter"/>
      <w:lvlText w:val="%2."/>
      <w:lvlJc w:val="left"/>
      <w:pPr>
        <w:tabs>
          <w:tab w:val="num" w:pos="851"/>
        </w:tabs>
        <w:ind w:left="1134" w:hanging="283"/>
      </w:pPr>
      <w:rPr>
        <w:rFonts w:cs="Times New Roman" w:hint="default"/>
      </w:rPr>
    </w:lvl>
    <w:lvl w:ilvl="2">
      <w:start w:val="1"/>
      <w:numFmt w:val="lowerRoman"/>
      <w:lvlText w:val="%3."/>
      <w:lvlJc w:val="right"/>
      <w:pPr>
        <w:tabs>
          <w:tab w:val="num" w:pos="1701"/>
        </w:tabs>
        <w:ind w:left="1701" w:hanging="283"/>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right"/>
      <w:pPr>
        <w:tabs>
          <w:tab w:val="num" w:pos="4680"/>
        </w:tabs>
        <w:ind w:left="4680" w:hanging="18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lowerLetter"/>
      <w:lvlText w:val="%8."/>
      <w:lvlJc w:val="left"/>
      <w:pPr>
        <w:tabs>
          <w:tab w:val="num" w:pos="6120"/>
        </w:tabs>
        <w:ind w:left="6120" w:hanging="360"/>
      </w:pPr>
      <w:rPr>
        <w:rFonts w:cs="Times New Roman" w:hint="default"/>
      </w:rPr>
    </w:lvl>
    <w:lvl w:ilvl="8">
      <w:start w:val="1"/>
      <w:numFmt w:val="lowerRoman"/>
      <w:lvlText w:val="%9."/>
      <w:lvlJc w:val="right"/>
      <w:pPr>
        <w:tabs>
          <w:tab w:val="num" w:pos="6840"/>
        </w:tabs>
        <w:ind w:left="6840" w:hanging="180"/>
      </w:pPr>
      <w:rPr>
        <w:rFonts w:cs="Times New Roman" w:hint="default"/>
      </w:rPr>
    </w:lvl>
  </w:abstractNum>
  <w:abstractNum w:abstractNumId="60" w15:restartNumberingAfterBreak="0">
    <w:nsid w:val="3DA65BB6"/>
    <w:multiLevelType w:val="hybridMultilevel"/>
    <w:tmpl w:val="AABA2192"/>
    <w:lvl w:ilvl="0" w:tplc="AF68C75C">
      <w:start w:val="1"/>
      <w:numFmt w:val="decimal"/>
      <w:lvlText w:val="%1."/>
      <w:lvlJc w:val="left"/>
      <w:pPr>
        <w:ind w:left="1413" w:hanging="705"/>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1" w15:restartNumberingAfterBreak="0">
    <w:nsid w:val="3E796511"/>
    <w:multiLevelType w:val="hybridMultilevel"/>
    <w:tmpl w:val="FCCEF018"/>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2" w15:restartNumberingAfterBreak="0">
    <w:nsid w:val="423826B1"/>
    <w:multiLevelType w:val="hybridMultilevel"/>
    <w:tmpl w:val="BB58B19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42638CF"/>
    <w:multiLevelType w:val="singleLevel"/>
    <w:tmpl w:val="66C4D7CE"/>
    <w:lvl w:ilvl="0">
      <w:start w:val="1"/>
      <w:numFmt w:val="bullet"/>
      <w:pStyle w:val="PROJEKT"/>
      <w:lvlText w:val=""/>
      <w:lvlJc w:val="left"/>
      <w:pPr>
        <w:tabs>
          <w:tab w:val="num" w:pos="360"/>
        </w:tabs>
        <w:ind w:left="360" w:hanging="360"/>
      </w:pPr>
      <w:rPr>
        <w:rFonts w:ascii="Symbol" w:hAnsi="Symbol" w:hint="default"/>
      </w:rPr>
    </w:lvl>
  </w:abstractNum>
  <w:abstractNum w:abstractNumId="65" w15:restartNumberingAfterBreak="0">
    <w:nsid w:val="45CA19B4"/>
    <w:multiLevelType w:val="hybridMultilevel"/>
    <w:tmpl w:val="B2AE68CC"/>
    <w:lvl w:ilvl="0" w:tplc="D38C3848">
      <w:start w:val="1"/>
      <w:numFmt w:val="bullet"/>
      <w:lvlText w:val="-"/>
      <w:lvlJc w:val="left"/>
      <w:pPr>
        <w:ind w:left="720" w:hanging="360"/>
      </w:pPr>
      <w:rPr>
        <w:rFonts w:ascii="Tahoma" w:eastAsiaTheme="minorEastAsia" w:hAnsi="Tahoma"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6" w15:restartNumberingAfterBreak="0">
    <w:nsid w:val="47E60230"/>
    <w:multiLevelType w:val="hybridMultilevel"/>
    <w:tmpl w:val="DB6678D8"/>
    <w:lvl w:ilvl="0" w:tplc="D522FFA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7" w15:restartNumberingAfterBreak="0">
    <w:nsid w:val="48A471BB"/>
    <w:multiLevelType w:val="hybridMultilevel"/>
    <w:tmpl w:val="D24C3014"/>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8" w15:restartNumberingAfterBreak="0">
    <w:nsid w:val="4A6A007D"/>
    <w:multiLevelType w:val="hybridMultilevel"/>
    <w:tmpl w:val="50E275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9" w15:restartNumberingAfterBreak="0">
    <w:nsid w:val="4A8D371F"/>
    <w:multiLevelType w:val="hybridMultilevel"/>
    <w:tmpl w:val="C24A421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0" w15:restartNumberingAfterBreak="0">
    <w:nsid w:val="4EB366EA"/>
    <w:multiLevelType w:val="hybridMultilevel"/>
    <w:tmpl w:val="BD9A68B0"/>
    <w:lvl w:ilvl="0" w:tplc="7D3CCC64">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71" w15:restartNumberingAfterBreak="0">
    <w:nsid w:val="51A01E53"/>
    <w:multiLevelType w:val="multilevel"/>
    <w:tmpl w:val="041A001F"/>
    <w:name w:val="TD-ITT-Headings2222"/>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2" w15:restartNumberingAfterBreak="0">
    <w:nsid w:val="5207185A"/>
    <w:multiLevelType w:val="hybridMultilevel"/>
    <w:tmpl w:val="F9DE571A"/>
    <w:name w:val="TD Body List22"/>
    <w:lvl w:ilvl="0" w:tplc="80ACDE00">
      <w:start w:val="1"/>
      <w:numFmt w:val="decimal"/>
      <w:pStyle w:val="BodyTextNumbered1"/>
      <w:lvlText w:val="%1."/>
      <w:lvlJc w:val="left"/>
      <w:pPr>
        <w:ind w:left="927" w:hanging="360"/>
      </w:pPr>
      <w:rPr>
        <w:rFonts w:hint="default"/>
      </w:rPr>
    </w:lvl>
    <w:lvl w:ilvl="1" w:tplc="379CAE0E">
      <w:start w:val="1"/>
      <w:numFmt w:val="bullet"/>
      <w:lvlText w:val=""/>
      <w:lvlJc w:val="left"/>
      <w:pPr>
        <w:tabs>
          <w:tab w:val="num" w:pos="1440"/>
        </w:tabs>
        <w:ind w:left="1440" w:hanging="360"/>
      </w:pPr>
      <w:rPr>
        <w:rFonts w:ascii="Symbol" w:hAnsi="Symbol" w:hint="default"/>
      </w:rPr>
    </w:lvl>
    <w:lvl w:ilvl="2" w:tplc="E67E0B34" w:tentative="1">
      <w:start w:val="1"/>
      <w:numFmt w:val="lowerRoman"/>
      <w:lvlText w:val="%3."/>
      <w:lvlJc w:val="right"/>
      <w:pPr>
        <w:tabs>
          <w:tab w:val="num" w:pos="2160"/>
        </w:tabs>
        <w:ind w:left="2160" w:hanging="180"/>
      </w:pPr>
    </w:lvl>
    <w:lvl w:ilvl="3" w:tplc="34AC2EBE" w:tentative="1">
      <w:start w:val="1"/>
      <w:numFmt w:val="decimal"/>
      <w:lvlText w:val="%4."/>
      <w:lvlJc w:val="left"/>
      <w:pPr>
        <w:tabs>
          <w:tab w:val="num" w:pos="2880"/>
        </w:tabs>
        <w:ind w:left="2880" w:hanging="360"/>
      </w:pPr>
    </w:lvl>
    <w:lvl w:ilvl="4" w:tplc="9C38B12C" w:tentative="1">
      <w:start w:val="1"/>
      <w:numFmt w:val="lowerLetter"/>
      <w:lvlText w:val="%5."/>
      <w:lvlJc w:val="left"/>
      <w:pPr>
        <w:tabs>
          <w:tab w:val="num" w:pos="3600"/>
        </w:tabs>
        <w:ind w:left="3600" w:hanging="360"/>
      </w:pPr>
    </w:lvl>
    <w:lvl w:ilvl="5" w:tplc="8D9E5CE4" w:tentative="1">
      <w:start w:val="1"/>
      <w:numFmt w:val="lowerRoman"/>
      <w:lvlText w:val="%6."/>
      <w:lvlJc w:val="right"/>
      <w:pPr>
        <w:tabs>
          <w:tab w:val="num" w:pos="4320"/>
        </w:tabs>
        <w:ind w:left="4320" w:hanging="180"/>
      </w:pPr>
    </w:lvl>
    <w:lvl w:ilvl="6" w:tplc="0C103E0C" w:tentative="1">
      <w:start w:val="1"/>
      <w:numFmt w:val="decimal"/>
      <w:lvlText w:val="%7."/>
      <w:lvlJc w:val="left"/>
      <w:pPr>
        <w:tabs>
          <w:tab w:val="num" w:pos="5040"/>
        </w:tabs>
        <w:ind w:left="5040" w:hanging="360"/>
      </w:pPr>
    </w:lvl>
    <w:lvl w:ilvl="7" w:tplc="C34CC942" w:tentative="1">
      <w:start w:val="1"/>
      <w:numFmt w:val="lowerLetter"/>
      <w:lvlText w:val="%8."/>
      <w:lvlJc w:val="left"/>
      <w:pPr>
        <w:tabs>
          <w:tab w:val="num" w:pos="5760"/>
        </w:tabs>
        <w:ind w:left="5760" w:hanging="360"/>
      </w:pPr>
    </w:lvl>
    <w:lvl w:ilvl="8" w:tplc="8A7E6B04" w:tentative="1">
      <w:start w:val="1"/>
      <w:numFmt w:val="lowerRoman"/>
      <w:lvlText w:val="%9."/>
      <w:lvlJc w:val="right"/>
      <w:pPr>
        <w:tabs>
          <w:tab w:val="num" w:pos="6480"/>
        </w:tabs>
        <w:ind w:left="6480" w:hanging="180"/>
      </w:pPr>
    </w:lvl>
  </w:abstractNum>
  <w:abstractNum w:abstractNumId="73" w15:restartNumberingAfterBreak="0">
    <w:nsid w:val="52D87881"/>
    <w:multiLevelType w:val="hybridMultilevel"/>
    <w:tmpl w:val="030E69D6"/>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4" w15:restartNumberingAfterBreak="0">
    <w:nsid w:val="53187476"/>
    <w:multiLevelType w:val="hybridMultilevel"/>
    <w:tmpl w:val="5C2C986A"/>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5" w15:restartNumberingAfterBreak="0">
    <w:nsid w:val="545A36E6"/>
    <w:multiLevelType w:val="hybridMultilevel"/>
    <w:tmpl w:val="B426B3C0"/>
    <w:name w:val="WW8Num33222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6" w15:restartNumberingAfterBreak="0">
    <w:nsid w:val="5622144E"/>
    <w:multiLevelType w:val="hybridMultilevel"/>
    <w:tmpl w:val="B9EC43D0"/>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7" w15:restartNumberingAfterBreak="0">
    <w:nsid w:val="595602B6"/>
    <w:multiLevelType w:val="hybridMultilevel"/>
    <w:tmpl w:val="15AA80F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8" w15:restartNumberingAfterBreak="0">
    <w:nsid w:val="5A135EAD"/>
    <w:multiLevelType w:val="hybridMultilevel"/>
    <w:tmpl w:val="A8FAEA84"/>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9" w15:restartNumberingAfterBreak="0">
    <w:nsid w:val="5B995840"/>
    <w:multiLevelType w:val="hybridMultilevel"/>
    <w:tmpl w:val="3E3AC0E0"/>
    <w:lvl w:ilvl="0" w:tplc="041A000F">
      <w:start w:val="1"/>
      <w:numFmt w:val="decimal"/>
      <w:lvlText w:val="%1."/>
      <w:lvlJc w:val="left"/>
      <w:pPr>
        <w:ind w:left="720" w:hanging="360"/>
      </w:pPr>
      <w:rPr>
        <w:rFonts w:hint="default"/>
      </w:rPr>
    </w:lvl>
    <w:lvl w:ilvl="1" w:tplc="C9C6382A">
      <w:numFmt w:val="bullet"/>
      <w:lvlText w:val="–"/>
      <w:lvlJc w:val="left"/>
      <w:pPr>
        <w:ind w:left="1440" w:hanging="360"/>
      </w:pPr>
      <w:rPr>
        <w:rFonts w:ascii="Calibri" w:eastAsia="DengXian" w:hAnsi="Calibri"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0" w15:restartNumberingAfterBreak="0">
    <w:nsid w:val="5BAB6AC1"/>
    <w:multiLevelType w:val="hybridMultilevel"/>
    <w:tmpl w:val="77D49074"/>
    <w:lvl w:ilvl="0" w:tplc="04090017">
      <w:start w:val="1"/>
      <w:numFmt w:val="lowerLetter"/>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1" w15:restartNumberingAfterBreak="0">
    <w:nsid w:val="5C655C56"/>
    <w:multiLevelType w:val="hybridMultilevel"/>
    <w:tmpl w:val="54CA1D36"/>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DF5504F"/>
    <w:multiLevelType w:val="multilevel"/>
    <w:tmpl w:val="143A4AD2"/>
    <w:name w:val="TD-ITT-Headings222223"/>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Tahoma" w:hAnsi="Tahoma" w:cs="Tahoma"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4" w15:restartNumberingAfterBreak="0">
    <w:nsid w:val="60834616"/>
    <w:multiLevelType w:val="hybridMultilevel"/>
    <w:tmpl w:val="6DC46FD6"/>
    <w:lvl w:ilvl="0" w:tplc="041A0019">
      <w:start w:val="1"/>
      <w:numFmt w:val="lowerLetter"/>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5" w15:restartNumberingAfterBreak="0">
    <w:nsid w:val="609F797C"/>
    <w:multiLevelType w:val="hybridMultilevel"/>
    <w:tmpl w:val="9EBAC3A8"/>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6" w15:restartNumberingAfterBreak="0">
    <w:nsid w:val="63E35532"/>
    <w:multiLevelType w:val="hybridMultilevel"/>
    <w:tmpl w:val="04A0D0BA"/>
    <w:name w:val="TD-ITT-Headings2222223222222"/>
    <w:lvl w:ilvl="0" w:tplc="07302E46">
      <w:numFmt w:val="bullet"/>
      <w:lvlText w:val="-"/>
      <w:lvlJc w:val="left"/>
      <w:pPr>
        <w:ind w:left="1470" w:hanging="360"/>
      </w:pPr>
      <w:rPr>
        <w:rFonts w:ascii="Calibri" w:eastAsia="Calibri" w:hAnsi="Calibri" w:cs="Times New Roman" w:hint="default"/>
      </w:rPr>
    </w:lvl>
    <w:lvl w:ilvl="1" w:tplc="041A0003" w:tentative="1">
      <w:start w:val="1"/>
      <w:numFmt w:val="bullet"/>
      <w:lvlText w:val="o"/>
      <w:lvlJc w:val="left"/>
      <w:pPr>
        <w:ind w:left="2190" w:hanging="360"/>
      </w:pPr>
      <w:rPr>
        <w:rFonts w:ascii="Courier New" w:hAnsi="Courier New" w:cs="Courier New" w:hint="default"/>
      </w:rPr>
    </w:lvl>
    <w:lvl w:ilvl="2" w:tplc="041A0005" w:tentative="1">
      <w:start w:val="1"/>
      <w:numFmt w:val="bullet"/>
      <w:lvlText w:val=""/>
      <w:lvlJc w:val="left"/>
      <w:pPr>
        <w:ind w:left="2910" w:hanging="360"/>
      </w:pPr>
      <w:rPr>
        <w:rFonts w:ascii="Wingdings" w:hAnsi="Wingdings" w:hint="default"/>
      </w:rPr>
    </w:lvl>
    <w:lvl w:ilvl="3" w:tplc="041A0001" w:tentative="1">
      <w:start w:val="1"/>
      <w:numFmt w:val="bullet"/>
      <w:lvlText w:val=""/>
      <w:lvlJc w:val="left"/>
      <w:pPr>
        <w:ind w:left="3630" w:hanging="360"/>
      </w:pPr>
      <w:rPr>
        <w:rFonts w:ascii="Symbol" w:hAnsi="Symbol" w:hint="default"/>
      </w:rPr>
    </w:lvl>
    <w:lvl w:ilvl="4" w:tplc="041A0003" w:tentative="1">
      <w:start w:val="1"/>
      <w:numFmt w:val="bullet"/>
      <w:lvlText w:val="o"/>
      <w:lvlJc w:val="left"/>
      <w:pPr>
        <w:ind w:left="4350" w:hanging="360"/>
      </w:pPr>
      <w:rPr>
        <w:rFonts w:ascii="Courier New" w:hAnsi="Courier New" w:cs="Courier New" w:hint="default"/>
      </w:rPr>
    </w:lvl>
    <w:lvl w:ilvl="5" w:tplc="041A0005" w:tentative="1">
      <w:start w:val="1"/>
      <w:numFmt w:val="bullet"/>
      <w:lvlText w:val=""/>
      <w:lvlJc w:val="left"/>
      <w:pPr>
        <w:ind w:left="5070" w:hanging="360"/>
      </w:pPr>
      <w:rPr>
        <w:rFonts w:ascii="Wingdings" w:hAnsi="Wingdings" w:hint="default"/>
      </w:rPr>
    </w:lvl>
    <w:lvl w:ilvl="6" w:tplc="041A0001" w:tentative="1">
      <w:start w:val="1"/>
      <w:numFmt w:val="bullet"/>
      <w:lvlText w:val=""/>
      <w:lvlJc w:val="left"/>
      <w:pPr>
        <w:ind w:left="5790" w:hanging="360"/>
      </w:pPr>
      <w:rPr>
        <w:rFonts w:ascii="Symbol" w:hAnsi="Symbol" w:hint="default"/>
      </w:rPr>
    </w:lvl>
    <w:lvl w:ilvl="7" w:tplc="041A0003" w:tentative="1">
      <w:start w:val="1"/>
      <w:numFmt w:val="bullet"/>
      <w:lvlText w:val="o"/>
      <w:lvlJc w:val="left"/>
      <w:pPr>
        <w:ind w:left="6510" w:hanging="360"/>
      </w:pPr>
      <w:rPr>
        <w:rFonts w:ascii="Courier New" w:hAnsi="Courier New" w:cs="Courier New" w:hint="default"/>
      </w:rPr>
    </w:lvl>
    <w:lvl w:ilvl="8" w:tplc="041A0005" w:tentative="1">
      <w:start w:val="1"/>
      <w:numFmt w:val="bullet"/>
      <w:lvlText w:val=""/>
      <w:lvlJc w:val="left"/>
      <w:pPr>
        <w:ind w:left="7230" w:hanging="360"/>
      </w:pPr>
      <w:rPr>
        <w:rFonts w:ascii="Wingdings" w:hAnsi="Wingdings" w:hint="default"/>
      </w:rPr>
    </w:lvl>
  </w:abstractNum>
  <w:abstractNum w:abstractNumId="87" w15:restartNumberingAfterBreak="0">
    <w:nsid w:val="64206432"/>
    <w:multiLevelType w:val="hybridMultilevel"/>
    <w:tmpl w:val="5DE0E126"/>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8" w15:restartNumberingAfterBreak="0">
    <w:nsid w:val="684A2373"/>
    <w:multiLevelType w:val="hybridMultilevel"/>
    <w:tmpl w:val="69A2DE5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89" w15:restartNumberingAfterBreak="0">
    <w:nsid w:val="6925031F"/>
    <w:multiLevelType w:val="multilevel"/>
    <w:tmpl w:val="B6CC5FC2"/>
    <w:lvl w:ilvl="0">
      <w:start w:val="1"/>
      <w:numFmt w:val="decimal"/>
      <w:pStyle w:val="Naslov10"/>
      <w:lvlText w:val="2.%1. "/>
      <w:lvlJc w:val="left"/>
      <w:pPr>
        <w:ind w:left="360" w:hanging="360"/>
      </w:pPr>
      <w:rPr>
        <w:rFonts w:ascii="Arial" w:hAnsi="Arial" w:hint="default"/>
        <w:b/>
        <w:i/>
        <w:caps/>
        <w:sz w:val="24"/>
      </w:rPr>
    </w:lvl>
    <w:lvl w:ilvl="1">
      <w:start w:val="1"/>
      <w:numFmt w:val="decimal"/>
      <w:lvlText w:val="2.%1.%2."/>
      <w:lvlJc w:val="left"/>
      <w:pPr>
        <w:ind w:left="1080" w:hanging="360"/>
      </w:pPr>
      <w:rPr>
        <w:rFonts w:ascii="Arial" w:hAnsi="Arial" w:hint="default"/>
        <w:b/>
        <w:i/>
        <w:sz w:val="24"/>
      </w:rPr>
    </w:lvl>
    <w:lvl w:ilvl="2">
      <w:start w:val="1"/>
      <w:numFmt w:val="upp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0" w15:restartNumberingAfterBreak="0">
    <w:nsid w:val="69B45F77"/>
    <w:multiLevelType w:val="hybridMultilevel"/>
    <w:tmpl w:val="D6D2CF68"/>
    <w:lvl w:ilvl="0" w:tplc="04090019">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1" w15:restartNumberingAfterBreak="0">
    <w:nsid w:val="6A022A7C"/>
    <w:multiLevelType w:val="multilevel"/>
    <w:tmpl w:val="8750727C"/>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2" w15:restartNumberingAfterBreak="0">
    <w:nsid w:val="6E9639BE"/>
    <w:multiLevelType w:val="hybridMultilevel"/>
    <w:tmpl w:val="537AD81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3" w15:restartNumberingAfterBreak="0">
    <w:nsid w:val="763409DA"/>
    <w:multiLevelType w:val="hybridMultilevel"/>
    <w:tmpl w:val="C2C6CF1C"/>
    <w:lvl w:ilvl="0" w:tplc="041A000F">
      <w:start w:val="1"/>
      <w:numFmt w:val="decimal"/>
      <w:lvlText w:val="%1."/>
      <w:lvlJc w:val="left"/>
      <w:pPr>
        <w:ind w:left="720" w:hanging="360"/>
      </w:pPr>
      <w:rPr>
        <w:color w:val="auto"/>
      </w:rPr>
    </w:lvl>
    <w:lvl w:ilvl="1" w:tplc="041A0003">
      <w:numFmt w:val="decimal"/>
      <w:lvlText w:val="o"/>
      <w:lvlJc w:val="left"/>
      <w:pPr>
        <w:ind w:left="1440" w:hanging="360"/>
      </w:pPr>
      <w:rPr>
        <w:rFonts w:ascii="Courier New" w:hAnsi="Courier New" w:cs="Courier New" w:hint="default"/>
      </w:rPr>
    </w:lvl>
    <w:lvl w:ilvl="2" w:tplc="041A0005">
      <w:numFmt w:val="decimal"/>
      <w:lvlText w:val=""/>
      <w:lvlJc w:val="left"/>
      <w:pPr>
        <w:ind w:left="2160" w:hanging="360"/>
      </w:pPr>
      <w:rPr>
        <w:rFonts w:ascii="Wingdings" w:hAnsi="Wingdings" w:hint="default"/>
      </w:rPr>
    </w:lvl>
    <w:lvl w:ilvl="3" w:tplc="041A0001">
      <w:numFmt w:val="decimal"/>
      <w:lvlText w:val=""/>
      <w:lvlJc w:val="left"/>
      <w:pPr>
        <w:ind w:left="2880" w:hanging="360"/>
      </w:pPr>
      <w:rPr>
        <w:rFonts w:ascii="Symbol" w:hAnsi="Symbol" w:hint="default"/>
      </w:rPr>
    </w:lvl>
    <w:lvl w:ilvl="4" w:tplc="041A0003">
      <w:numFmt w:val="decimal"/>
      <w:lvlText w:val="o"/>
      <w:lvlJc w:val="left"/>
      <w:pPr>
        <w:ind w:left="3600" w:hanging="360"/>
      </w:pPr>
      <w:rPr>
        <w:rFonts w:ascii="Courier New" w:hAnsi="Courier New" w:cs="Courier New" w:hint="default"/>
      </w:rPr>
    </w:lvl>
    <w:lvl w:ilvl="5" w:tplc="041A0005">
      <w:numFmt w:val="decimal"/>
      <w:lvlText w:val=""/>
      <w:lvlJc w:val="left"/>
      <w:pPr>
        <w:ind w:left="4320" w:hanging="360"/>
      </w:pPr>
      <w:rPr>
        <w:rFonts w:ascii="Wingdings" w:hAnsi="Wingdings" w:hint="default"/>
      </w:rPr>
    </w:lvl>
    <w:lvl w:ilvl="6" w:tplc="041A0001">
      <w:numFmt w:val="decimal"/>
      <w:lvlText w:val=""/>
      <w:lvlJc w:val="left"/>
      <w:pPr>
        <w:ind w:left="5040" w:hanging="360"/>
      </w:pPr>
      <w:rPr>
        <w:rFonts w:ascii="Symbol" w:hAnsi="Symbol" w:hint="default"/>
      </w:rPr>
    </w:lvl>
    <w:lvl w:ilvl="7" w:tplc="041A0003">
      <w:numFmt w:val="decimal"/>
      <w:lvlText w:val="o"/>
      <w:lvlJc w:val="left"/>
      <w:pPr>
        <w:ind w:left="5760" w:hanging="360"/>
      </w:pPr>
      <w:rPr>
        <w:rFonts w:ascii="Courier New" w:hAnsi="Courier New" w:cs="Courier New" w:hint="default"/>
      </w:rPr>
    </w:lvl>
    <w:lvl w:ilvl="8" w:tplc="041A0005">
      <w:numFmt w:val="decimal"/>
      <w:lvlText w:val=""/>
      <w:lvlJc w:val="left"/>
      <w:pPr>
        <w:ind w:left="6480" w:hanging="360"/>
      </w:pPr>
      <w:rPr>
        <w:rFonts w:ascii="Wingdings" w:hAnsi="Wingdings" w:hint="default"/>
      </w:rPr>
    </w:lvl>
  </w:abstractNum>
  <w:abstractNum w:abstractNumId="94" w15:restartNumberingAfterBreak="0">
    <w:nsid w:val="772D4D0E"/>
    <w:multiLevelType w:val="hybridMultilevel"/>
    <w:tmpl w:val="ADF87DCC"/>
    <w:lvl w:ilvl="0" w:tplc="ED3EF10C">
      <w:start w:val="3"/>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95" w15:restartNumberingAfterBreak="0">
    <w:nsid w:val="79BF5E17"/>
    <w:multiLevelType w:val="multilevel"/>
    <w:tmpl w:val="B70489FA"/>
    <w:lvl w:ilvl="0">
      <w:start w:val="1"/>
      <w:numFmt w:val="decimal"/>
      <w:pStyle w:val="Style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15:restartNumberingAfterBreak="0">
    <w:nsid w:val="79DD5836"/>
    <w:multiLevelType w:val="hybridMultilevel"/>
    <w:tmpl w:val="AED21CA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7" w15:restartNumberingAfterBreak="0">
    <w:nsid w:val="7AEA3750"/>
    <w:multiLevelType w:val="hybridMultilevel"/>
    <w:tmpl w:val="5234E4B4"/>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8" w15:restartNumberingAfterBreak="0">
    <w:nsid w:val="7BBF12D0"/>
    <w:multiLevelType w:val="multilevel"/>
    <w:tmpl w:val="C35E9496"/>
    <w:lvl w:ilvl="0">
      <w:start w:val="1"/>
      <w:numFmt w:val="bullet"/>
      <w:lvlText w:val=""/>
      <w:lvlJc w:val="left"/>
      <w:pPr>
        <w:ind w:left="720" w:hanging="360"/>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9" w15:restartNumberingAfterBreak="0">
    <w:nsid w:val="7C8146A6"/>
    <w:multiLevelType w:val="multilevel"/>
    <w:tmpl w:val="85848836"/>
    <w:lvl w:ilvl="0">
      <w:start w:val="1"/>
      <w:numFmt w:val="bullet"/>
      <w:lvlText w:val=""/>
      <w:lvlJc w:val="left"/>
      <w:pPr>
        <w:tabs>
          <w:tab w:val="num" w:pos="2138"/>
        </w:tabs>
        <w:ind w:left="2138" w:hanging="720"/>
      </w:pPr>
      <w:rPr>
        <w:rFonts w:ascii="Symbol" w:hAnsi="Symbol" w:hint="default"/>
      </w:rPr>
    </w:lvl>
    <w:lvl w:ilvl="1">
      <w:start w:val="3"/>
      <w:numFmt w:val="bullet"/>
      <w:lvlText w:val="-"/>
      <w:lvlJc w:val="left"/>
      <w:pPr>
        <w:tabs>
          <w:tab w:val="num" w:pos="2564"/>
        </w:tabs>
        <w:ind w:left="2564" w:hanging="720"/>
      </w:pPr>
      <w:rPr>
        <w:rFonts w:ascii="Arial" w:eastAsia="Times New Roman" w:hAnsi="Arial" w:hint="default"/>
      </w:rPr>
    </w:lvl>
    <w:lvl w:ilvl="2">
      <w:start w:val="1"/>
      <w:numFmt w:val="decimal"/>
      <w:lvlText w:val="%3."/>
      <w:lvlJc w:val="left"/>
      <w:pPr>
        <w:tabs>
          <w:tab w:val="num" w:pos="3578"/>
        </w:tabs>
        <w:ind w:left="3578" w:hanging="720"/>
      </w:pPr>
      <w:rPr>
        <w:rFonts w:hint="default"/>
      </w:rPr>
    </w:lvl>
    <w:lvl w:ilvl="3">
      <w:start w:val="1"/>
      <w:numFmt w:val="bullet"/>
      <w:lvlText w:val="o"/>
      <w:lvlJc w:val="left"/>
      <w:pPr>
        <w:tabs>
          <w:tab w:val="num" w:pos="4298"/>
        </w:tabs>
        <w:ind w:left="4298" w:hanging="720"/>
      </w:pPr>
      <w:rPr>
        <w:rFonts w:ascii="Courier New" w:hAnsi="Courier New" w:cs="Courier New" w:hint="default"/>
      </w:rPr>
    </w:lvl>
    <w:lvl w:ilvl="4">
      <w:start w:val="1"/>
      <w:numFmt w:val="decimal"/>
      <w:lvlText w:val="%5."/>
      <w:lvlJc w:val="left"/>
      <w:pPr>
        <w:tabs>
          <w:tab w:val="num" w:pos="5018"/>
        </w:tabs>
        <w:ind w:left="5018" w:hanging="720"/>
      </w:pPr>
    </w:lvl>
    <w:lvl w:ilvl="5">
      <w:start w:val="1"/>
      <w:numFmt w:val="decimal"/>
      <w:lvlText w:val="%6."/>
      <w:lvlJc w:val="left"/>
      <w:pPr>
        <w:tabs>
          <w:tab w:val="num" w:pos="5738"/>
        </w:tabs>
        <w:ind w:left="5738" w:hanging="720"/>
      </w:pPr>
    </w:lvl>
    <w:lvl w:ilvl="6">
      <w:start w:val="1"/>
      <w:numFmt w:val="decimal"/>
      <w:lvlText w:val="%7."/>
      <w:lvlJc w:val="left"/>
      <w:pPr>
        <w:tabs>
          <w:tab w:val="num" w:pos="6458"/>
        </w:tabs>
        <w:ind w:left="6458" w:hanging="720"/>
      </w:pPr>
    </w:lvl>
    <w:lvl w:ilvl="7">
      <w:start w:val="1"/>
      <w:numFmt w:val="decimal"/>
      <w:lvlText w:val="%8."/>
      <w:lvlJc w:val="left"/>
      <w:pPr>
        <w:tabs>
          <w:tab w:val="num" w:pos="7178"/>
        </w:tabs>
        <w:ind w:left="7178" w:hanging="720"/>
      </w:pPr>
    </w:lvl>
    <w:lvl w:ilvl="8">
      <w:start w:val="1"/>
      <w:numFmt w:val="decimal"/>
      <w:lvlText w:val="%9."/>
      <w:lvlJc w:val="left"/>
      <w:pPr>
        <w:tabs>
          <w:tab w:val="num" w:pos="7898"/>
        </w:tabs>
        <w:ind w:left="7898" w:hanging="720"/>
      </w:pPr>
    </w:lvl>
  </w:abstractNum>
  <w:num w:numId="1">
    <w:abstractNumId w:val="64"/>
  </w:num>
  <w:num w:numId="2">
    <w:abstractNumId w:val="95"/>
  </w:num>
  <w:num w:numId="3">
    <w:abstractNumId w:val="13"/>
  </w:num>
  <w:num w:numId="4">
    <w:abstractNumId w:val="43"/>
  </w:num>
  <w:num w:numId="5">
    <w:abstractNumId w:val="48"/>
  </w:num>
  <w:num w:numId="6">
    <w:abstractNumId w:val="1"/>
  </w:num>
  <w:num w:numId="7">
    <w:abstractNumId w:val="72"/>
  </w:num>
  <w:num w:numId="8">
    <w:abstractNumId w:val="8"/>
  </w:num>
  <w:num w:numId="9">
    <w:abstractNumId w:val="18"/>
  </w:num>
  <w:num w:numId="10">
    <w:abstractNumId w:val="7"/>
  </w:num>
  <w:num w:numId="11">
    <w:abstractNumId w:val="22"/>
  </w:num>
  <w:num w:numId="12">
    <w:abstractNumId w:val="51"/>
  </w:num>
  <w:num w:numId="13">
    <w:abstractNumId w:val="39"/>
  </w:num>
  <w:num w:numId="14">
    <w:abstractNumId w:val="6"/>
  </w:num>
  <w:num w:numId="15">
    <w:abstractNumId w:val="5"/>
  </w:num>
  <w:num w:numId="16">
    <w:abstractNumId w:val="4"/>
  </w:num>
  <w:num w:numId="17">
    <w:abstractNumId w:val="3"/>
  </w:num>
  <w:num w:numId="18">
    <w:abstractNumId w:val="2"/>
  </w:num>
  <w:num w:numId="19">
    <w:abstractNumId w:val="0"/>
  </w:num>
  <w:num w:numId="20">
    <w:abstractNumId w:val="71"/>
  </w:num>
  <w:num w:numId="21">
    <w:abstractNumId w:val="57"/>
  </w:num>
  <w:num w:numId="22">
    <w:abstractNumId w:val="9"/>
  </w:num>
  <w:num w:numId="23">
    <w:abstractNumId w:val="16"/>
  </w:num>
  <w:num w:numId="24">
    <w:abstractNumId w:val="59"/>
  </w:num>
  <w:num w:numId="25">
    <w:abstractNumId w:val="52"/>
  </w:num>
  <w:num w:numId="26">
    <w:abstractNumId w:val="36"/>
  </w:num>
  <w:num w:numId="27">
    <w:abstractNumId w:val="56"/>
  </w:num>
  <w:num w:numId="28">
    <w:abstractNumId w:val="34"/>
  </w:num>
  <w:num w:numId="29">
    <w:abstractNumId w:val="89"/>
  </w:num>
  <w:num w:numId="30">
    <w:abstractNumId w:val="31"/>
  </w:num>
  <w:num w:numId="31">
    <w:abstractNumId w:val="28"/>
  </w:num>
  <w:num w:numId="32">
    <w:abstractNumId w:val="20"/>
  </w:num>
  <w:num w:numId="33">
    <w:abstractNumId w:val="91"/>
  </w:num>
  <w:num w:numId="34">
    <w:abstractNumId w:val="94"/>
  </w:num>
  <w:num w:numId="35">
    <w:abstractNumId w:val="82"/>
    <w:lvlOverride w:ilvl="0">
      <w:startOverride w:val="1"/>
    </w:lvlOverride>
  </w:num>
  <w:num w:numId="36">
    <w:abstractNumId w:val="63"/>
    <w:lvlOverride w:ilvl="0">
      <w:startOverride w:val="1"/>
    </w:lvlOverride>
  </w:num>
  <w:num w:numId="37">
    <w:abstractNumId w:val="37"/>
  </w:num>
  <w:num w:numId="38">
    <w:abstractNumId w:val="42"/>
  </w:num>
  <w:num w:numId="39">
    <w:abstractNumId w:val="65"/>
  </w:num>
  <w:num w:numId="40">
    <w:abstractNumId w:val="88"/>
  </w:num>
  <w:num w:numId="41">
    <w:abstractNumId w:val="90"/>
  </w:num>
  <w:num w:numId="42">
    <w:abstractNumId w:val="24"/>
  </w:num>
  <w:num w:numId="43">
    <w:abstractNumId w:val="29"/>
  </w:num>
  <w:num w:numId="44">
    <w:abstractNumId w:val="46"/>
  </w:num>
  <w:num w:numId="45">
    <w:abstractNumId w:val="87"/>
  </w:num>
  <w:num w:numId="46">
    <w:abstractNumId w:val="50"/>
  </w:num>
  <w:num w:numId="47">
    <w:abstractNumId w:val="33"/>
  </w:num>
  <w:num w:numId="48">
    <w:abstractNumId w:val="76"/>
  </w:num>
  <w:num w:numId="49">
    <w:abstractNumId w:val="97"/>
  </w:num>
  <w:num w:numId="50">
    <w:abstractNumId w:val="53"/>
  </w:num>
  <w:num w:numId="51">
    <w:abstractNumId w:val="77"/>
  </w:num>
  <w:num w:numId="52">
    <w:abstractNumId w:val="54"/>
  </w:num>
  <w:num w:numId="53">
    <w:abstractNumId w:val="73"/>
  </w:num>
  <w:num w:numId="54">
    <w:abstractNumId w:val="32"/>
  </w:num>
  <w:num w:numId="55">
    <w:abstractNumId w:val="78"/>
  </w:num>
  <w:num w:numId="56">
    <w:abstractNumId w:val="61"/>
  </w:num>
  <w:num w:numId="57">
    <w:abstractNumId w:val="80"/>
  </w:num>
  <w:num w:numId="58">
    <w:abstractNumId w:val="58"/>
  </w:num>
  <w:num w:numId="59">
    <w:abstractNumId w:val="47"/>
  </w:num>
  <w:num w:numId="60">
    <w:abstractNumId w:val="79"/>
  </w:num>
  <w:num w:numId="61">
    <w:abstractNumId w:val="19"/>
  </w:num>
  <w:num w:numId="62">
    <w:abstractNumId w:val="41"/>
  </w:num>
  <w:num w:numId="63">
    <w:abstractNumId w:val="85"/>
  </w:num>
  <w:num w:numId="64">
    <w:abstractNumId w:val="44"/>
  </w:num>
  <w:num w:numId="65">
    <w:abstractNumId w:val="81"/>
  </w:num>
  <w:num w:numId="66">
    <w:abstractNumId w:val="67"/>
  </w:num>
  <w:num w:numId="67">
    <w:abstractNumId w:val="68"/>
  </w:num>
  <w:num w:numId="68">
    <w:abstractNumId w:val="70"/>
  </w:num>
  <w:num w:numId="69">
    <w:abstractNumId w:val="55"/>
  </w:num>
  <w:num w:numId="70">
    <w:abstractNumId w:val="49"/>
  </w:num>
  <w:num w:numId="7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2"/>
  </w:num>
  <w:num w:numId="73">
    <w:abstractNumId w:val="25"/>
  </w:num>
  <w:num w:numId="74">
    <w:abstractNumId w:val="21"/>
  </w:num>
  <w:num w:numId="75">
    <w:abstractNumId w:val="66"/>
  </w:num>
  <w:num w:numId="76">
    <w:abstractNumId w:val="99"/>
  </w:num>
  <w:num w:numId="77">
    <w:abstractNumId w:val="23"/>
  </w:num>
  <w:num w:numId="78">
    <w:abstractNumId w:val="62"/>
  </w:num>
  <w:num w:numId="79">
    <w:abstractNumId w:val="27"/>
  </w:num>
  <w:num w:numId="80">
    <w:abstractNumId w:val="60"/>
  </w:num>
  <w:num w:numId="81">
    <w:abstractNumId w:val="38"/>
  </w:num>
  <w:num w:numId="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6"/>
  </w:num>
  <w:num w:numId="87">
    <w:abstractNumId w:val="35"/>
  </w:num>
  <w:num w:numId="88">
    <w:abstractNumId w:val="40"/>
  </w:num>
  <w:num w:numId="89">
    <w:abstractNumId w:val="98"/>
  </w:num>
  <w:num w:numId="90">
    <w:abstractNumId w:val="74"/>
  </w:num>
  <w:num w:numId="91">
    <w:abstractNumId w:val="69"/>
  </w:num>
  <w:num w:numId="92">
    <w:abstractNumId w:val="45"/>
  </w:num>
  <w:num w:numId="93">
    <w:abstractNumId w:val="93"/>
  </w:num>
  <w:num w:numId="94">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revisionView w:markup="0"/>
  <w:defaultTabStop w:val="709"/>
  <w:hyphenationZone w:val="425"/>
  <w:drawingGridHorizontalSpacing w:val="100"/>
  <w:displayHorizontalDrawingGridEvery w:val="2"/>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FDA"/>
    <w:rsid w:val="000007B5"/>
    <w:rsid w:val="00000D28"/>
    <w:rsid w:val="000018AF"/>
    <w:rsid w:val="00001C8D"/>
    <w:rsid w:val="00002748"/>
    <w:rsid w:val="00002A39"/>
    <w:rsid w:val="00003BF3"/>
    <w:rsid w:val="00003D83"/>
    <w:rsid w:val="00004666"/>
    <w:rsid w:val="00004F2E"/>
    <w:rsid w:val="00004F80"/>
    <w:rsid w:val="00006094"/>
    <w:rsid w:val="00006513"/>
    <w:rsid w:val="00006FFD"/>
    <w:rsid w:val="000070BC"/>
    <w:rsid w:val="0000789A"/>
    <w:rsid w:val="00007A73"/>
    <w:rsid w:val="00010597"/>
    <w:rsid w:val="0001182A"/>
    <w:rsid w:val="00013AA2"/>
    <w:rsid w:val="00015D50"/>
    <w:rsid w:val="00015E38"/>
    <w:rsid w:val="00015EEE"/>
    <w:rsid w:val="00016176"/>
    <w:rsid w:val="00017974"/>
    <w:rsid w:val="00017B57"/>
    <w:rsid w:val="00020083"/>
    <w:rsid w:val="0002067E"/>
    <w:rsid w:val="000208E3"/>
    <w:rsid w:val="00020AE2"/>
    <w:rsid w:val="00021573"/>
    <w:rsid w:val="000220F9"/>
    <w:rsid w:val="00022123"/>
    <w:rsid w:val="000223BF"/>
    <w:rsid w:val="00022B23"/>
    <w:rsid w:val="00022D47"/>
    <w:rsid w:val="00023819"/>
    <w:rsid w:val="000239A6"/>
    <w:rsid w:val="000243C3"/>
    <w:rsid w:val="00024A36"/>
    <w:rsid w:val="00024E15"/>
    <w:rsid w:val="000256FB"/>
    <w:rsid w:val="0002728A"/>
    <w:rsid w:val="00027B1B"/>
    <w:rsid w:val="00030E35"/>
    <w:rsid w:val="00030E39"/>
    <w:rsid w:val="000318AE"/>
    <w:rsid w:val="0003206B"/>
    <w:rsid w:val="00033487"/>
    <w:rsid w:val="00033ABE"/>
    <w:rsid w:val="00034E62"/>
    <w:rsid w:val="00035BF0"/>
    <w:rsid w:val="00037505"/>
    <w:rsid w:val="00037FAB"/>
    <w:rsid w:val="0004140E"/>
    <w:rsid w:val="0004154A"/>
    <w:rsid w:val="00041DA3"/>
    <w:rsid w:val="00042096"/>
    <w:rsid w:val="0004226B"/>
    <w:rsid w:val="00042923"/>
    <w:rsid w:val="0004314C"/>
    <w:rsid w:val="000435B1"/>
    <w:rsid w:val="00044300"/>
    <w:rsid w:val="000453DB"/>
    <w:rsid w:val="000459C9"/>
    <w:rsid w:val="000466B9"/>
    <w:rsid w:val="00046958"/>
    <w:rsid w:val="00046CDF"/>
    <w:rsid w:val="00047991"/>
    <w:rsid w:val="00047A57"/>
    <w:rsid w:val="00047DCF"/>
    <w:rsid w:val="0005084A"/>
    <w:rsid w:val="000517D6"/>
    <w:rsid w:val="0005193A"/>
    <w:rsid w:val="00051C0C"/>
    <w:rsid w:val="00051CFA"/>
    <w:rsid w:val="00053849"/>
    <w:rsid w:val="0005455D"/>
    <w:rsid w:val="00054BD3"/>
    <w:rsid w:val="0005651C"/>
    <w:rsid w:val="000566FB"/>
    <w:rsid w:val="00056B46"/>
    <w:rsid w:val="000574D3"/>
    <w:rsid w:val="00057B65"/>
    <w:rsid w:val="00057C1F"/>
    <w:rsid w:val="000609C1"/>
    <w:rsid w:val="000612E1"/>
    <w:rsid w:val="0006185A"/>
    <w:rsid w:val="00061D34"/>
    <w:rsid w:val="00062076"/>
    <w:rsid w:val="000624BD"/>
    <w:rsid w:val="000624F8"/>
    <w:rsid w:val="0006281F"/>
    <w:rsid w:val="00062C04"/>
    <w:rsid w:val="00063A92"/>
    <w:rsid w:val="00063D08"/>
    <w:rsid w:val="000646AC"/>
    <w:rsid w:val="00064833"/>
    <w:rsid w:val="0006511C"/>
    <w:rsid w:val="00065297"/>
    <w:rsid w:val="000656B1"/>
    <w:rsid w:val="000657FE"/>
    <w:rsid w:val="00065C5D"/>
    <w:rsid w:val="00065FB1"/>
    <w:rsid w:val="00067096"/>
    <w:rsid w:val="00067986"/>
    <w:rsid w:val="00067E95"/>
    <w:rsid w:val="00070083"/>
    <w:rsid w:val="000701E4"/>
    <w:rsid w:val="00072E15"/>
    <w:rsid w:val="00073ABA"/>
    <w:rsid w:val="00074CF6"/>
    <w:rsid w:val="00074CFC"/>
    <w:rsid w:val="000751A2"/>
    <w:rsid w:val="000751BE"/>
    <w:rsid w:val="000753B1"/>
    <w:rsid w:val="0007564A"/>
    <w:rsid w:val="00075AFD"/>
    <w:rsid w:val="00075D87"/>
    <w:rsid w:val="00076010"/>
    <w:rsid w:val="00076EEC"/>
    <w:rsid w:val="0008022D"/>
    <w:rsid w:val="000802B3"/>
    <w:rsid w:val="00080CB8"/>
    <w:rsid w:val="00081F9E"/>
    <w:rsid w:val="0008259D"/>
    <w:rsid w:val="00082CBA"/>
    <w:rsid w:val="00082DC5"/>
    <w:rsid w:val="00082F96"/>
    <w:rsid w:val="000837F4"/>
    <w:rsid w:val="0008488E"/>
    <w:rsid w:val="00084A48"/>
    <w:rsid w:val="00084B4F"/>
    <w:rsid w:val="00085FD1"/>
    <w:rsid w:val="00086274"/>
    <w:rsid w:val="000867C2"/>
    <w:rsid w:val="00087A05"/>
    <w:rsid w:val="00090DA8"/>
    <w:rsid w:val="00090E2E"/>
    <w:rsid w:val="00090F6A"/>
    <w:rsid w:val="00091345"/>
    <w:rsid w:val="0009155F"/>
    <w:rsid w:val="00091B11"/>
    <w:rsid w:val="00091BFA"/>
    <w:rsid w:val="00092098"/>
    <w:rsid w:val="00092A9B"/>
    <w:rsid w:val="00092D85"/>
    <w:rsid w:val="00092E02"/>
    <w:rsid w:val="00093246"/>
    <w:rsid w:val="00093C37"/>
    <w:rsid w:val="00094570"/>
    <w:rsid w:val="00094EBB"/>
    <w:rsid w:val="000953FA"/>
    <w:rsid w:val="00095977"/>
    <w:rsid w:val="0009607F"/>
    <w:rsid w:val="000963A5"/>
    <w:rsid w:val="00096548"/>
    <w:rsid w:val="000966AA"/>
    <w:rsid w:val="00096961"/>
    <w:rsid w:val="00096DA2"/>
    <w:rsid w:val="000970C5"/>
    <w:rsid w:val="000977A0"/>
    <w:rsid w:val="000A013A"/>
    <w:rsid w:val="000A020A"/>
    <w:rsid w:val="000A370E"/>
    <w:rsid w:val="000A3F6C"/>
    <w:rsid w:val="000A518D"/>
    <w:rsid w:val="000A51FB"/>
    <w:rsid w:val="000A563D"/>
    <w:rsid w:val="000A6055"/>
    <w:rsid w:val="000A64AD"/>
    <w:rsid w:val="000A75C7"/>
    <w:rsid w:val="000A78E4"/>
    <w:rsid w:val="000B02DA"/>
    <w:rsid w:val="000B0391"/>
    <w:rsid w:val="000B0800"/>
    <w:rsid w:val="000B0C24"/>
    <w:rsid w:val="000B0C4B"/>
    <w:rsid w:val="000B1365"/>
    <w:rsid w:val="000B1405"/>
    <w:rsid w:val="000B14E3"/>
    <w:rsid w:val="000B1686"/>
    <w:rsid w:val="000B1FFE"/>
    <w:rsid w:val="000B22C8"/>
    <w:rsid w:val="000B27C6"/>
    <w:rsid w:val="000B2C89"/>
    <w:rsid w:val="000B2FE9"/>
    <w:rsid w:val="000B3E2A"/>
    <w:rsid w:val="000B3FF9"/>
    <w:rsid w:val="000B4DA5"/>
    <w:rsid w:val="000B4DD0"/>
    <w:rsid w:val="000B548C"/>
    <w:rsid w:val="000B57ED"/>
    <w:rsid w:val="000B5FDB"/>
    <w:rsid w:val="000B6685"/>
    <w:rsid w:val="000B6F22"/>
    <w:rsid w:val="000B73A5"/>
    <w:rsid w:val="000B73C5"/>
    <w:rsid w:val="000C0594"/>
    <w:rsid w:val="000C12B9"/>
    <w:rsid w:val="000C136E"/>
    <w:rsid w:val="000C1AB5"/>
    <w:rsid w:val="000C2737"/>
    <w:rsid w:val="000C369E"/>
    <w:rsid w:val="000C377F"/>
    <w:rsid w:val="000C3EF3"/>
    <w:rsid w:val="000C58EE"/>
    <w:rsid w:val="000C631A"/>
    <w:rsid w:val="000C681C"/>
    <w:rsid w:val="000C6AF9"/>
    <w:rsid w:val="000D0AED"/>
    <w:rsid w:val="000D109B"/>
    <w:rsid w:val="000D10AD"/>
    <w:rsid w:val="000D267C"/>
    <w:rsid w:val="000D4315"/>
    <w:rsid w:val="000D4E2C"/>
    <w:rsid w:val="000D50B4"/>
    <w:rsid w:val="000D5504"/>
    <w:rsid w:val="000D559D"/>
    <w:rsid w:val="000D5946"/>
    <w:rsid w:val="000D6C13"/>
    <w:rsid w:val="000D711F"/>
    <w:rsid w:val="000E00B3"/>
    <w:rsid w:val="000E02BA"/>
    <w:rsid w:val="000E0A55"/>
    <w:rsid w:val="000E0AF0"/>
    <w:rsid w:val="000E0C5C"/>
    <w:rsid w:val="000E1789"/>
    <w:rsid w:val="000E1962"/>
    <w:rsid w:val="000E2572"/>
    <w:rsid w:val="000E2711"/>
    <w:rsid w:val="000E426A"/>
    <w:rsid w:val="000E48DC"/>
    <w:rsid w:val="000E56F5"/>
    <w:rsid w:val="000E57CA"/>
    <w:rsid w:val="000E6907"/>
    <w:rsid w:val="000E7350"/>
    <w:rsid w:val="000E7948"/>
    <w:rsid w:val="000F04EE"/>
    <w:rsid w:val="000F17B0"/>
    <w:rsid w:val="000F2E2A"/>
    <w:rsid w:val="000F3818"/>
    <w:rsid w:val="000F452F"/>
    <w:rsid w:val="000F4E7B"/>
    <w:rsid w:val="000F5629"/>
    <w:rsid w:val="000F5EC2"/>
    <w:rsid w:val="000F603B"/>
    <w:rsid w:val="000F726B"/>
    <w:rsid w:val="000F74A7"/>
    <w:rsid w:val="000F75F6"/>
    <w:rsid w:val="0010015F"/>
    <w:rsid w:val="00100F7A"/>
    <w:rsid w:val="00100F7F"/>
    <w:rsid w:val="00100F85"/>
    <w:rsid w:val="00101732"/>
    <w:rsid w:val="00101D04"/>
    <w:rsid w:val="001039AF"/>
    <w:rsid w:val="00103B9F"/>
    <w:rsid w:val="001043D4"/>
    <w:rsid w:val="0010669E"/>
    <w:rsid w:val="00106E9B"/>
    <w:rsid w:val="00107042"/>
    <w:rsid w:val="00107840"/>
    <w:rsid w:val="00107ED0"/>
    <w:rsid w:val="001101B6"/>
    <w:rsid w:val="00112010"/>
    <w:rsid w:val="001138F5"/>
    <w:rsid w:val="00113CF6"/>
    <w:rsid w:val="00113E30"/>
    <w:rsid w:val="00114113"/>
    <w:rsid w:val="0011411B"/>
    <w:rsid w:val="00114941"/>
    <w:rsid w:val="00115269"/>
    <w:rsid w:val="00115E73"/>
    <w:rsid w:val="00116195"/>
    <w:rsid w:val="001162F6"/>
    <w:rsid w:val="001164A9"/>
    <w:rsid w:val="00117B41"/>
    <w:rsid w:val="00117C94"/>
    <w:rsid w:val="0012063F"/>
    <w:rsid w:val="001208E2"/>
    <w:rsid w:val="00121E6F"/>
    <w:rsid w:val="00122926"/>
    <w:rsid w:val="00126BD2"/>
    <w:rsid w:val="001278CB"/>
    <w:rsid w:val="001311ED"/>
    <w:rsid w:val="0013329C"/>
    <w:rsid w:val="001338DB"/>
    <w:rsid w:val="001341ED"/>
    <w:rsid w:val="00134EB6"/>
    <w:rsid w:val="00135195"/>
    <w:rsid w:val="00136485"/>
    <w:rsid w:val="00136959"/>
    <w:rsid w:val="001375DC"/>
    <w:rsid w:val="00137A54"/>
    <w:rsid w:val="00137B25"/>
    <w:rsid w:val="00140095"/>
    <w:rsid w:val="001405D0"/>
    <w:rsid w:val="00141073"/>
    <w:rsid w:val="0014110A"/>
    <w:rsid w:val="00142642"/>
    <w:rsid w:val="00142D3F"/>
    <w:rsid w:val="0014322F"/>
    <w:rsid w:val="00143384"/>
    <w:rsid w:val="001449B7"/>
    <w:rsid w:val="00144E0D"/>
    <w:rsid w:val="00145626"/>
    <w:rsid w:val="00146A29"/>
    <w:rsid w:val="001473D8"/>
    <w:rsid w:val="001517B0"/>
    <w:rsid w:val="001519D1"/>
    <w:rsid w:val="00151F1A"/>
    <w:rsid w:val="001534EB"/>
    <w:rsid w:val="001539D1"/>
    <w:rsid w:val="00154C3F"/>
    <w:rsid w:val="0015534A"/>
    <w:rsid w:val="001557AD"/>
    <w:rsid w:val="00155947"/>
    <w:rsid w:val="00155E03"/>
    <w:rsid w:val="001569C9"/>
    <w:rsid w:val="00156E63"/>
    <w:rsid w:val="00157723"/>
    <w:rsid w:val="00160067"/>
    <w:rsid w:val="001608A4"/>
    <w:rsid w:val="00160BCF"/>
    <w:rsid w:val="0016245A"/>
    <w:rsid w:val="00162473"/>
    <w:rsid w:val="0016281D"/>
    <w:rsid w:val="00162AB4"/>
    <w:rsid w:val="001630FE"/>
    <w:rsid w:val="001631E6"/>
    <w:rsid w:val="00163EBF"/>
    <w:rsid w:val="0016436E"/>
    <w:rsid w:val="00164690"/>
    <w:rsid w:val="00165502"/>
    <w:rsid w:val="00165C1D"/>
    <w:rsid w:val="00165CBA"/>
    <w:rsid w:val="00165D65"/>
    <w:rsid w:val="00165FC3"/>
    <w:rsid w:val="00166120"/>
    <w:rsid w:val="0016674F"/>
    <w:rsid w:val="00166DA4"/>
    <w:rsid w:val="00166E0A"/>
    <w:rsid w:val="00167523"/>
    <w:rsid w:val="001703F9"/>
    <w:rsid w:val="00170B66"/>
    <w:rsid w:val="00172C9F"/>
    <w:rsid w:val="0017372F"/>
    <w:rsid w:val="00173B46"/>
    <w:rsid w:val="00175AB3"/>
    <w:rsid w:val="00175BE4"/>
    <w:rsid w:val="00175D2B"/>
    <w:rsid w:val="0017636B"/>
    <w:rsid w:val="00177517"/>
    <w:rsid w:val="00177E60"/>
    <w:rsid w:val="00180821"/>
    <w:rsid w:val="00180BF1"/>
    <w:rsid w:val="00180D8D"/>
    <w:rsid w:val="001812BA"/>
    <w:rsid w:val="00182535"/>
    <w:rsid w:val="0018311A"/>
    <w:rsid w:val="00183567"/>
    <w:rsid w:val="0018408C"/>
    <w:rsid w:val="00184576"/>
    <w:rsid w:val="00184A63"/>
    <w:rsid w:val="001854CC"/>
    <w:rsid w:val="001862A8"/>
    <w:rsid w:val="00186CCA"/>
    <w:rsid w:val="0018767C"/>
    <w:rsid w:val="001878F0"/>
    <w:rsid w:val="00190153"/>
    <w:rsid w:val="0019072A"/>
    <w:rsid w:val="001909FE"/>
    <w:rsid w:val="001910DD"/>
    <w:rsid w:val="001914FE"/>
    <w:rsid w:val="00191688"/>
    <w:rsid w:val="0019445C"/>
    <w:rsid w:val="00194E43"/>
    <w:rsid w:val="00194E7E"/>
    <w:rsid w:val="00196034"/>
    <w:rsid w:val="00196C5A"/>
    <w:rsid w:val="00196C6E"/>
    <w:rsid w:val="0019782D"/>
    <w:rsid w:val="00197F81"/>
    <w:rsid w:val="00197FCB"/>
    <w:rsid w:val="001A0A19"/>
    <w:rsid w:val="001A0E29"/>
    <w:rsid w:val="001A0E7F"/>
    <w:rsid w:val="001A1244"/>
    <w:rsid w:val="001A1483"/>
    <w:rsid w:val="001A1EB4"/>
    <w:rsid w:val="001A1EBE"/>
    <w:rsid w:val="001A2028"/>
    <w:rsid w:val="001A2A42"/>
    <w:rsid w:val="001A33B4"/>
    <w:rsid w:val="001A390F"/>
    <w:rsid w:val="001A4255"/>
    <w:rsid w:val="001A481B"/>
    <w:rsid w:val="001A5E15"/>
    <w:rsid w:val="001A6075"/>
    <w:rsid w:val="001A61A0"/>
    <w:rsid w:val="001A6B4F"/>
    <w:rsid w:val="001A6D6F"/>
    <w:rsid w:val="001A7557"/>
    <w:rsid w:val="001B0086"/>
    <w:rsid w:val="001B09E3"/>
    <w:rsid w:val="001B1032"/>
    <w:rsid w:val="001B14C9"/>
    <w:rsid w:val="001B3654"/>
    <w:rsid w:val="001B3BF1"/>
    <w:rsid w:val="001B48A5"/>
    <w:rsid w:val="001B5390"/>
    <w:rsid w:val="001B53E8"/>
    <w:rsid w:val="001B5400"/>
    <w:rsid w:val="001B6ABD"/>
    <w:rsid w:val="001B6D6F"/>
    <w:rsid w:val="001B7AF7"/>
    <w:rsid w:val="001B7C7C"/>
    <w:rsid w:val="001B7D8E"/>
    <w:rsid w:val="001B7EE1"/>
    <w:rsid w:val="001C0F00"/>
    <w:rsid w:val="001C0FB1"/>
    <w:rsid w:val="001C319F"/>
    <w:rsid w:val="001C3617"/>
    <w:rsid w:val="001C4338"/>
    <w:rsid w:val="001C619C"/>
    <w:rsid w:val="001C61B0"/>
    <w:rsid w:val="001C75FF"/>
    <w:rsid w:val="001C78DE"/>
    <w:rsid w:val="001C7A95"/>
    <w:rsid w:val="001C7F18"/>
    <w:rsid w:val="001D018E"/>
    <w:rsid w:val="001D0DD5"/>
    <w:rsid w:val="001D170C"/>
    <w:rsid w:val="001D2228"/>
    <w:rsid w:val="001D2685"/>
    <w:rsid w:val="001D3250"/>
    <w:rsid w:val="001D34B2"/>
    <w:rsid w:val="001D3BFB"/>
    <w:rsid w:val="001D3F93"/>
    <w:rsid w:val="001D4701"/>
    <w:rsid w:val="001D4A9E"/>
    <w:rsid w:val="001D5410"/>
    <w:rsid w:val="001D5690"/>
    <w:rsid w:val="001D5D7C"/>
    <w:rsid w:val="001D70EB"/>
    <w:rsid w:val="001D7777"/>
    <w:rsid w:val="001E0657"/>
    <w:rsid w:val="001E06A8"/>
    <w:rsid w:val="001E1BAD"/>
    <w:rsid w:val="001E24A3"/>
    <w:rsid w:val="001E25A6"/>
    <w:rsid w:val="001E2E75"/>
    <w:rsid w:val="001E67F3"/>
    <w:rsid w:val="001E772E"/>
    <w:rsid w:val="001E787F"/>
    <w:rsid w:val="001F0833"/>
    <w:rsid w:val="001F0A9F"/>
    <w:rsid w:val="001F134A"/>
    <w:rsid w:val="001F22B4"/>
    <w:rsid w:val="001F2BDB"/>
    <w:rsid w:val="001F302F"/>
    <w:rsid w:val="001F317E"/>
    <w:rsid w:val="001F31B9"/>
    <w:rsid w:val="001F34EC"/>
    <w:rsid w:val="001F398C"/>
    <w:rsid w:val="001F4475"/>
    <w:rsid w:val="001F48BA"/>
    <w:rsid w:val="001F4CA1"/>
    <w:rsid w:val="001F535E"/>
    <w:rsid w:val="001F56BD"/>
    <w:rsid w:val="001F5B60"/>
    <w:rsid w:val="001F63CE"/>
    <w:rsid w:val="001F6DF8"/>
    <w:rsid w:val="001F70DC"/>
    <w:rsid w:val="0020246F"/>
    <w:rsid w:val="00202FCC"/>
    <w:rsid w:val="0020442E"/>
    <w:rsid w:val="002055B2"/>
    <w:rsid w:val="00205C9C"/>
    <w:rsid w:val="00205E50"/>
    <w:rsid w:val="00206CEC"/>
    <w:rsid w:val="00206F1B"/>
    <w:rsid w:val="002100C1"/>
    <w:rsid w:val="00210E5B"/>
    <w:rsid w:val="00212410"/>
    <w:rsid w:val="00212433"/>
    <w:rsid w:val="00212CCF"/>
    <w:rsid w:val="002144D4"/>
    <w:rsid w:val="00216391"/>
    <w:rsid w:val="00217649"/>
    <w:rsid w:val="00220DA3"/>
    <w:rsid w:val="002213F3"/>
    <w:rsid w:val="00221A95"/>
    <w:rsid w:val="00221B07"/>
    <w:rsid w:val="0022234F"/>
    <w:rsid w:val="0022246C"/>
    <w:rsid w:val="002226CA"/>
    <w:rsid w:val="00222773"/>
    <w:rsid w:val="002228FC"/>
    <w:rsid w:val="002230B4"/>
    <w:rsid w:val="00223D53"/>
    <w:rsid w:val="00223D61"/>
    <w:rsid w:val="00224F50"/>
    <w:rsid w:val="0022506A"/>
    <w:rsid w:val="0022556D"/>
    <w:rsid w:val="00225D4F"/>
    <w:rsid w:val="00227023"/>
    <w:rsid w:val="0022726A"/>
    <w:rsid w:val="00227C04"/>
    <w:rsid w:val="00231C71"/>
    <w:rsid w:val="00231D34"/>
    <w:rsid w:val="002322F7"/>
    <w:rsid w:val="0023299C"/>
    <w:rsid w:val="00232BFF"/>
    <w:rsid w:val="00233271"/>
    <w:rsid w:val="00233473"/>
    <w:rsid w:val="002335B9"/>
    <w:rsid w:val="002361D1"/>
    <w:rsid w:val="00236C76"/>
    <w:rsid w:val="0023721D"/>
    <w:rsid w:val="002401B6"/>
    <w:rsid w:val="002403C6"/>
    <w:rsid w:val="00240FC9"/>
    <w:rsid w:val="002413B9"/>
    <w:rsid w:val="00241B83"/>
    <w:rsid w:val="00241DE5"/>
    <w:rsid w:val="0024457D"/>
    <w:rsid w:val="00244F63"/>
    <w:rsid w:val="002453E8"/>
    <w:rsid w:val="00245594"/>
    <w:rsid w:val="0024561D"/>
    <w:rsid w:val="00245AC4"/>
    <w:rsid w:val="00246F61"/>
    <w:rsid w:val="00247EF6"/>
    <w:rsid w:val="00250E14"/>
    <w:rsid w:val="00251CBC"/>
    <w:rsid w:val="00251D85"/>
    <w:rsid w:val="0025237E"/>
    <w:rsid w:val="00255630"/>
    <w:rsid w:val="00255C7E"/>
    <w:rsid w:val="00256F62"/>
    <w:rsid w:val="00257162"/>
    <w:rsid w:val="00257AD6"/>
    <w:rsid w:val="00261383"/>
    <w:rsid w:val="00261DB3"/>
    <w:rsid w:val="002626EB"/>
    <w:rsid w:val="00262946"/>
    <w:rsid w:val="002640CD"/>
    <w:rsid w:val="00264477"/>
    <w:rsid w:val="00265388"/>
    <w:rsid w:val="002661BA"/>
    <w:rsid w:val="002661EE"/>
    <w:rsid w:val="002662BE"/>
    <w:rsid w:val="00266A35"/>
    <w:rsid w:val="0026741F"/>
    <w:rsid w:val="002674F8"/>
    <w:rsid w:val="002711F8"/>
    <w:rsid w:val="002712C2"/>
    <w:rsid w:val="00272493"/>
    <w:rsid w:val="00273B19"/>
    <w:rsid w:val="00274383"/>
    <w:rsid w:val="0027631A"/>
    <w:rsid w:val="002765C5"/>
    <w:rsid w:val="002770EB"/>
    <w:rsid w:val="002777FE"/>
    <w:rsid w:val="00280093"/>
    <w:rsid w:val="002806E4"/>
    <w:rsid w:val="002810B0"/>
    <w:rsid w:val="0028128D"/>
    <w:rsid w:val="0028144E"/>
    <w:rsid w:val="002817C2"/>
    <w:rsid w:val="00281AC1"/>
    <w:rsid w:val="00281BB7"/>
    <w:rsid w:val="00281EEB"/>
    <w:rsid w:val="0028208C"/>
    <w:rsid w:val="002822E4"/>
    <w:rsid w:val="00282388"/>
    <w:rsid w:val="00282453"/>
    <w:rsid w:val="002829EE"/>
    <w:rsid w:val="00282A6E"/>
    <w:rsid w:val="00282D3B"/>
    <w:rsid w:val="00282FEF"/>
    <w:rsid w:val="00283C5C"/>
    <w:rsid w:val="00283EA4"/>
    <w:rsid w:val="00284FE7"/>
    <w:rsid w:val="00285241"/>
    <w:rsid w:val="00285E55"/>
    <w:rsid w:val="002873D3"/>
    <w:rsid w:val="002908A6"/>
    <w:rsid w:val="00290E2B"/>
    <w:rsid w:val="00291121"/>
    <w:rsid w:val="002911E9"/>
    <w:rsid w:val="0029158A"/>
    <w:rsid w:val="0029196F"/>
    <w:rsid w:val="00291C8B"/>
    <w:rsid w:val="002923E2"/>
    <w:rsid w:val="0029297D"/>
    <w:rsid w:val="0029634A"/>
    <w:rsid w:val="0029723B"/>
    <w:rsid w:val="0029746F"/>
    <w:rsid w:val="002977CF"/>
    <w:rsid w:val="00297BA7"/>
    <w:rsid w:val="002A165F"/>
    <w:rsid w:val="002A27B8"/>
    <w:rsid w:val="002A32C1"/>
    <w:rsid w:val="002A5A77"/>
    <w:rsid w:val="002A5BF3"/>
    <w:rsid w:val="002A6C0A"/>
    <w:rsid w:val="002A7B6F"/>
    <w:rsid w:val="002A7FC2"/>
    <w:rsid w:val="002B02E5"/>
    <w:rsid w:val="002B0E66"/>
    <w:rsid w:val="002B117F"/>
    <w:rsid w:val="002B1C10"/>
    <w:rsid w:val="002B2AEB"/>
    <w:rsid w:val="002B2D40"/>
    <w:rsid w:val="002B40ED"/>
    <w:rsid w:val="002B4258"/>
    <w:rsid w:val="002B43DD"/>
    <w:rsid w:val="002B44BB"/>
    <w:rsid w:val="002B4675"/>
    <w:rsid w:val="002B4F7C"/>
    <w:rsid w:val="002B5577"/>
    <w:rsid w:val="002B5FDF"/>
    <w:rsid w:val="002B60D2"/>
    <w:rsid w:val="002B6611"/>
    <w:rsid w:val="002B75B5"/>
    <w:rsid w:val="002B7B18"/>
    <w:rsid w:val="002B7B9C"/>
    <w:rsid w:val="002C0BE9"/>
    <w:rsid w:val="002C22EA"/>
    <w:rsid w:val="002C2C0B"/>
    <w:rsid w:val="002C4DBA"/>
    <w:rsid w:val="002C535C"/>
    <w:rsid w:val="002C54F2"/>
    <w:rsid w:val="002C5778"/>
    <w:rsid w:val="002C5899"/>
    <w:rsid w:val="002C5D8E"/>
    <w:rsid w:val="002C5FAB"/>
    <w:rsid w:val="002C6961"/>
    <w:rsid w:val="002C6E0C"/>
    <w:rsid w:val="002C7B27"/>
    <w:rsid w:val="002D12FF"/>
    <w:rsid w:val="002D1489"/>
    <w:rsid w:val="002D14FF"/>
    <w:rsid w:val="002D1574"/>
    <w:rsid w:val="002D1AB8"/>
    <w:rsid w:val="002D1F74"/>
    <w:rsid w:val="002D2079"/>
    <w:rsid w:val="002D2CE2"/>
    <w:rsid w:val="002D358A"/>
    <w:rsid w:val="002D3718"/>
    <w:rsid w:val="002D4CB5"/>
    <w:rsid w:val="002D4E3D"/>
    <w:rsid w:val="002D55C5"/>
    <w:rsid w:val="002D58F1"/>
    <w:rsid w:val="002D75FC"/>
    <w:rsid w:val="002D7E89"/>
    <w:rsid w:val="002E0B6D"/>
    <w:rsid w:val="002E0E8E"/>
    <w:rsid w:val="002E0FD7"/>
    <w:rsid w:val="002E2195"/>
    <w:rsid w:val="002E22E8"/>
    <w:rsid w:val="002E26BC"/>
    <w:rsid w:val="002E28E8"/>
    <w:rsid w:val="002E37B7"/>
    <w:rsid w:val="002E43D2"/>
    <w:rsid w:val="002E452E"/>
    <w:rsid w:val="002E493C"/>
    <w:rsid w:val="002E539C"/>
    <w:rsid w:val="002E5790"/>
    <w:rsid w:val="002E5C69"/>
    <w:rsid w:val="002E6677"/>
    <w:rsid w:val="002E6E8B"/>
    <w:rsid w:val="002E7428"/>
    <w:rsid w:val="002F0626"/>
    <w:rsid w:val="002F0782"/>
    <w:rsid w:val="002F1C02"/>
    <w:rsid w:val="002F23E2"/>
    <w:rsid w:val="002F2B73"/>
    <w:rsid w:val="002F3575"/>
    <w:rsid w:val="002F3912"/>
    <w:rsid w:val="002F4D3A"/>
    <w:rsid w:val="002F4FD6"/>
    <w:rsid w:val="002F4FE2"/>
    <w:rsid w:val="002F5270"/>
    <w:rsid w:val="002F6501"/>
    <w:rsid w:val="002F6DE0"/>
    <w:rsid w:val="002F7684"/>
    <w:rsid w:val="002F7C9F"/>
    <w:rsid w:val="002F7ED1"/>
    <w:rsid w:val="003014B2"/>
    <w:rsid w:val="00301C87"/>
    <w:rsid w:val="00302519"/>
    <w:rsid w:val="003028F3"/>
    <w:rsid w:val="00302920"/>
    <w:rsid w:val="00303C0E"/>
    <w:rsid w:val="00304DFA"/>
    <w:rsid w:val="003055D6"/>
    <w:rsid w:val="00306866"/>
    <w:rsid w:val="0031002A"/>
    <w:rsid w:val="00310ADF"/>
    <w:rsid w:val="00311480"/>
    <w:rsid w:val="00311632"/>
    <w:rsid w:val="003141FB"/>
    <w:rsid w:val="00315121"/>
    <w:rsid w:val="003157AE"/>
    <w:rsid w:val="003165F4"/>
    <w:rsid w:val="0031700A"/>
    <w:rsid w:val="003170CE"/>
    <w:rsid w:val="0031727A"/>
    <w:rsid w:val="00317D42"/>
    <w:rsid w:val="003210AE"/>
    <w:rsid w:val="003227CC"/>
    <w:rsid w:val="0032337A"/>
    <w:rsid w:val="00323CCE"/>
    <w:rsid w:val="00323EC9"/>
    <w:rsid w:val="0032426D"/>
    <w:rsid w:val="003244A1"/>
    <w:rsid w:val="00324653"/>
    <w:rsid w:val="00324B19"/>
    <w:rsid w:val="003255AE"/>
    <w:rsid w:val="0032592D"/>
    <w:rsid w:val="003259E0"/>
    <w:rsid w:val="003271BB"/>
    <w:rsid w:val="00327A2B"/>
    <w:rsid w:val="00327D17"/>
    <w:rsid w:val="00327E4C"/>
    <w:rsid w:val="00327F29"/>
    <w:rsid w:val="00330FF1"/>
    <w:rsid w:val="003318D3"/>
    <w:rsid w:val="00331A97"/>
    <w:rsid w:val="0033200C"/>
    <w:rsid w:val="003327C8"/>
    <w:rsid w:val="00334B42"/>
    <w:rsid w:val="00334BD6"/>
    <w:rsid w:val="0033526D"/>
    <w:rsid w:val="00335521"/>
    <w:rsid w:val="00335B29"/>
    <w:rsid w:val="00336FC1"/>
    <w:rsid w:val="00337003"/>
    <w:rsid w:val="00337FFE"/>
    <w:rsid w:val="00340B57"/>
    <w:rsid w:val="00340D47"/>
    <w:rsid w:val="00341686"/>
    <w:rsid w:val="00341A2F"/>
    <w:rsid w:val="00341AF7"/>
    <w:rsid w:val="00341B27"/>
    <w:rsid w:val="00342626"/>
    <w:rsid w:val="00342DDE"/>
    <w:rsid w:val="00342FA0"/>
    <w:rsid w:val="00343098"/>
    <w:rsid w:val="00343A48"/>
    <w:rsid w:val="0034463A"/>
    <w:rsid w:val="003465E6"/>
    <w:rsid w:val="003466D0"/>
    <w:rsid w:val="003473D9"/>
    <w:rsid w:val="00347FD9"/>
    <w:rsid w:val="00350221"/>
    <w:rsid w:val="003514F5"/>
    <w:rsid w:val="00351A28"/>
    <w:rsid w:val="00352376"/>
    <w:rsid w:val="0035324B"/>
    <w:rsid w:val="00353347"/>
    <w:rsid w:val="00353753"/>
    <w:rsid w:val="003538CA"/>
    <w:rsid w:val="00354560"/>
    <w:rsid w:val="0035543E"/>
    <w:rsid w:val="003563E1"/>
    <w:rsid w:val="00356BEC"/>
    <w:rsid w:val="00356DD8"/>
    <w:rsid w:val="00357349"/>
    <w:rsid w:val="00357BC9"/>
    <w:rsid w:val="00357C68"/>
    <w:rsid w:val="00360FB3"/>
    <w:rsid w:val="00361FCF"/>
    <w:rsid w:val="00362440"/>
    <w:rsid w:val="00362D7A"/>
    <w:rsid w:val="003634DA"/>
    <w:rsid w:val="00363531"/>
    <w:rsid w:val="003651EA"/>
    <w:rsid w:val="00366855"/>
    <w:rsid w:val="00371587"/>
    <w:rsid w:val="00371DE4"/>
    <w:rsid w:val="00372A33"/>
    <w:rsid w:val="00373371"/>
    <w:rsid w:val="00373927"/>
    <w:rsid w:val="00374BCB"/>
    <w:rsid w:val="00374C39"/>
    <w:rsid w:val="0037526D"/>
    <w:rsid w:val="00376110"/>
    <w:rsid w:val="00376603"/>
    <w:rsid w:val="00380834"/>
    <w:rsid w:val="00381082"/>
    <w:rsid w:val="00381D69"/>
    <w:rsid w:val="00381EC4"/>
    <w:rsid w:val="00382406"/>
    <w:rsid w:val="00382AA1"/>
    <w:rsid w:val="00382F81"/>
    <w:rsid w:val="00383002"/>
    <w:rsid w:val="00383211"/>
    <w:rsid w:val="00383A5C"/>
    <w:rsid w:val="00383FBB"/>
    <w:rsid w:val="00384A75"/>
    <w:rsid w:val="00384EDF"/>
    <w:rsid w:val="003850D6"/>
    <w:rsid w:val="003856A6"/>
    <w:rsid w:val="00385B71"/>
    <w:rsid w:val="00386B42"/>
    <w:rsid w:val="0038736E"/>
    <w:rsid w:val="00387511"/>
    <w:rsid w:val="003878A0"/>
    <w:rsid w:val="00387C60"/>
    <w:rsid w:val="00390394"/>
    <w:rsid w:val="00390583"/>
    <w:rsid w:val="00390A4D"/>
    <w:rsid w:val="00391B99"/>
    <w:rsid w:val="00391D97"/>
    <w:rsid w:val="003927D0"/>
    <w:rsid w:val="00393A67"/>
    <w:rsid w:val="00393DEB"/>
    <w:rsid w:val="00394863"/>
    <w:rsid w:val="00394CAC"/>
    <w:rsid w:val="003954F2"/>
    <w:rsid w:val="003955E9"/>
    <w:rsid w:val="00395892"/>
    <w:rsid w:val="003964C1"/>
    <w:rsid w:val="00396B1F"/>
    <w:rsid w:val="00396F58"/>
    <w:rsid w:val="0039702F"/>
    <w:rsid w:val="003971A2"/>
    <w:rsid w:val="00397811"/>
    <w:rsid w:val="003A01F7"/>
    <w:rsid w:val="003A094B"/>
    <w:rsid w:val="003A18CF"/>
    <w:rsid w:val="003A3047"/>
    <w:rsid w:val="003A3C75"/>
    <w:rsid w:val="003A56DA"/>
    <w:rsid w:val="003A6927"/>
    <w:rsid w:val="003A69A0"/>
    <w:rsid w:val="003A70F6"/>
    <w:rsid w:val="003A745D"/>
    <w:rsid w:val="003A7EE7"/>
    <w:rsid w:val="003B0467"/>
    <w:rsid w:val="003B3A64"/>
    <w:rsid w:val="003B49E7"/>
    <w:rsid w:val="003B4A0B"/>
    <w:rsid w:val="003B4B8A"/>
    <w:rsid w:val="003B4D11"/>
    <w:rsid w:val="003B577B"/>
    <w:rsid w:val="003B5EC4"/>
    <w:rsid w:val="003B60B1"/>
    <w:rsid w:val="003B61C9"/>
    <w:rsid w:val="003B6D1B"/>
    <w:rsid w:val="003B7BC8"/>
    <w:rsid w:val="003B7C8D"/>
    <w:rsid w:val="003B7DDE"/>
    <w:rsid w:val="003C108D"/>
    <w:rsid w:val="003C10A6"/>
    <w:rsid w:val="003C1250"/>
    <w:rsid w:val="003C28DE"/>
    <w:rsid w:val="003C32E5"/>
    <w:rsid w:val="003C4DA8"/>
    <w:rsid w:val="003C51CA"/>
    <w:rsid w:val="003C5E73"/>
    <w:rsid w:val="003C6392"/>
    <w:rsid w:val="003C63A0"/>
    <w:rsid w:val="003C689D"/>
    <w:rsid w:val="003C6D32"/>
    <w:rsid w:val="003C6DB8"/>
    <w:rsid w:val="003C717D"/>
    <w:rsid w:val="003C748B"/>
    <w:rsid w:val="003C79CA"/>
    <w:rsid w:val="003C7D16"/>
    <w:rsid w:val="003C7ED5"/>
    <w:rsid w:val="003D1773"/>
    <w:rsid w:val="003D24F1"/>
    <w:rsid w:val="003D2C94"/>
    <w:rsid w:val="003D31B3"/>
    <w:rsid w:val="003D6A11"/>
    <w:rsid w:val="003D6FD1"/>
    <w:rsid w:val="003D704B"/>
    <w:rsid w:val="003D7230"/>
    <w:rsid w:val="003D73D6"/>
    <w:rsid w:val="003D762B"/>
    <w:rsid w:val="003E04F3"/>
    <w:rsid w:val="003E11DD"/>
    <w:rsid w:val="003E2BF0"/>
    <w:rsid w:val="003E3EA3"/>
    <w:rsid w:val="003E5724"/>
    <w:rsid w:val="003E681A"/>
    <w:rsid w:val="003F0586"/>
    <w:rsid w:val="003F0E2C"/>
    <w:rsid w:val="003F248F"/>
    <w:rsid w:val="003F252D"/>
    <w:rsid w:val="003F2677"/>
    <w:rsid w:val="003F2795"/>
    <w:rsid w:val="003F2E5B"/>
    <w:rsid w:val="003F44C4"/>
    <w:rsid w:val="003F4C0A"/>
    <w:rsid w:val="003F549F"/>
    <w:rsid w:val="003F5D3E"/>
    <w:rsid w:val="003F6412"/>
    <w:rsid w:val="003F6B69"/>
    <w:rsid w:val="00400048"/>
    <w:rsid w:val="0040087A"/>
    <w:rsid w:val="004014E5"/>
    <w:rsid w:val="00401669"/>
    <w:rsid w:val="00403089"/>
    <w:rsid w:val="004053F1"/>
    <w:rsid w:val="00406057"/>
    <w:rsid w:val="0040679E"/>
    <w:rsid w:val="00407017"/>
    <w:rsid w:val="004100E9"/>
    <w:rsid w:val="004105AF"/>
    <w:rsid w:val="00411412"/>
    <w:rsid w:val="00411829"/>
    <w:rsid w:val="00412014"/>
    <w:rsid w:val="00413022"/>
    <w:rsid w:val="00413C37"/>
    <w:rsid w:val="00414240"/>
    <w:rsid w:val="00414F10"/>
    <w:rsid w:val="00415021"/>
    <w:rsid w:val="00415E04"/>
    <w:rsid w:val="00416780"/>
    <w:rsid w:val="00417903"/>
    <w:rsid w:val="004201D6"/>
    <w:rsid w:val="004211CB"/>
    <w:rsid w:val="004211EE"/>
    <w:rsid w:val="004217A8"/>
    <w:rsid w:val="00421B26"/>
    <w:rsid w:val="00422368"/>
    <w:rsid w:val="00423252"/>
    <w:rsid w:val="004238D6"/>
    <w:rsid w:val="00424955"/>
    <w:rsid w:val="00425616"/>
    <w:rsid w:val="004269C3"/>
    <w:rsid w:val="00426C14"/>
    <w:rsid w:val="004273EB"/>
    <w:rsid w:val="00427719"/>
    <w:rsid w:val="00430222"/>
    <w:rsid w:val="00430B93"/>
    <w:rsid w:val="004315C5"/>
    <w:rsid w:val="00431818"/>
    <w:rsid w:val="00432191"/>
    <w:rsid w:val="004321D8"/>
    <w:rsid w:val="00434216"/>
    <w:rsid w:val="00435375"/>
    <w:rsid w:val="0043594B"/>
    <w:rsid w:val="004361D9"/>
    <w:rsid w:val="0043728C"/>
    <w:rsid w:val="00437538"/>
    <w:rsid w:val="00441766"/>
    <w:rsid w:val="0044180C"/>
    <w:rsid w:val="00441876"/>
    <w:rsid w:val="00441B18"/>
    <w:rsid w:val="004426CA"/>
    <w:rsid w:val="004426D5"/>
    <w:rsid w:val="004428E3"/>
    <w:rsid w:val="00442FE2"/>
    <w:rsid w:val="004435C6"/>
    <w:rsid w:val="00444296"/>
    <w:rsid w:val="00444D4D"/>
    <w:rsid w:val="00445220"/>
    <w:rsid w:val="00446509"/>
    <w:rsid w:val="004468AD"/>
    <w:rsid w:val="00446E7E"/>
    <w:rsid w:val="00450074"/>
    <w:rsid w:val="0045162E"/>
    <w:rsid w:val="004517A1"/>
    <w:rsid w:val="00452146"/>
    <w:rsid w:val="00452369"/>
    <w:rsid w:val="00452CDD"/>
    <w:rsid w:val="0045317B"/>
    <w:rsid w:val="004536AD"/>
    <w:rsid w:val="00453DC0"/>
    <w:rsid w:val="00453F73"/>
    <w:rsid w:val="004548DD"/>
    <w:rsid w:val="0045499B"/>
    <w:rsid w:val="00455710"/>
    <w:rsid w:val="00455BE8"/>
    <w:rsid w:val="00455E67"/>
    <w:rsid w:val="00456236"/>
    <w:rsid w:val="00457F28"/>
    <w:rsid w:val="004605C0"/>
    <w:rsid w:val="00460AE7"/>
    <w:rsid w:val="00461138"/>
    <w:rsid w:val="004628ED"/>
    <w:rsid w:val="004631C0"/>
    <w:rsid w:val="004634FE"/>
    <w:rsid w:val="00463683"/>
    <w:rsid w:val="004638AB"/>
    <w:rsid w:val="00463C7A"/>
    <w:rsid w:val="00464970"/>
    <w:rsid w:val="00464CCE"/>
    <w:rsid w:val="00464FCA"/>
    <w:rsid w:val="004706CD"/>
    <w:rsid w:val="00470F10"/>
    <w:rsid w:val="00471BBF"/>
    <w:rsid w:val="0047326F"/>
    <w:rsid w:val="00475B14"/>
    <w:rsid w:val="0047642F"/>
    <w:rsid w:val="00477480"/>
    <w:rsid w:val="0047765C"/>
    <w:rsid w:val="00480E0F"/>
    <w:rsid w:val="00481347"/>
    <w:rsid w:val="0048170C"/>
    <w:rsid w:val="004818F3"/>
    <w:rsid w:val="00481A7A"/>
    <w:rsid w:val="004821BF"/>
    <w:rsid w:val="004824CC"/>
    <w:rsid w:val="004827EC"/>
    <w:rsid w:val="00482835"/>
    <w:rsid w:val="00483AEF"/>
    <w:rsid w:val="00484317"/>
    <w:rsid w:val="00484E66"/>
    <w:rsid w:val="004851B2"/>
    <w:rsid w:val="00485722"/>
    <w:rsid w:val="00486132"/>
    <w:rsid w:val="00486C61"/>
    <w:rsid w:val="00486C97"/>
    <w:rsid w:val="00487212"/>
    <w:rsid w:val="00487474"/>
    <w:rsid w:val="004877E2"/>
    <w:rsid w:val="00487958"/>
    <w:rsid w:val="00487CE0"/>
    <w:rsid w:val="0049008B"/>
    <w:rsid w:val="00490FA3"/>
    <w:rsid w:val="00491191"/>
    <w:rsid w:val="004913A4"/>
    <w:rsid w:val="00491B72"/>
    <w:rsid w:val="00491F59"/>
    <w:rsid w:val="004927C9"/>
    <w:rsid w:val="0049289E"/>
    <w:rsid w:val="00492DA9"/>
    <w:rsid w:val="0049374C"/>
    <w:rsid w:val="00493E75"/>
    <w:rsid w:val="00493F73"/>
    <w:rsid w:val="00494094"/>
    <w:rsid w:val="00494F19"/>
    <w:rsid w:val="0049566F"/>
    <w:rsid w:val="00496013"/>
    <w:rsid w:val="004976FC"/>
    <w:rsid w:val="004A014B"/>
    <w:rsid w:val="004A050A"/>
    <w:rsid w:val="004A0709"/>
    <w:rsid w:val="004A298C"/>
    <w:rsid w:val="004A3F02"/>
    <w:rsid w:val="004A5564"/>
    <w:rsid w:val="004A657C"/>
    <w:rsid w:val="004A6633"/>
    <w:rsid w:val="004B08F7"/>
    <w:rsid w:val="004B24ED"/>
    <w:rsid w:val="004B2864"/>
    <w:rsid w:val="004B2BC2"/>
    <w:rsid w:val="004B30EE"/>
    <w:rsid w:val="004B381F"/>
    <w:rsid w:val="004B3AC6"/>
    <w:rsid w:val="004B45E0"/>
    <w:rsid w:val="004B47E0"/>
    <w:rsid w:val="004B57FA"/>
    <w:rsid w:val="004B5E9E"/>
    <w:rsid w:val="004B6A41"/>
    <w:rsid w:val="004C07E9"/>
    <w:rsid w:val="004C0A94"/>
    <w:rsid w:val="004C0B8E"/>
    <w:rsid w:val="004C1478"/>
    <w:rsid w:val="004C1824"/>
    <w:rsid w:val="004C185E"/>
    <w:rsid w:val="004C1DEB"/>
    <w:rsid w:val="004C22EC"/>
    <w:rsid w:val="004C2347"/>
    <w:rsid w:val="004C34F1"/>
    <w:rsid w:val="004C3DE3"/>
    <w:rsid w:val="004C47D0"/>
    <w:rsid w:val="004C5A45"/>
    <w:rsid w:val="004C6783"/>
    <w:rsid w:val="004C7155"/>
    <w:rsid w:val="004C7A5D"/>
    <w:rsid w:val="004D0AA6"/>
    <w:rsid w:val="004D0FA2"/>
    <w:rsid w:val="004D112B"/>
    <w:rsid w:val="004D1C1F"/>
    <w:rsid w:val="004D2F86"/>
    <w:rsid w:val="004D4A00"/>
    <w:rsid w:val="004D55D9"/>
    <w:rsid w:val="004D5800"/>
    <w:rsid w:val="004D6A3D"/>
    <w:rsid w:val="004E0A48"/>
    <w:rsid w:val="004E0B5E"/>
    <w:rsid w:val="004E0BFA"/>
    <w:rsid w:val="004E0C40"/>
    <w:rsid w:val="004E0DC2"/>
    <w:rsid w:val="004E0E1D"/>
    <w:rsid w:val="004E14CC"/>
    <w:rsid w:val="004E1E4E"/>
    <w:rsid w:val="004E2336"/>
    <w:rsid w:val="004E3690"/>
    <w:rsid w:val="004E3B8C"/>
    <w:rsid w:val="004E3F53"/>
    <w:rsid w:val="004E4735"/>
    <w:rsid w:val="004E536B"/>
    <w:rsid w:val="004E5490"/>
    <w:rsid w:val="004E6335"/>
    <w:rsid w:val="004E67B1"/>
    <w:rsid w:val="004E6B5C"/>
    <w:rsid w:val="004E6EDB"/>
    <w:rsid w:val="004F0E32"/>
    <w:rsid w:val="004F1C14"/>
    <w:rsid w:val="004F233B"/>
    <w:rsid w:val="004F23DF"/>
    <w:rsid w:val="004F352F"/>
    <w:rsid w:val="004F37B1"/>
    <w:rsid w:val="004F3903"/>
    <w:rsid w:val="004F3D86"/>
    <w:rsid w:val="004F4241"/>
    <w:rsid w:val="004F4756"/>
    <w:rsid w:val="004F4FB5"/>
    <w:rsid w:val="004F561E"/>
    <w:rsid w:val="004F5EEC"/>
    <w:rsid w:val="004F619C"/>
    <w:rsid w:val="004F65DE"/>
    <w:rsid w:val="004F73E2"/>
    <w:rsid w:val="004F7FE1"/>
    <w:rsid w:val="00500112"/>
    <w:rsid w:val="005008F6"/>
    <w:rsid w:val="00500C84"/>
    <w:rsid w:val="0050172B"/>
    <w:rsid w:val="00502BA6"/>
    <w:rsid w:val="00502C44"/>
    <w:rsid w:val="00502C6B"/>
    <w:rsid w:val="00502E38"/>
    <w:rsid w:val="00503438"/>
    <w:rsid w:val="00504280"/>
    <w:rsid w:val="00504AE7"/>
    <w:rsid w:val="005069EC"/>
    <w:rsid w:val="00506A86"/>
    <w:rsid w:val="00506E3C"/>
    <w:rsid w:val="0050704D"/>
    <w:rsid w:val="0051027C"/>
    <w:rsid w:val="00510555"/>
    <w:rsid w:val="00510850"/>
    <w:rsid w:val="00511261"/>
    <w:rsid w:val="00511D25"/>
    <w:rsid w:val="005132CF"/>
    <w:rsid w:val="005135DD"/>
    <w:rsid w:val="00513B45"/>
    <w:rsid w:val="00514A51"/>
    <w:rsid w:val="00515FEF"/>
    <w:rsid w:val="00516C2E"/>
    <w:rsid w:val="005179BB"/>
    <w:rsid w:val="00521237"/>
    <w:rsid w:val="0052144C"/>
    <w:rsid w:val="005215EE"/>
    <w:rsid w:val="005217EC"/>
    <w:rsid w:val="0052192A"/>
    <w:rsid w:val="00521DE5"/>
    <w:rsid w:val="005225FF"/>
    <w:rsid w:val="0052269A"/>
    <w:rsid w:val="00523BBF"/>
    <w:rsid w:val="005249A2"/>
    <w:rsid w:val="00525795"/>
    <w:rsid w:val="00525BF0"/>
    <w:rsid w:val="00525EBC"/>
    <w:rsid w:val="0052648D"/>
    <w:rsid w:val="00527011"/>
    <w:rsid w:val="0052708D"/>
    <w:rsid w:val="00527B8B"/>
    <w:rsid w:val="00531512"/>
    <w:rsid w:val="00532940"/>
    <w:rsid w:val="00532D74"/>
    <w:rsid w:val="00532F58"/>
    <w:rsid w:val="005335FB"/>
    <w:rsid w:val="005337EC"/>
    <w:rsid w:val="00533ED9"/>
    <w:rsid w:val="00533FD7"/>
    <w:rsid w:val="005344E4"/>
    <w:rsid w:val="00535E64"/>
    <w:rsid w:val="0053673D"/>
    <w:rsid w:val="00536A31"/>
    <w:rsid w:val="0053781F"/>
    <w:rsid w:val="00537940"/>
    <w:rsid w:val="00540CA3"/>
    <w:rsid w:val="00541952"/>
    <w:rsid w:val="00543A96"/>
    <w:rsid w:val="00543B51"/>
    <w:rsid w:val="00543DD3"/>
    <w:rsid w:val="0054447F"/>
    <w:rsid w:val="005445B3"/>
    <w:rsid w:val="005468FE"/>
    <w:rsid w:val="00546E8A"/>
    <w:rsid w:val="005474A8"/>
    <w:rsid w:val="00550C65"/>
    <w:rsid w:val="005543E0"/>
    <w:rsid w:val="00555176"/>
    <w:rsid w:val="005568F8"/>
    <w:rsid w:val="00557A75"/>
    <w:rsid w:val="00560762"/>
    <w:rsid w:val="00560DE9"/>
    <w:rsid w:val="00560E2E"/>
    <w:rsid w:val="00561B60"/>
    <w:rsid w:val="00561DFA"/>
    <w:rsid w:val="00562DF4"/>
    <w:rsid w:val="005649BD"/>
    <w:rsid w:val="00564C83"/>
    <w:rsid w:val="005657DB"/>
    <w:rsid w:val="00565E39"/>
    <w:rsid w:val="0056692F"/>
    <w:rsid w:val="00566A10"/>
    <w:rsid w:val="00566F04"/>
    <w:rsid w:val="005671E7"/>
    <w:rsid w:val="0056726D"/>
    <w:rsid w:val="005672C3"/>
    <w:rsid w:val="00567DDF"/>
    <w:rsid w:val="005703D8"/>
    <w:rsid w:val="0057089E"/>
    <w:rsid w:val="00570B51"/>
    <w:rsid w:val="0057144B"/>
    <w:rsid w:val="00571728"/>
    <w:rsid w:val="005734FD"/>
    <w:rsid w:val="00573F52"/>
    <w:rsid w:val="00574239"/>
    <w:rsid w:val="00574A06"/>
    <w:rsid w:val="00574EA1"/>
    <w:rsid w:val="00575221"/>
    <w:rsid w:val="00575E50"/>
    <w:rsid w:val="00575FD5"/>
    <w:rsid w:val="00576469"/>
    <w:rsid w:val="00577E78"/>
    <w:rsid w:val="00577F2E"/>
    <w:rsid w:val="005809D2"/>
    <w:rsid w:val="00580E00"/>
    <w:rsid w:val="00581875"/>
    <w:rsid w:val="005830A6"/>
    <w:rsid w:val="005837C2"/>
    <w:rsid w:val="005851DD"/>
    <w:rsid w:val="005857D4"/>
    <w:rsid w:val="00585D88"/>
    <w:rsid w:val="00586DF3"/>
    <w:rsid w:val="005908A3"/>
    <w:rsid w:val="00590D5F"/>
    <w:rsid w:val="005912B6"/>
    <w:rsid w:val="00591C44"/>
    <w:rsid w:val="0059243D"/>
    <w:rsid w:val="00593092"/>
    <w:rsid w:val="005938A1"/>
    <w:rsid w:val="00594061"/>
    <w:rsid w:val="00594971"/>
    <w:rsid w:val="005952F8"/>
    <w:rsid w:val="0059539D"/>
    <w:rsid w:val="00596782"/>
    <w:rsid w:val="00597393"/>
    <w:rsid w:val="005A1392"/>
    <w:rsid w:val="005A1960"/>
    <w:rsid w:val="005A2E72"/>
    <w:rsid w:val="005A3EC2"/>
    <w:rsid w:val="005A497E"/>
    <w:rsid w:val="005A662F"/>
    <w:rsid w:val="005A6B7E"/>
    <w:rsid w:val="005A7218"/>
    <w:rsid w:val="005A75FF"/>
    <w:rsid w:val="005A769E"/>
    <w:rsid w:val="005A77BE"/>
    <w:rsid w:val="005A7886"/>
    <w:rsid w:val="005B0126"/>
    <w:rsid w:val="005B11E7"/>
    <w:rsid w:val="005B16FD"/>
    <w:rsid w:val="005B1987"/>
    <w:rsid w:val="005B1C5D"/>
    <w:rsid w:val="005B1E19"/>
    <w:rsid w:val="005B2687"/>
    <w:rsid w:val="005B2F0A"/>
    <w:rsid w:val="005B36E8"/>
    <w:rsid w:val="005B479A"/>
    <w:rsid w:val="005B4CAF"/>
    <w:rsid w:val="005B57CD"/>
    <w:rsid w:val="005B605E"/>
    <w:rsid w:val="005B630B"/>
    <w:rsid w:val="005B6E14"/>
    <w:rsid w:val="005B7638"/>
    <w:rsid w:val="005B7AA5"/>
    <w:rsid w:val="005C04FB"/>
    <w:rsid w:val="005C177F"/>
    <w:rsid w:val="005C1A68"/>
    <w:rsid w:val="005C25F7"/>
    <w:rsid w:val="005C2891"/>
    <w:rsid w:val="005C38F5"/>
    <w:rsid w:val="005C5773"/>
    <w:rsid w:val="005C6529"/>
    <w:rsid w:val="005C6B61"/>
    <w:rsid w:val="005C738B"/>
    <w:rsid w:val="005C76F7"/>
    <w:rsid w:val="005C7B77"/>
    <w:rsid w:val="005D0CC7"/>
    <w:rsid w:val="005D0E82"/>
    <w:rsid w:val="005D15D6"/>
    <w:rsid w:val="005D2D48"/>
    <w:rsid w:val="005D3961"/>
    <w:rsid w:val="005D3BB0"/>
    <w:rsid w:val="005D47E0"/>
    <w:rsid w:val="005D5256"/>
    <w:rsid w:val="005D5540"/>
    <w:rsid w:val="005D5658"/>
    <w:rsid w:val="005D6732"/>
    <w:rsid w:val="005D6E9C"/>
    <w:rsid w:val="005D749E"/>
    <w:rsid w:val="005E06F2"/>
    <w:rsid w:val="005E0E93"/>
    <w:rsid w:val="005E2028"/>
    <w:rsid w:val="005E36E1"/>
    <w:rsid w:val="005E52ED"/>
    <w:rsid w:val="005E531C"/>
    <w:rsid w:val="005E67E2"/>
    <w:rsid w:val="005E7284"/>
    <w:rsid w:val="005F01AD"/>
    <w:rsid w:val="005F0EFD"/>
    <w:rsid w:val="005F14D3"/>
    <w:rsid w:val="005F1A0B"/>
    <w:rsid w:val="005F2020"/>
    <w:rsid w:val="005F2BF1"/>
    <w:rsid w:val="005F328B"/>
    <w:rsid w:val="005F44BF"/>
    <w:rsid w:val="005F4972"/>
    <w:rsid w:val="005F4CD7"/>
    <w:rsid w:val="005F5001"/>
    <w:rsid w:val="005F5771"/>
    <w:rsid w:val="005F5C32"/>
    <w:rsid w:val="005F62FC"/>
    <w:rsid w:val="005F6625"/>
    <w:rsid w:val="00600246"/>
    <w:rsid w:val="0060032E"/>
    <w:rsid w:val="006039BA"/>
    <w:rsid w:val="00603A18"/>
    <w:rsid w:val="00604EDC"/>
    <w:rsid w:val="006073EA"/>
    <w:rsid w:val="00611A41"/>
    <w:rsid w:val="006120B4"/>
    <w:rsid w:val="0061245A"/>
    <w:rsid w:val="006128E5"/>
    <w:rsid w:val="0061377D"/>
    <w:rsid w:val="006148B8"/>
    <w:rsid w:val="00615F7F"/>
    <w:rsid w:val="0061668B"/>
    <w:rsid w:val="006166AE"/>
    <w:rsid w:val="00617707"/>
    <w:rsid w:val="00617A7F"/>
    <w:rsid w:val="006209D5"/>
    <w:rsid w:val="00620D30"/>
    <w:rsid w:val="00622A39"/>
    <w:rsid w:val="0062315D"/>
    <w:rsid w:val="00623A2E"/>
    <w:rsid w:val="00624019"/>
    <w:rsid w:val="006243BE"/>
    <w:rsid w:val="006250A7"/>
    <w:rsid w:val="00626ADD"/>
    <w:rsid w:val="00626F59"/>
    <w:rsid w:val="006276D7"/>
    <w:rsid w:val="00627815"/>
    <w:rsid w:val="0062797A"/>
    <w:rsid w:val="00631490"/>
    <w:rsid w:val="00631E93"/>
    <w:rsid w:val="00632453"/>
    <w:rsid w:val="00632B51"/>
    <w:rsid w:val="00634715"/>
    <w:rsid w:val="00634E45"/>
    <w:rsid w:val="006350CA"/>
    <w:rsid w:val="006375D3"/>
    <w:rsid w:val="0064044F"/>
    <w:rsid w:val="00640C3D"/>
    <w:rsid w:val="006430FC"/>
    <w:rsid w:val="006445A6"/>
    <w:rsid w:val="00644739"/>
    <w:rsid w:val="00645ABE"/>
    <w:rsid w:val="0064604F"/>
    <w:rsid w:val="0064648A"/>
    <w:rsid w:val="006472B2"/>
    <w:rsid w:val="006478DD"/>
    <w:rsid w:val="00650A2E"/>
    <w:rsid w:val="00650A42"/>
    <w:rsid w:val="006514FA"/>
    <w:rsid w:val="006521B5"/>
    <w:rsid w:val="00652730"/>
    <w:rsid w:val="00652B84"/>
    <w:rsid w:val="00652FAB"/>
    <w:rsid w:val="00653A63"/>
    <w:rsid w:val="00653C74"/>
    <w:rsid w:val="006550E4"/>
    <w:rsid w:val="006562C1"/>
    <w:rsid w:val="00656F81"/>
    <w:rsid w:val="00657255"/>
    <w:rsid w:val="00657257"/>
    <w:rsid w:val="006573F4"/>
    <w:rsid w:val="006604AD"/>
    <w:rsid w:val="00661B2C"/>
    <w:rsid w:val="00662077"/>
    <w:rsid w:val="00664396"/>
    <w:rsid w:val="006657E7"/>
    <w:rsid w:val="00665F4C"/>
    <w:rsid w:val="00666E9F"/>
    <w:rsid w:val="006703F4"/>
    <w:rsid w:val="0067060C"/>
    <w:rsid w:val="00671BC9"/>
    <w:rsid w:val="006723D1"/>
    <w:rsid w:val="006728AF"/>
    <w:rsid w:val="00672BF0"/>
    <w:rsid w:val="00673B2D"/>
    <w:rsid w:val="00674497"/>
    <w:rsid w:val="00674837"/>
    <w:rsid w:val="006759D8"/>
    <w:rsid w:val="006770F8"/>
    <w:rsid w:val="00677476"/>
    <w:rsid w:val="006775FA"/>
    <w:rsid w:val="0067781D"/>
    <w:rsid w:val="00677E6D"/>
    <w:rsid w:val="00677EC5"/>
    <w:rsid w:val="00680547"/>
    <w:rsid w:val="006818F9"/>
    <w:rsid w:val="00681A90"/>
    <w:rsid w:val="00681D55"/>
    <w:rsid w:val="006825EA"/>
    <w:rsid w:val="00683669"/>
    <w:rsid w:val="006841CC"/>
    <w:rsid w:val="00684910"/>
    <w:rsid w:val="006849B0"/>
    <w:rsid w:val="00684BCD"/>
    <w:rsid w:val="00684C2A"/>
    <w:rsid w:val="00685DEE"/>
    <w:rsid w:val="006868E3"/>
    <w:rsid w:val="00687386"/>
    <w:rsid w:val="0068756B"/>
    <w:rsid w:val="006876AC"/>
    <w:rsid w:val="006900C4"/>
    <w:rsid w:val="006900FE"/>
    <w:rsid w:val="00690ADD"/>
    <w:rsid w:val="00690BFF"/>
    <w:rsid w:val="00691191"/>
    <w:rsid w:val="006917FE"/>
    <w:rsid w:val="00691D4D"/>
    <w:rsid w:val="00692831"/>
    <w:rsid w:val="00692E7C"/>
    <w:rsid w:val="006938A9"/>
    <w:rsid w:val="006942EA"/>
    <w:rsid w:val="00694ACC"/>
    <w:rsid w:val="00694BF3"/>
    <w:rsid w:val="006951CE"/>
    <w:rsid w:val="006953D8"/>
    <w:rsid w:val="006955A4"/>
    <w:rsid w:val="00695621"/>
    <w:rsid w:val="006958D8"/>
    <w:rsid w:val="00697287"/>
    <w:rsid w:val="00697291"/>
    <w:rsid w:val="00697C60"/>
    <w:rsid w:val="006A006E"/>
    <w:rsid w:val="006A0781"/>
    <w:rsid w:val="006A1EAE"/>
    <w:rsid w:val="006A264D"/>
    <w:rsid w:val="006A37CE"/>
    <w:rsid w:val="006A3882"/>
    <w:rsid w:val="006A7B77"/>
    <w:rsid w:val="006A7EB3"/>
    <w:rsid w:val="006B089B"/>
    <w:rsid w:val="006B0E1B"/>
    <w:rsid w:val="006B139E"/>
    <w:rsid w:val="006B1C2B"/>
    <w:rsid w:val="006B377C"/>
    <w:rsid w:val="006B3F80"/>
    <w:rsid w:val="006B4DDD"/>
    <w:rsid w:val="006B5378"/>
    <w:rsid w:val="006B53A2"/>
    <w:rsid w:val="006B7323"/>
    <w:rsid w:val="006B7F0A"/>
    <w:rsid w:val="006B7FA5"/>
    <w:rsid w:val="006C1F51"/>
    <w:rsid w:val="006C301F"/>
    <w:rsid w:val="006C3DCA"/>
    <w:rsid w:val="006C4050"/>
    <w:rsid w:val="006C457D"/>
    <w:rsid w:val="006C47F8"/>
    <w:rsid w:val="006C5DF6"/>
    <w:rsid w:val="006C6167"/>
    <w:rsid w:val="006C63CB"/>
    <w:rsid w:val="006C6AB6"/>
    <w:rsid w:val="006D204B"/>
    <w:rsid w:val="006D2239"/>
    <w:rsid w:val="006D283A"/>
    <w:rsid w:val="006D3742"/>
    <w:rsid w:val="006D42A7"/>
    <w:rsid w:val="006D42C5"/>
    <w:rsid w:val="006D4773"/>
    <w:rsid w:val="006D58D9"/>
    <w:rsid w:val="006D6255"/>
    <w:rsid w:val="006D627A"/>
    <w:rsid w:val="006D6330"/>
    <w:rsid w:val="006D6D9E"/>
    <w:rsid w:val="006D7986"/>
    <w:rsid w:val="006D7D5B"/>
    <w:rsid w:val="006E0103"/>
    <w:rsid w:val="006E0295"/>
    <w:rsid w:val="006E0332"/>
    <w:rsid w:val="006E033C"/>
    <w:rsid w:val="006E0BA3"/>
    <w:rsid w:val="006E162D"/>
    <w:rsid w:val="006E1763"/>
    <w:rsid w:val="006E18E7"/>
    <w:rsid w:val="006E21C7"/>
    <w:rsid w:val="006E263B"/>
    <w:rsid w:val="006E2988"/>
    <w:rsid w:val="006E2F27"/>
    <w:rsid w:val="006E34E2"/>
    <w:rsid w:val="006E40BE"/>
    <w:rsid w:val="006E43AF"/>
    <w:rsid w:val="006E47F5"/>
    <w:rsid w:val="006E47F8"/>
    <w:rsid w:val="006E480C"/>
    <w:rsid w:val="006E6E4E"/>
    <w:rsid w:val="006E6EF7"/>
    <w:rsid w:val="006E78F7"/>
    <w:rsid w:val="006F079F"/>
    <w:rsid w:val="006F0A63"/>
    <w:rsid w:val="006F370F"/>
    <w:rsid w:val="006F46EA"/>
    <w:rsid w:val="006F5625"/>
    <w:rsid w:val="006F5696"/>
    <w:rsid w:val="006F5A53"/>
    <w:rsid w:val="006F5EDD"/>
    <w:rsid w:val="006F66AF"/>
    <w:rsid w:val="006F6AA3"/>
    <w:rsid w:val="006F7B6F"/>
    <w:rsid w:val="006F7E5C"/>
    <w:rsid w:val="0070009B"/>
    <w:rsid w:val="007008A6"/>
    <w:rsid w:val="007013D8"/>
    <w:rsid w:val="00701465"/>
    <w:rsid w:val="00701887"/>
    <w:rsid w:val="0070240E"/>
    <w:rsid w:val="007033B0"/>
    <w:rsid w:val="00703480"/>
    <w:rsid w:val="00703E7D"/>
    <w:rsid w:val="007042D1"/>
    <w:rsid w:val="00704F81"/>
    <w:rsid w:val="00705C61"/>
    <w:rsid w:val="00705FA7"/>
    <w:rsid w:val="00706952"/>
    <w:rsid w:val="00710136"/>
    <w:rsid w:val="00710459"/>
    <w:rsid w:val="0071082F"/>
    <w:rsid w:val="007108DF"/>
    <w:rsid w:val="00710C0A"/>
    <w:rsid w:val="007116FC"/>
    <w:rsid w:val="007127EA"/>
    <w:rsid w:val="00712FB4"/>
    <w:rsid w:val="0071326F"/>
    <w:rsid w:val="0071336B"/>
    <w:rsid w:val="007133C3"/>
    <w:rsid w:val="00713607"/>
    <w:rsid w:val="00713E58"/>
    <w:rsid w:val="007143C2"/>
    <w:rsid w:val="007148D0"/>
    <w:rsid w:val="00714E07"/>
    <w:rsid w:val="0071650D"/>
    <w:rsid w:val="007165D1"/>
    <w:rsid w:val="007201D4"/>
    <w:rsid w:val="00720429"/>
    <w:rsid w:val="0072060F"/>
    <w:rsid w:val="007209E9"/>
    <w:rsid w:val="00721C5A"/>
    <w:rsid w:val="00721D80"/>
    <w:rsid w:val="007220E9"/>
    <w:rsid w:val="00722E83"/>
    <w:rsid w:val="00723191"/>
    <w:rsid w:val="007233F8"/>
    <w:rsid w:val="0072349B"/>
    <w:rsid w:val="00723D0A"/>
    <w:rsid w:val="00724743"/>
    <w:rsid w:val="00724DA1"/>
    <w:rsid w:val="00724EF9"/>
    <w:rsid w:val="0072511C"/>
    <w:rsid w:val="0072559B"/>
    <w:rsid w:val="007257C6"/>
    <w:rsid w:val="007272D2"/>
    <w:rsid w:val="00727420"/>
    <w:rsid w:val="00727DA2"/>
    <w:rsid w:val="00730151"/>
    <w:rsid w:val="007316C8"/>
    <w:rsid w:val="007317CA"/>
    <w:rsid w:val="007323F0"/>
    <w:rsid w:val="00733470"/>
    <w:rsid w:val="00733C49"/>
    <w:rsid w:val="00736297"/>
    <w:rsid w:val="0074074E"/>
    <w:rsid w:val="007417F1"/>
    <w:rsid w:val="007426E1"/>
    <w:rsid w:val="00743307"/>
    <w:rsid w:val="007438E1"/>
    <w:rsid w:val="00743C67"/>
    <w:rsid w:val="00743C6D"/>
    <w:rsid w:val="00743DAE"/>
    <w:rsid w:val="00744557"/>
    <w:rsid w:val="0074474F"/>
    <w:rsid w:val="007456BA"/>
    <w:rsid w:val="0074573C"/>
    <w:rsid w:val="00746006"/>
    <w:rsid w:val="00746D4D"/>
    <w:rsid w:val="00746DBC"/>
    <w:rsid w:val="007471D8"/>
    <w:rsid w:val="007502BD"/>
    <w:rsid w:val="0075080A"/>
    <w:rsid w:val="007514BE"/>
    <w:rsid w:val="00751E01"/>
    <w:rsid w:val="00751EB2"/>
    <w:rsid w:val="0075275C"/>
    <w:rsid w:val="007533CD"/>
    <w:rsid w:val="00753AE5"/>
    <w:rsid w:val="007549DC"/>
    <w:rsid w:val="007561D7"/>
    <w:rsid w:val="00756A55"/>
    <w:rsid w:val="00756DB6"/>
    <w:rsid w:val="0075792A"/>
    <w:rsid w:val="007602FB"/>
    <w:rsid w:val="00760894"/>
    <w:rsid w:val="00760955"/>
    <w:rsid w:val="007612FB"/>
    <w:rsid w:val="00761A5A"/>
    <w:rsid w:val="00761BDB"/>
    <w:rsid w:val="00763CDE"/>
    <w:rsid w:val="00764CC6"/>
    <w:rsid w:val="007657DA"/>
    <w:rsid w:val="00765840"/>
    <w:rsid w:val="00765B2D"/>
    <w:rsid w:val="00765B99"/>
    <w:rsid w:val="0076681D"/>
    <w:rsid w:val="00766FD7"/>
    <w:rsid w:val="0076707E"/>
    <w:rsid w:val="00767148"/>
    <w:rsid w:val="00767C36"/>
    <w:rsid w:val="00771881"/>
    <w:rsid w:val="00772E57"/>
    <w:rsid w:val="00774280"/>
    <w:rsid w:val="00774633"/>
    <w:rsid w:val="007746EE"/>
    <w:rsid w:val="0077478B"/>
    <w:rsid w:val="00775694"/>
    <w:rsid w:val="00776A24"/>
    <w:rsid w:val="00776B1E"/>
    <w:rsid w:val="00780B45"/>
    <w:rsid w:val="00781B07"/>
    <w:rsid w:val="00782391"/>
    <w:rsid w:val="0078239F"/>
    <w:rsid w:val="00782DF2"/>
    <w:rsid w:val="00783102"/>
    <w:rsid w:val="007840BB"/>
    <w:rsid w:val="00784571"/>
    <w:rsid w:val="00784BD7"/>
    <w:rsid w:val="00784DC5"/>
    <w:rsid w:val="00784E45"/>
    <w:rsid w:val="00785165"/>
    <w:rsid w:val="00785278"/>
    <w:rsid w:val="00786095"/>
    <w:rsid w:val="0078682E"/>
    <w:rsid w:val="0078751E"/>
    <w:rsid w:val="007903BB"/>
    <w:rsid w:val="007911E1"/>
    <w:rsid w:val="007911FC"/>
    <w:rsid w:val="00791E56"/>
    <w:rsid w:val="00792061"/>
    <w:rsid w:val="00792556"/>
    <w:rsid w:val="007927F4"/>
    <w:rsid w:val="0079407E"/>
    <w:rsid w:val="007953DA"/>
    <w:rsid w:val="007966D4"/>
    <w:rsid w:val="0079673C"/>
    <w:rsid w:val="00797E78"/>
    <w:rsid w:val="007A04E5"/>
    <w:rsid w:val="007A0BBB"/>
    <w:rsid w:val="007A0CC6"/>
    <w:rsid w:val="007A15FE"/>
    <w:rsid w:val="007A17F7"/>
    <w:rsid w:val="007A1E28"/>
    <w:rsid w:val="007A34E5"/>
    <w:rsid w:val="007A4064"/>
    <w:rsid w:val="007A4438"/>
    <w:rsid w:val="007A4EF8"/>
    <w:rsid w:val="007A50C2"/>
    <w:rsid w:val="007A54C7"/>
    <w:rsid w:val="007A5677"/>
    <w:rsid w:val="007A7923"/>
    <w:rsid w:val="007A7D35"/>
    <w:rsid w:val="007B12BD"/>
    <w:rsid w:val="007B1374"/>
    <w:rsid w:val="007B15EF"/>
    <w:rsid w:val="007B42B7"/>
    <w:rsid w:val="007B4DCB"/>
    <w:rsid w:val="007B55E3"/>
    <w:rsid w:val="007B7706"/>
    <w:rsid w:val="007B7C75"/>
    <w:rsid w:val="007B7C82"/>
    <w:rsid w:val="007C0FDB"/>
    <w:rsid w:val="007C1589"/>
    <w:rsid w:val="007C15A8"/>
    <w:rsid w:val="007C1A99"/>
    <w:rsid w:val="007C2B1B"/>
    <w:rsid w:val="007C3DE5"/>
    <w:rsid w:val="007C5584"/>
    <w:rsid w:val="007D229B"/>
    <w:rsid w:val="007D2989"/>
    <w:rsid w:val="007D33DC"/>
    <w:rsid w:val="007D4403"/>
    <w:rsid w:val="007D50AA"/>
    <w:rsid w:val="007D5BFD"/>
    <w:rsid w:val="007D62E9"/>
    <w:rsid w:val="007D6D78"/>
    <w:rsid w:val="007D6DD5"/>
    <w:rsid w:val="007E0277"/>
    <w:rsid w:val="007E05A1"/>
    <w:rsid w:val="007E08E7"/>
    <w:rsid w:val="007E14AA"/>
    <w:rsid w:val="007E1825"/>
    <w:rsid w:val="007E1E76"/>
    <w:rsid w:val="007E213F"/>
    <w:rsid w:val="007E2744"/>
    <w:rsid w:val="007E2C5E"/>
    <w:rsid w:val="007E3D59"/>
    <w:rsid w:val="007E499C"/>
    <w:rsid w:val="007E4F32"/>
    <w:rsid w:val="007E4F33"/>
    <w:rsid w:val="007E5104"/>
    <w:rsid w:val="007E5286"/>
    <w:rsid w:val="007E690B"/>
    <w:rsid w:val="007E732B"/>
    <w:rsid w:val="007E73DC"/>
    <w:rsid w:val="007E79F9"/>
    <w:rsid w:val="007F035E"/>
    <w:rsid w:val="007F0B84"/>
    <w:rsid w:val="007F0F34"/>
    <w:rsid w:val="007F2742"/>
    <w:rsid w:val="007F2F28"/>
    <w:rsid w:val="007F4A3E"/>
    <w:rsid w:val="007F6C6D"/>
    <w:rsid w:val="00800095"/>
    <w:rsid w:val="00800264"/>
    <w:rsid w:val="00800640"/>
    <w:rsid w:val="00802097"/>
    <w:rsid w:val="00802696"/>
    <w:rsid w:val="00804081"/>
    <w:rsid w:val="008053A8"/>
    <w:rsid w:val="00805AE2"/>
    <w:rsid w:val="00805FD0"/>
    <w:rsid w:val="008060F1"/>
    <w:rsid w:val="00807136"/>
    <w:rsid w:val="008077FB"/>
    <w:rsid w:val="00807969"/>
    <w:rsid w:val="008079AC"/>
    <w:rsid w:val="0081074F"/>
    <w:rsid w:val="008107C2"/>
    <w:rsid w:val="008111FB"/>
    <w:rsid w:val="0081184D"/>
    <w:rsid w:val="00811D76"/>
    <w:rsid w:val="00812B4B"/>
    <w:rsid w:val="008131B6"/>
    <w:rsid w:val="008131E0"/>
    <w:rsid w:val="00813E71"/>
    <w:rsid w:val="00814B50"/>
    <w:rsid w:val="00815D26"/>
    <w:rsid w:val="00816481"/>
    <w:rsid w:val="00816974"/>
    <w:rsid w:val="008169E0"/>
    <w:rsid w:val="008173C6"/>
    <w:rsid w:val="00820374"/>
    <w:rsid w:val="0082187A"/>
    <w:rsid w:val="00821BE5"/>
    <w:rsid w:val="00822E74"/>
    <w:rsid w:val="008233CB"/>
    <w:rsid w:val="008233E1"/>
    <w:rsid w:val="0082388F"/>
    <w:rsid w:val="0082390C"/>
    <w:rsid w:val="008241DC"/>
    <w:rsid w:val="00824D31"/>
    <w:rsid w:val="00824F39"/>
    <w:rsid w:val="008255D0"/>
    <w:rsid w:val="008255ED"/>
    <w:rsid w:val="008275B2"/>
    <w:rsid w:val="008278A1"/>
    <w:rsid w:val="0083098E"/>
    <w:rsid w:val="0083112A"/>
    <w:rsid w:val="008313F9"/>
    <w:rsid w:val="00831A36"/>
    <w:rsid w:val="00831C31"/>
    <w:rsid w:val="00831D89"/>
    <w:rsid w:val="00832CBD"/>
    <w:rsid w:val="008332D8"/>
    <w:rsid w:val="008339ED"/>
    <w:rsid w:val="00833E32"/>
    <w:rsid w:val="0083444A"/>
    <w:rsid w:val="0084060F"/>
    <w:rsid w:val="00840658"/>
    <w:rsid w:val="00840991"/>
    <w:rsid w:val="0084175E"/>
    <w:rsid w:val="0084328E"/>
    <w:rsid w:val="00845A0C"/>
    <w:rsid w:val="00845AB7"/>
    <w:rsid w:val="00845BC8"/>
    <w:rsid w:val="00845C27"/>
    <w:rsid w:val="0084670A"/>
    <w:rsid w:val="008468C6"/>
    <w:rsid w:val="008476B3"/>
    <w:rsid w:val="008478EF"/>
    <w:rsid w:val="00847A7B"/>
    <w:rsid w:val="00850133"/>
    <w:rsid w:val="00851609"/>
    <w:rsid w:val="00851A91"/>
    <w:rsid w:val="00851F7A"/>
    <w:rsid w:val="00852304"/>
    <w:rsid w:val="00852EC0"/>
    <w:rsid w:val="00853743"/>
    <w:rsid w:val="00853F42"/>
    <w:rsid w:val="00854408"/>
    <w:rsid w:val="00855682"/>
    <w:rsid w:val="00855AC8"/>
    <w:rsid w:val="00856548"/>
    <w:rsid w:val="0085659E"/>
    <w:rsid w:val="00857218"/>
    <w:rsid w:val="0085736F"/>
    <w:rsid w:val="0086401F"/>
    <w:rsid w:val="00865194"/>
    <w:rsid w:val="0086529B"/>
    <w:rsid w:val="008659E1"/>
    <w:rsid w:val="0086789E"/>
    <w:rsid w:val="00870289"/>
    <w:rsid w:val="008707A4"/>
    <w:rsid w:val="00870D95"/>
    <w:rsid w:val="008710C9"/>
    <w:rsid w:val="008710F6"/>
    <w:rsid w:val="008715EF"/>
    <w:rsid w:val="00872265"/>
    <w:rsid w:val="008734CD"/>
    <w:rsid w:val="00874513"/>
    <w:rsid w:val="00874C13"/>
    <w:rsid w:val="00874CF4"/>
    <w:rsid w:val="008773FA"/>
    <w:rsid w:val="0088038F"/>
    <w:rsid w:val="00880905"/>
    <w:rsid w:val="00881E71"/>
    <w:rsid w:val="008821D9"/>
    <w:rsid w:val="00882F7F"/>
    <w:rsid w:val="008833B1"/>
    <w:rsid w:val="00883767"/>
    <w:rsid w:val="0088399C"/>
    <w:rsid w:val="00883A24"/>
    <w:rsid w:val="00884C94"/>
    <w:rsid w:val="008855A7"/>
    <w:rsid w:val="00885693"/>
    <w:rsid w:val="00886FBD"/>
    <w:rsid w:val="00887AF1"/>
    <w:rsid w:val="00887B6F"/>
    <w:rsid w:val="00887CFF"/>
    <w:rsid w:val="008900CE"/>
    <w:rsid w:val="00890218"/>
    <w:rsid w:val="00890933"/>
    <w:rsid w:val="00890CD6"/>
    <w:rsid w:val="00890DB7"/>
    <w:rsid w:val="008911AA"/>
    <w:rsid w:val="008914A4"/>
    <w:rsid w:val="0089184A"/>
    <w:rsid w:val="00891B73"/>
    <w:rsid w:val="00891C6C"/>
    <w:rsid w:val="00891DEA"/>
    <w:rsid w:val="0089382A"/>
    <w:rsid w:val="00894D06"/>
    <w:rsid w:val="0089548C"/>
    <w:rsid w:val="00895DEC"/>
    <w:rsid w:val="00895E3B"/>
    <w:rsid w:val="008A0A32"/>
    <w:rsid w:val="008A2B3D"/>
    <w:rsid w:val="008A32A2"/>
    <w:rsid w:val="008A3A98"/>
    <w:rsid w:val="008A3B8D"/>
    <w:rsid w:val="008A3EA0"/>
    <w:rsid w:val="008A412F"/>
    <w:rsid w:val="008A428A"/>
    <w:rsid w:val="008A529B"/>
    <w:rsid w:val="008A61ED"/>
    <w:rsid w:val="008A62CD"/>
    <w:rsid w:val="008A636E"/>
    <w:rsid w:val="008A7297"/>
    <w:rsid w:val="008A72C8"/>
    <w:rsid w:val="008A75EA"/>
    <w:rsid w:val="008A7AAF"/>
    <w:rsid w:val="008B051F"/>
    <w:rsid w:val="008B241C"/>
    <w:rsid w:val="008B2F67"/>
    <w:rsid w:val="008B2FC1"/>
    <w:rsid w:val="008B350E"/>
    <w:rsid w:val="008B42AA"/>
    <w:rsid w:val="008B4F49"/>
    <w:rsid w:val="008B6018"/>
    <w:rsid w:val="008C0188"/>
    <w:rsid w:val="008C1820"/>
    <w:rsid w:val="008C1ABC"/>
    <w:rsid w:val="008C3881"/>
    <w:rsid w:val="008C3C1D"/>
    <w:rsid w:val="008C4CAB"/>
    <w:rsid w:val="008C4CFC"/>
    <w:rsid w:val="008C7D86"/>
    <w:rsid w:val="008D1144"/>
    <w:rsid w:val="008D1A33"/>
    <w:rsid w:val="008D3888"/>
    <w:rsid w:val="008D5310"/>
    <w:rsid w:val="008D543B"/>
    <w:rsid w:val="008D546F"/>
    <w:rsid w:val="008D633D"/>
    <w:rsid w:val="008D6CA9"/>
    <w:rsid w:val="008D76D3"/>
    <w:rsid w:val="008D792A"/>
    <w:rsid w:val="008D7BAB"/>
    <w:rsid w:val="008D7EA8"/>
    <w:rsid w:val="008E014B"/>
    <w:rsid w:val="008E1E01"/>
    <w:rsid w:val="008E251A"/>
    <w:rsid w:val="008E2D30"/>
    <w:rsid w:val="008E3717"/>
    <w:rsid w:val="008E4215"/>
    <w:rsid w:val="008E5556"/>
    <w:rsid w:val="008E5CBC"/>
    <w:rsid w:val="008E6187"/>
    <w:rsid w:val="008E65B1"/>
    <w:rsid w:val="008E6DF7"/>
    <w:rsid w:val="008E77DF"/>
    <w:rsid w:val="008E7B02"/>
    <w:rsid w:val="008F13F5"/>
    <w:rsid w:val="008F1A05"/>
    <w:rsid w:val="008F3E37"/>
    <w:rsid w:val="008F3F3C"/>
    <w:rsid w:val="008F4306"/>
    <w:rsid w:val="008F4BC4"/>
    <w:rsid w:val="008F6373"/>
    <w:rsid w:val="008F6C23"/>
    <w:rsid w:val="008F6C8E"/>
    <w:rsid w:val="008F75B2"/>
    <w:rsid w:val="008F7CE1"/>
    <w:rsid w:val="008F7E38"/>
    <w:rsid w:val="00900C4D"/>
    <w:rsid w:val="00900D0D"/>
    <w:rsid w:val="00901B75"/>
    <w:rsid w:val="00902020"/>
    <w:rsid w:val="009028DD"/>
    <w:rsid w:val="00902C9B"/>
    <w:rsid w:val="00903430"/>
    <w:rsid w:val="00903AAA"/>
    <w:rsid w:val="009044D0"/>
    <w:rsid w:val="009051BA"/>
    <w:rsid w:val="009058DA"/>
    <w:rsid w:val="0090697C"/>
    <w:rsid w:val="0090741B"/>
    <w:rsid w:val="009076E9"/>
    <w:rsid w:val="00907805"/>
    <w:rsid w:val="00910583"/>
    <w:rsid w:val="00910698"/>
    <w:rsid w:val="00911187"/>
    <w:rsid w:val="00911250"/>
    <w:rsid w:val="0091136E"/>
    <w:rsid w:val="00912715"/>
    <w:rsid w:val="00913FC9"/>
    <w:rsid w:val="00914049"/>
    <w:rsid w:val="00915630"/>
    <w:rsid w:val="00916017"/>
    <w:rsid w:val="0091639E"/>
    <w:rsid w:val="009167BC"/>
    <w:rsid w:val="00917731"/>
    <w:rsid w:val="00917965"/>
    <w:rsid w:val="00920304"/>
    <w:rsid w:val="009208A8"/>
    <w:rsid w:val="009215A5"/>
    <w:rsid w:val="00921A97"/>
    <w:rsid w:val="00921C9B"/>
    <w:rsid w:val="0092249F"/>
    <w:rsid w:val="009227B1"/>
    <w:rsid w:val="00923464"/>
    <w:rsid w:val="00923A9E"/>
    <w:rsid w:val="0092411A"/>
    <w:rsid w:val="009248E9"/>
    <w:rsid w:val="00924949"/>
    <w:rsid w:val="00925A20"/>
    <w:rsid w:val="00925B89"/>
    <w:rsid w:val="00926211"/>
    <w:rsid w:val="0092655F"/>
    <w:rsid w:val="009265C6"/>
    <w:rsid w:val="00930959"/>
    <w:rsid w:val="009314A1"/>
    <w:rsid w:val="0093153D"/>
    <w:rsid w:val="00931C4E"/>
    <w:rsid w:val="00932175"/>
    <w:rsid w:val="0093270F"/>
    <w:rsid w:val="00933216"/>
    <w:rsid w:val="009333E3"/>
    <w:rsid w:val="00934762"/>
    <w:rsid w:val="00935574"/>
    <w:rsid w:val="0093670A"/>
    <w:rsid w:val="00937433"/>
    <w:rsid w:val="00937B5B"/>
    <w:rsid w:val="00937F02"/>
    <w:rsid w:val="00940FDD"/>
    <w:rsid w:val="00941CE5"/>
    <w:rsid w:val="00942E50"/>
    <w:rsid w:val="00943C1D"/>
    <w:rsid w:val="00943C31"/>
    <w:rsid w:val="00943D4B"/>
    <w:rsid w:val="00944D21"/>
    <w:rsid w:val="00945AED"/>
    <w:rsid w:val="009467DF"/>
    <w:rsid w:val="00947C7B"/>
    <w:rsid w:val="00947D8C"/>
    <w:rsid w:val="009502ED"/>
    <w:rsid w:val="00950F72"/>
    <w:rsid w:val="00951D12"/>
    <w:rsid w:val="009538DE"/>
    <w:rsid w:val="00953C80"/>
    <w:rsid w:val="00953EB7"/>
    <w:rsid w:val="00955272"/>
    <w:rsid w:val="00955CAE"/>
    <w:rsid w:val="0095627C"/>
    <w:rsid w:val="009567A4"/>
    <w:rsid w:val="00956DAA"/>
    <w:rsid w:val="00956FD8"/>
    <w:rsid w:val="00957149"/>
    <w:rsid w:val="00960FCD"/>
    <w:rsid w:val="00961084"/>
    <w:rsid w:val="009610BB"/>
    <w:rsid w:val="00961B5F"/>
    <w:rsid w:val="00961DB0"/>
    <w:rsid w:val="009640E1"/>
    <w:rsid w:val="009649B8"/>
    <w:rsid w:val="00965810"/>
    <w:rsid w:val="00970126"/>
    <w:rsid w:val="00970690"/>
    <w:rsid w:val="00970E1D"/>
    <w:rsid w:val="00970ECE"/>
    <w:rsid w:val="00970F7C"/>
    <w:rsid w:val="00971E08"/>
    <w:rsid w:val="00972105"/>
    <w:rsid w:val="00973D1F"/>
    <w:rsid w:val="00974A6B"/>
    <w:rsid w:val="00974FC3"/>
    <w:rsid w:val="00975D84"/>
    <w:rsid w:val="00977528"/>
    <w:rsid w:val="00977A08"/>
    <w:rsid w:val="00977E2B"/>
    <w:rsid w:val="0098011A"/>
    <w:rsid w:val="0098043C"/>
    <w:rsid w:val="009806C4"/>
    <w:rsid w:val="00980A2C"/>
    <w:rsid w:val="00980CDD"/>
    <w:rsid w:val="00981869"/>
    <w:rsid w:val="00981BE2"/>
    <w:rsid w:val="00981E56"/>
    <w:rsid w:val="009826EA"/>
    <w:rsid w:val="009828CF"/>
    <w:rsid w:val="009830B6"/>
    <w:rsid w:val="00983CCE"/>
    <w:rsid w:val="00984AA8"/>
    <w:rsid w:val="00985524"/>
    <w:rsid w:val="00986FC0"/>
    <w:rsid w:val="0099012D"/>
    <w:rsid w:val="00990459"/>
    <w:rsid w:val="00991231"/>
    <w:rsid w:val="00991A5C"/>
    <w:rsid w:val="00991C9B"/>
    <w:rsid w:val="009922B9"/>
    <w:rsid w:val="00992AE4"/>
    <w:rsid w:val="00993E2A"/>
    <w:rsid w:val="00993E4F"/>
    <w:rsid w:val="00995330"/>
    <w:rsid w:val="00995378"/>
    <w:rsid w:val="009961CE"/>
    <w:rsid w:val="00996A7C"/>
    <w:rsid w:val="00996B93"/>
    <w:rsid w:val="00997E8A"/>
    <w:rsid w:val="009A030C"/>
    <w:rsid w:val="009A0AAE"/>
    <w:rsid w:val="009A0D02"/>
    <w:rsid w:val="009A1C2A"/>
    <w:rsid w:val="009A225F"/>
    <w:rsid w:val="009A31E1"/>
    <w:rsid w:val="009A337F"/>
    <w:rsid w:val="009A3A7B"/>
    <w:rsid w:val="009A4066"/>
    <w:rsid w:val="009A4213"/>
    <w:rsid w:val="009A467F"/>
    <w:rsid w:val="009A66AA"/>
    <w:rsid w:val="009A6CD9"/>
    <w:rsid w:val="009A7C2E"/>
    <w:rsid w:val="009A7C49"/>
    <w:rsid w:val="009B0204"/>
    <w:rsid w:val="009B14BC"/>
    <w:rsid w:val="009B262E"/>
    <w:rsid w:val="009B3B0F"/>
    <w:rsid w:val="009B3E97"/>
    <w:rsid w:val="009B50FD"/>
    <w:rsid w:val="009B515D"/>
    <w:rsid w:val="009B5897"/>
    <w:rsid w:val="009B5B94"/>
    <w:rsid w:val="009B741D"/>
    <w:rsid w:val="009B74BC"/>
    <w:rsid w:val="009B7502"/>
    <w:rsid w:val="009B7EC2"/>
    <w:rsid w:val="009C1A87"/>
    <w:rsid w:val="009C1F7E"/>
    <w:rsid w:val="009C2E80"/>
    <w:rsid w:val="009C2F96"/>
    <w:rsid w:val="009C3E74"/>
    <w:rsid w:val="009C51E5"/>
    <w:rsid w:val="009C5A00"/>
    <w:rsid w:val="009C6284"/>
    <w:rsid w:val="009C686A"/>
    <w:rsid w:val="009C77FF"/>
    <w:rsid w:val="009D04F7"/>
    <w:rsid w:val="009D0813"/>
    <w:rsid w:val="009D19CC"/>
    <w:rsid w:val="009D1B6B"/>
    <w:rsid w:val="009D1E59"/>
    <w:rsid w:val="009D1E96"/>
    <w:rsid w:val="009D20AB"/>
    <w:rsid w:val="009D21BD"/>
    <w:rsid w:val="009D2C67"/>
    <w:rsid w:val="009D2FBF"/>
    <w:rsid w:val="009D4A44"/>
    <w:rsid w:val="009D4B6A"/>
    <w:rsid w:val="009D6323"/>
    <w:rsid w:val="009D6536"/>
    <w:rsid w:val="009D6BB5"/>
    <w:rsid w:val="009D6E2F"/>
    <w:rsid w:val="009D7A3A"/>
    <w:rsid w:val="009E0146"/>
    <w:rsid w:val="009E0237"/>
    <w:rsid w:val="009E03B2"/>
    <w:rsid w:val="009E0838"/>
    <w:rsid w:val="009E11CA"/>
    <w:rsid w:val="009E195B"/>
    <w:rsid w:val="009E239A"/>
    <w:rsid w:val="009E4A01"/>
    <w:rsid w:val="009E4CE0"/>
    <w:rsid w:val="009E505A"/>
    <w:rsid w:val="009E5B72"/>
    <w:rsid w:val="009E5BB6"/>
    <w:rsid w:val="009E6195"/>
    <w:rsid w:val="009E649D"/>
    <w:rsid w:val="009F018D"/>
    <w:rsid w:val="009F04A9"/>
    <w:rsid w:val="009F0C48"/>
    <w:rsid w:val="009F1EE0"/>
    <w:rsid w:val="009F25A1"/>
    <w:rsid w:val="009F2F5D"/>
    <w:rsid w:val="009F3852"/>
    <w:rsid w:val="009F3A7C"/>
    <w:rsid w:val="009F3AA7"/>
    <w:rsid w:val="009F4CC6"/>
    <w:rsid w:val="009F6715"/>
    <w:rsid w:val="009F671C"/>
    <w:rsid w:val="009F7565"/>
    <w:rsid w:val="009F77AC"/>
    <w:rsid w:val="00A00757"/>
    <w:rsid w:val="00A00935"/>
    <w:rsid w:val="00A00D70"/>
    <w:rsid w:val="00A01455"/>
    <w:rsid w:val="00A01E58"/>
    <w:rsid w:val="00A02506"/>
    <w:rsid w:val="00A0323F"/>
    <w:rsid w:val="00A04BE5"/>
    <w:rsid w:val="00A06838"/>
    <w:rsid w:val="00A07580"/>
    <w:rsid w:val="00A07843"/>
    <w:rsid w:val="00A07ACA"/>
    <w:rsid w:val="00A10CB1"/>
    <w:rsid w:val="00A1115C"/>
    <w:rsid w:val="00A11A32"/>
    <w:rsid w:val="00A12252"/>
    <w:rsid w:val="00A12927"/>
    <w:rsid w:val="00A12E02"/>
    <w:rsid w:val="00A12F3A"/>
    <w:rsid w:val="00A1395A"/>
    <w:rsid w:val="00A145C7"/>
    <w:rsid w:val="00A14D65"/>
    <w:rsid w:val="00A1663F"/>
    <w:rsid w:val="00A1727F"/>
    <w:rsid w:val="00A177D6"/>
    <w:rsid w:val="00A2057F"/>
    <w:rsid w:val="00A207B7"/>
    <w:rsid w:val="00A228DA"/>
    <w:rsid w:val="00A23A64"/>
    <w:rsid w:val="00A23CAD"/>
    <w:rsid w:val="00A24CF7"/>
    <w:rsid w:val="00A24E5C"/>
    <w:rsid w:val="00A25131"/>
    <w:rsid w:val="00A2578B"/>
    <w:rsid w:val="00A26991"/>
    <w:rsid w:val="00A26ECD"/>
    <w:rsid w:val="00A27FFE"/>
    <w:rsid w:val="00A300B1"/>
    <w:rsid w:val="00A30731"/>
    <w:rsid w:val="00A31066"/>
    <w:rsid w:val="00A31096"/>
    <w:rsid w:val="00A31601"/>
    <w:rsid w:val="00A31898"/>
    <w:rsid w:val="00A31C21"/>
    <w:rsid w:val="00A31D11"/>
    <w:rsid w:val="00A31F57"/>
    <w:rsid w:val="00A3309E"/>
    <w:rsid w:val="00A33565"/>
    <w:rsid w:val="00A337A5"/>
    <w:rsid w:val="00A33B22"/>
    <w:rsid w:val="00A34142"/>
    <w:rsid w:val="00A354D6"/>
    <w:rsid w:val="00A356D5"/>
    <w:rsid w:val="00A36133"/>
    <w:rsid w:val="00A36226"/>
    <w:rsid w:val="00A36A22"/>
    <w:rsid w:val="00A36EB4"/>
    <w:rsid w:val="00A41835"/>
    <w:rsid w:val="00A4191C"/>
    <w:rsid w:val="00A437A6"/>
    <w:rsid w:val="00A44D3F"/>
    <w:rsid w:val="00A46269"/>
    <w:rsid w:val="00A468C6"/>
    <w:rsid w:val="00A46E49"/>
    <w:rsid w:val="00A4780B"/>
    <w:rsid w:val="00A4782F"/>
    <w:rsid w:val="00A5118B"/>
    <w:rsid w:val="00A5140E"/>
    <w:rsid w:val="00A5229A"/>
    <w:rsid w:val="00A52508"/>
    <w:rsid w:val="00A542DE"/>
    <w:rsid w:val="00A54593"/>
    <w:rsid w:val="00A54F81"/>
    <w:rsid w:val="00A55E12"/>
    <w:rsid w:val="00A565A5"/>
    <w:rsid w:val="00A56B0E"/>
    <w:rsid w:val="00A56CC4"/>
    <w:rsid w:val="00A56E82"/>
    <w:rsid w:val="00A57219"/>
    <w:rsid w:val="00A57265"/>
    <w:rsid w:val="00A57367"/>
    <w:rsid w:val="00A6084C"/>
    <w:rsid w:val="00A60B1C"/>
    <w:rsid w:val="00A60B5F"/>
    <w:rsid w:val="00A61DC5"/>
    <w:rsid w:val="00A622C9"/>
    <w:rsid w:val="00A62A4B"/>
    <w:rsid w:val="00A6348B"/>
    <w:rsid w:val="00A63B91"/>
    <w:rsid w:val="00A6423A"/>
    <w:rsid w:val="00A64585"/>
    <w:rsid w:val="00A648AC"/>
    <w:rsid w:val="00A64D80"/>
    <w:rsid w:val="00A65171"/>
    <w:rsid w:val="00A658E1"/>
    <w:rsid w:val="00A65C32"/>
    <w:rsid w:val="00A66030"/>
    <w:rsid w:val="00A666CA"/>
    <w:rsid w:val="00A66DB0"/>
    <w:rsid w:val="00A67B36"/>
    <w:rsid w:val="00A713E4"/>
    <w:rsid w:val="00A72D24"/>
    <w:rsid w:val="00A72DD7"/>
    <w:rsid w:val="00A74407"/>
    <w:rsid w:val="00A7450A"/>
    <w:rsid w:val="00A74E96"/>
    <w:rsid w:val="00A75A0B"/>
    <w:rsid w:val="00A7743B"/>
    <w:rsid w:val="00A775C5"/>
    <w:rsid w:val="00A77972"/>
    <w:rsid w:val="00A814FB"/>
    <w:rsid w:val="00A817C8"/>
    <w:rsid w:val="00A818FE"/>
    <w:rsid w:val="00A81AC7"/>
    <w:rsid w:val="00A81BEC"/>
    <w:rsid w:val="00A81C7F"/>
    <w:rsid w:val="00A81F01"/>
    <w:rsid w:val="00A842D2"/>
    <w:rsid w:val="00A84A87"/>
    <w:rsid w:val="00A84B75"/>
    <w:rsid w:val="00A86511"/>
    <w:rsid w:val="00A86E80"/>
    <w:rsid w:val="00A90473"/>
    <w:rsid w:val="00A90F28"/>
    <w:rsid w:val="00A90F3F"/>
    <w:rsid w:val="00A915B9"/>
    <w:rsid w:val="00A9199A"/>
    <w:rsid w:val="00A9212D"/>
    <w:rsid w:val="00A92877"/>
    <w:rsid w:val="00A930C9"/>
    <w:rsid w:val="00A93A05"/>
    <w:rsid w:val="00A93FD0"/>
    <w:rsid w:val="00A942A0"/>
    <w:rsid w:val="00A943B7"/>
    <w:rsid w:val="00A956DB"/>
    <w:rsid w:val="00A959C1"/>
    <w:rsid w:val="00A966A7"/>
    <w:rsid w:val="00A978C4"/>
    <w:rsid w:val="00AA023B"/>
    <w:rsid w:val="00AA04A2"/>
    <w:rsid w:val="00AA0FA5"/>
    <w:rsid w:val="00AA4DD3"/>
    <w:rsid w:val="00AA5B14"/>
    <w:rsid w:val="00AA5B6A"/>
    <w:rsid w:val="00AA6208"/>
    <w:rsid w:val="00AA75F9"/>
    <w:rsid w:val="00AA7819"/>
    <w:rsid w:val="00AA793C"/>
    <w:rsid w:val="00AA7CB9"/>
    <w:rsid w:val="00AB1AC2"/>
    <w:rsid w:val="00AB2315"/>
    <w:rsid w:val="00AB231A"/>
    <w:rsid w:val="00AB424D"/>
    <w:rsid w:val="00AB65A6"/>
    <w:rsid w:val="00AB6737"/>
    <w:rsid w:val="00AB6D8C"/>
    <w:rsid w:val="00AB7AFA"/>
    <w:rsid w:val="00AB7EB5"/>
    <w:rsid w:val="00AC0F47"/>
    <w:rsid w:val="00AC108B"/>
    <w:rsid w:val="00AC1969"/>
    <w:rsid w:val="00AC1AAE"/>
    <w:rsid w:val="00AC1CBA"/>
    <w:rsid w:val="00AC215D"/>
    <w:rsid w:val="00AC225D"/>
    <w:rsid w:val="00AC22FA"/>
    <w:rsid w:val="00AC291E"/>
    <w:rsid w:val="00AC387F"/>
    <w:rsid w:val="00AC3BCA"/>
    <w:rsid w:val="00AC41C4"/>
    <w:rsid w:val="00AC4ABD"/>
    <w:rsid w:val="00AC4BD6"/>
    <w:rsid w:val="00AC5FE3"/>
    <w:rsid w:val="00AC68D9"/>
    <w:rsid w:val="00AC695F"/>
    <w:rsid w:val="00AC759F"/>
    <w:rsid w:val="00AC7C68"/>
    <w:rsid w:val="00AD00C8"/>
    <w:rsid w:val="00AD072B"/>
    <w:rsid w:val="00AD11D8"/>
    <w:rsid w:val="00AD1453"/>
    <w:rsid w:val="00AD18E6"/>
    <w:rsid w:val="00AD1A99"/>
    <w:rsid w:val="00AD1B56"/>
    <w:rsid w:val="00AD2196"/>
    <w:rsid w:val="00AD25DA"/>
    <w:rsid w:val="00AD2D79"/>
    <w:rsid w:val="00AD3EDB"/>
    <w:rsid w:val="00AD740B"/>
    <w:rsid w:val="00AD7562"/>
    <w:rsid w:val="00AD78EF"/>
    <w:rsid w:val="00AD7DB5"/>
    <w:rsid w:val="00AE14AD"/>
    <w:rsid w:val="00AE20BA"/>
    <w:rsid w:val="00AE2F60"/>
    <w:rsid w:val="00AE42B1"/>
    <w:rsid w:val="00AE4C2E"/>
    <w:rsid w:val="00AE4F1D"/>
    <w:rsid w:val="00AE4FD2"/>
    <w:rsid w:val="00AE5B75"/>
    <w:rsid w:val="00AE6A3A"/>
    <w:rsid w:val="00AE6AF1"/>
    <w:rsid w:val="00AE6B26"/>
    <w:rsid w:val="00AF25A4"/>
    <w:rsid w:val="00AF2686"/>
    <w:rsid w:val="00AF26FE"/>
    <w:rsid w:val="00AF2CB2"/>
    <w:rsid w:val="00AF448C"/>
    <w:rsid w:val="00AF4CD2"/>
    <w:rsid w:val="00AF5151"/>
    <w:rsid w:val="00AF52FB"/>
    <w:rsid w:val="00AF53EC"/>
    <w:rsid w:val="00B003DD"/>
    <w:rsid w:val="00B00919"/>
    <w:rsid w:val="00B016A7"/>
    <w:rsid w:val="00B01701"/>
    <w:rsid w:val="00B01A3E"/>
    <w:rsid w:val="00B01B1F"/>
    <w:rsid w:val="00B02081"/>
    <w:rsid w:val="00B0208C"/>
    <w:rsid w:val="00B03D57"/>
    <w:rsid w:val="00B042FA"/>
    <w:rsid w:val="00B0473E"/>
    <w:rsid w:val="00B049A5"/>
    <w:rsid w:val="00B054F1"/>
    <w:rsid w:val="00B05C31"/>
    <w:rsid w:val="00B05E2B"/>
    <w:rsid w:val="00B06DEA"/>
    <w:rsid w:val="00B07081"/>
    <w:rsid w:val="00B0780C"/>
    <w:rsid w:val="00B100EF"/>
    <w:rsid w:val="00B1019C"/>
    <w:rsid w:val="00B113DC"/>
    <w:rsid w:val="00B116C8"/>
    <w:rsid w:val="00B12026"/>
    <w:rsid w:val="00B12086"/>
    <w:rsid w:val="00B12270"/>
    <w:rsid w:val="00B1250A"/>
    <w:rsid w:val="00B12B02"/>
    <w:rsid w:val="00B1327F"/>
    <w:rsid w:val="00B133AC"/>
    <w:rsid w:val="00B14BF8"/>
    <w:rsid w:val="00B15327"/>
    <w:rsid w:val="00B15F1B"/>
    <w:rsid w:val="00B1629F"/>
    <w:rsid w:val="00B1751E"/>
    <w:rsid w:val="00B214FD"/>
    <w:rsid w:val="00B2241F"/>
    <w:rsid w:val="00B232CF"/>
    <w:rsid w:val="00B23321"/>
    <w:rsid w:val="00B23693"/>
    <w:rsid w:val="00B23A0E"/>
    <w:rsid w:val="00B24A32"/>
    <w:rsid w:val="00B24C5C"/>
    <w:rsid w:val="00B2523B"/>
    <w:rsid w:val="00B2551E"/>
    <w:rsid w:val="00B25ABB"/>
    <w:rsid w:val="00B26459"/>
    <w:rsid w:val="00B26BBB"/>
    <w:rsid w:val="00B26CA6"/>
    <w:rsid w:val="00B27C8C"/>
    <w:rsid w:val="00B3004A"/>
    <w:rsid w:val="00B3027C"/>
    <w:rsid w:val="00B30DE4"/>
    <w:rsid w:val="00B31D07"/>
    <w:rsid w:val="00B322F5"/>
    <w:rsid w:val="00B327CD"/>
    <w:rsid w:val="00B32835"/>
    <w:rsid w:val="00B32FAD"/>
    <w:rsid w:val="00B3434A"/>
    <w:rsid w:val="00B34F13"/>
    <w:rsid w:val="00B35602"/>
    <w:rsid w:val="00B35DCB"/>
    <w:rsid w:val="00B36452"/>
    <w:rsid w:val="00B36687"/>
    <w:rsid w:val="00B36B3D"/>
    <w:rsid w:val="00B377A6"/>
    <w:rsid w:val="00B37E4D"/>
    <w:rsid w:val="00B41D01"/>
    <w:rsid w:val="00B42C69"/>
    <w:rsid w:val="00B42F33"/>
    <w:rsid w:val="00B43FC4"/>
    <w:rsid w:val="00B44C41"/>
    <w:rsid w:val="00B4533C"/>
    <w:rsid w:val="00B46B36"/>
    <w:rsid w:val="00B46E9A"/>
    <w:rsid w:val="00B4759F"/>
    <w:rsid w:val="00B477A4"/>
    <w:rsid w:val="00B5034A"/>
    <w:rsid w:val="00B50E52"/>
    <w:rsid w:val="00B512C5"/>
    <w:rsid w:val="00B513A8"/>
    <w:rsid w:val="00B51469"/>
    <w:rsid w:val="00B52724"/>
    <w:rsid w:val="00B5311B"/>
    <w:rsid w:val="00B535F8"/>
    <w:rsid w:val="00B54C92"/>
    <w:rsid w:val="00B55CA8"/>
    <w:rsid w:val="00B55EE2"/>
    <w:rsid w:val="00B5636F"/>
    <w:rsid w:val="00B623C4"/>
    <w:rsid w:val="00B623CA"/>
    <w:rsid w:val="00B62557"/>
    <w:rsid w:val="00B632D4"/>
    <w:rsid w:val="00B63509"/>
    <w:rsid w:val="00B642F4"/>
    <w:rsid w:val="00B6520E"/>
    <w:rsid w:val="00B657EC"/>
    <w:rsid w:val="00B65F20"/>
    <w:rsid w:val="00B65FDA"/>
    <w:rsid w:val="00B663C0"/>
    <w:rsid w:val="00B669CE"/>
    <w:rsid w:val="00B66A75"/>
    <w:rsid w:val="00B66D32"/>
    <w:rsid w:val="00B67A6B"/>
    <w:rsid w:val="00B67F9B"/>
    <w:rsid w:val="00B70652"/>
    <w:rsid w:val="00B72C5D"/>
    <w:rsid w:val="00B730C3"/>
    <w:rsid w:val="00B731FE"/>
    <w:rsid w:val="00B75210"/>
    <w:rsid w:val="00B75BF1"/>
    <w:rsid w:val="00B75DD2"/>
    <w:rsid w:val="00B75FFA"/>
    <w:rsid w:val="00B768BE"/>
    <w:rsid w:val="00B8076B"/>
    <w:rsid w:val="00B81313"/>
    <w:rsid w:val="00B81660"/>
    <w:rsid w:val="00B8166D"/>
    <w:rsid w:val="00B81D71"/>
    <w:rsid w:val="00B81EA6"/>
    <w:rsid w:val="00B83194"/>
    <w:rsid w:val="00B837D1"/>
    <w:rsid w:val="00B8495C"/>
    <w:rsid w:val="00B85133"/>
    <w:rsid w:val="00B8543C"/>
    <w:rsid w:val="00B8570E"/>
    <w:rsid w:val="00B85B8E"/>
    <w:rsid w:val="00B86BED"/>
    <w:rsid w:val="00B9082D"/>
    <w:rsid w:val="00B91644"/>
    <w:rsid w:val="00B939F5"/>
    <w:rsid w:val="00B93CEA"/>
    <w:rsid w:val="00B93FCF"/>
    <w:rsid w:val="00B94B06"/>
    <w:rsid w:val="00B95B59"/>
    <w:rsid w:val="00B95E06"/>
    <w:rsid w:val="00B96DC9"/>
    <w:rsid w:val="00BA0893"/>
    <w:rsid w:val="00BA0B1B"/>
    <w:rsid w:val="00BA0BB6"/>
    <w:rsid w:val="00BA1FFA"/>
    <w:rsid w:val="00BA239A"/>
    <w:rsid w:val="00BA3489"/>
    <w:rsid w:val="00BA3649"/>
    <w:rsid w:val="00BA412F"/>
    <w:rsid w:val="00BA4C6E"/>
    <w:rsid w:val="00BA4F7C"/>
    <w:rsid w:val="00BA55D6"/>
    <w:rsid w:val="00BA69EC"/>
    <w:rsid w:val="00BA7106"/>
    <w:rsid w:val="00BA79D6"/>
    <w:rsid w:val="00BA7CCE"/>
    <w:rsid w:val="00BB0126"/>
    <w:rsid w:val="00BB0909"/>
    <w:rsid w:val="00BB0B75"/>
    <w:rsid w:val="00BB1862"/>
    <w:rsid w:val="00BB2247"/>
    <w:rsid w:val="00BB237D"/>
    <w:rsid w:val="00BB283C"/>
    <w:rsid w:val="00BB2BA4"/>
    <w:rsid w:val="00BB33BF"/>
    <w:rsid w:val="00BB34D2"/>
    <w:rsid w:val="00BB4C21"/>
    <w:rsid w:val="00BB4F1F"/>
    <w:rsid w:val="00BB59EB"/>
    <w:rsid w:val="00BB5C6C"/>
    <w:rsid w:val="00BB5EEF"/>
    <w:rsid w:val="00BB69EF"/>
    <w:rsid w:val="00BB706E"/>
    <w:rsid w:val="00BB7740"/>
    <w:rsid w:val="00BB7F7A"/>
    <w:rsid w:val="00BC0410"/>
    <w:rsid w:val="00BC0D48"/>
    <w:rsid w:val="00BC25A2"/>
    <w:rsid w:val="00BC346C"/>
    <w:rsid w:val="00BC3598"/>
    <w:rsid w:val="00BC3D46"/>
    <w:rsid w:val="00BC3ED8"/>
    <w:rsid w:val="00BC4350"/>
    <w:rsid w:val="00BC451E"/>
    <w:rsid w:val="00BC4F57"/>
    <w:rsid w:val="00BC4FDD"/>
    <w:rsid w:val="00BC5BA1"/>
    <w:rsid w:val="00BC66F9"/>
    <w:rsid w:val="00BC68F6"/>
    <w:rsid w:val="00BC6A2B"/>
    <w:rsid w:val="00BC6D6A"/>
    <w:rsid w:val="00BC73D0"/>
    <w:rsid w:val="00BC7674"/>
    <w:rsid w:val="00BC7B07"/>
    <w:rsid w:val="00BD09E8"/>
    <w:rsid w:val="00BD0BAA"/>
    <w:rsid w:val="00BD104C"/>
    <w:rsid w:val="00BD12B0"/>
    <w:rsid w:val="00BD1404"/>
    <w:rsid w:val="00BD2486"/>
    <w:rsid w:val="00BD289D"/>
    <w:rsid w:val="00BD2B0A"/>
    <w:rsid w:val="00BD31FA"/>
    <w:rsid w:val="00BD3266"/>
    <w:rsid w:val="00BD3C8E"/>
    <w:rsid w:val="00BD4424"/>
    <w:rsid w:val="00BD4D8E"/>
    <w:rsid w:val="00BD52D0"/>
    <w:rsid w:val="00BD61D7"/>
    <w:rsid w:val="00BD6828"/>
    <w:rsid w:val="00BD6C44"/>
    <w:rsid w:val="00BD6FD0"/>
    <w:rsid w:val="00BD72D3"/>
    <w:rsid w:val="00BD7C89"/>
    <w:rsid w:val="00BD7E43"/>
    <w:rsid w:val="00BD7F43"/>
    <w:rsid w:val="00BE16BC"/>
    <w:rsid w:val="00BE3466"/>
    <w:rsid w:val="00BE552C"/>
    <w:rsid w:val="00BE695D"/>
    <w:rsid w:val="00BE7483"/>
    <w:rsid w:val="00BE7F95"/>
    <w:rsid w:val="00BE7F9C"/>
    <w:rsid w:val="00BF0512"/>
    <w:rsid w:val="00BF08D0"/>
    <w:rsid w:val="00BF0C7D"/>
    <w:rsid w:val="00BF1697"/>
    <w:rsid w:val="00BF1A33"/>
    <w:rsid w:val="00BF3123"/>
    <w:rsid w:val="00BF338C"/>
    <w:rsid w:val="00BF3467"/>
    <w:rsid w:val="00BF546B"/>
    <w:rsid w:val="00BF70D0"/>
    <w:rsid w:val="00C00CE9"/>
    <w:rsid w:val="00C015CB"/>
    <w:rsid w:val="00C02B9E"/>
    <w:rsid w:val="00C04393"/>
    <w:rsid w:val="00C04EE5"/>
    <w:rsid w:val="00C05AC6"/>
    <w:rsid w:val="00C05F9D"/>
    <w:rsid w:val="00C064EE"/>
    <w:rsid w:val="00C0659F"/>
    <w:rsid w:val="00C07DA8"/>
    <w:rsid w:val="00C07DFD"/>
    <w:rsid w:val="00C10F0F"/>
    <w:rsid w:val="00C11125"/>
    <w:rsid w:val="00C11527"/>
    <w:rsid w:val="00C115AB"/>
    <w:rsid w:val="00C11CF6"/>
    <w:rsid w:val="00C11DEF"/>
    <w:rsid w:val="00C13608"/>
    <w:rsid w:val="00C14485"/>
    <w:rsid w:val="00C145C2"/>
    <w:rsid w:val="00C15608"/>
    <w:rsid w:val="00C15D5B"/>
    <w:rsid w:val="00C15F17"/>
    <w:rsid w:val="00C16043"/>
    <w:rsid w:val="00C16345"/>
    <w:rsid w:val="00C16813"/>
    <w:rsid w:val="00C21C85"/>
    <w:rsid w:val="00C22823"/>
    <w:rsid w:val="00C22E48"/>
    <w:rsid w:val="00C242AC"/>
    <w:rsid w:val="00C248E8"/>
    <w:rsid w:val="00C264A4"/>
    <w:rsid w:val="00C27276"/>
    <w:rsid w:val="00C27C32"/>
    <w:rsid w:val="00C27D36"/>
    <w:rsid w:val="00C31648"/>
    <w:rsid w:val="00C329AB"/>
    <w:rsid w:val="00C33504"/>
    <w:rsid w:val="00C341A8"/>
    <w:rsid w:val="00C342EA"/>
    <w:rsid w:val="00C3488E"/>
    <w:rsid w:val="00C34F1A"/>
    <w:rsid w:val="00C360E2"/>
    <w:rsid w:val="00C378E8"/>
    <w:rsid w:val="00C40199"/>
    <w:rsid w:val="00C40C0A"/>
    <w:rsid w:val="00C4148F"/>
    <w:rsid w:val="00C41BBF"/>
    <w:rsid w:val="00C42543"/>
    <w:rsid w:val="00C43BE8"/>
    <w:rsid w:val="00C44159"/>
    <w:rsid w:val="00C44296"/>
    <w:rsid w:val="00C453F9"/>
    <w:rsid w:val="00C45609"/>
    <w:rsid w:val="00C46E1F"/>
    <w:rsid w:val="00C47303"/>
    <w:rsid w:val="00C47639"/>
    <w:rsid w:val="00C4799E"/>
    <w:rsid w:val="00C47CC1"/>
    <w:rsid w:val="00C50688"/>
    <w:rsid w:val="00C51143"/>
    <w:rsid w:val="00C52FCD"/>
    <w:rsid w:val="00C5312D"/>
    <w:rsid w:val="00C53A68"/>
    <w:rsid w:val="00C54DE0"/>
    <w:rsid w:val="00C55927"/>
    <w:rsid w:val="00C56AE7"/>
    <w:rsid w:val="00C57439"/>
    <w:rsid w:val="00C57478"/>
    <w:rsid w:val="00C6068A"/>
    <w:rsid w:val="00C6179C"/>
    <w:rsid w:val="00C617E2"/>
    <w:rsid w:val="00C61CA2"/>
    <w:rsid w:val="00C61F30"/>
    <w:rsid w:val="00C61FFF"/>
    <w:rsid w:val="00C62139"/>
    <w:rsid w:val="00C622CE"/>
    <w:rsid w:val="00C62AD0"/>
    <w:rsid w:val="00C63C5F"/>
    <w:rsid w:val="00C63E0C"/>
    <w:rsid w:val="00C64B2C"/>
    <w:rsid w:val="00C64DA7"/>
    <w:rsid w:val="00C6568D"/>
    <w:rsid w:val="00C66794"/>
    <w:rsid w:val="00C669C4"/>
    <w:rsid w:val="00C66A86"/>
    <w:rsid w:val="00C66C58"/>
    <w:rsid w:val="00C714CB"/>
    <w:rsid w:val="00C71BDC"/>
    <w:rsid w:val="00C724F5"/>
    <w:rsid w:val="00C73186"/>
    <w:rsid w:val="00C732FD"/>
    <w:rsid w:val="00C73BBB"/>
    <w:rsid w:val="00C73FFE"/>
    <w:rsid w:val="00C7415B"/>
    <w:rsid w:val="00C76BFC"/>
    <w:rsid w:val="00C77003"/>
    <w:rsid w:val="00C7714D"/>
    <w:rsid w:val="00C77889"/>
    <w:rsid w:val="00C77BEE"/>
    <w:rsid w:val="00C80852"/>
    <w:rsid w:val="00C809D5"/>
    <w:rsid w:val="00C810CB"/>
    <w:rsid w:val="00C8110A"/>
    <w:rsid w:val="00C8114A"/>
    <w:rsid w:val="00C812DD"/>
    <w:rsid w:val="00C81665"/>
    <w:rsid w:val="00C82424"/>
    <w:rsid w:val="00C82B07"/>
    <w:rsid w:val="00C842DF"/>
    <w:rsid w:val="00C85E9F"/>
    <w:rsid w:val="00C860AC"/>
    <w:rsid w:val="00C86808"/>
    <w:rsid w:val="00C870D8"/>
    <w:rsid w:val="00C877A1"/>
    <w:rsid w:val="00C90160"/>
    <w:rsid w:val="00C90EA7"/>
    <w:rsid w:val="00C90F90"/>
    <w:rsid w:val="00C91175"/>
    <w:rsid w:val="00C92068"/>
    <w:rsid w:val="00C93BD8"/>
    <w:rsid w:val="00C95B0F"/>
    <w:rsid w:val="00C960C4"/>
    <w:rsid w:val="00C9662D"/>
    <w:rsid w:val="00C969C0"/>
    <w:rsid w:val="00C979F2"/>
    <w:rsid w:val="00C97A5C"/>
    <w:rsid w:val="00C97CBC"/>
    <w:rsid w:val="00C97E3E"/>
    <w:rsid w:val="00CA083F"/>
    <w:rsid w:val="00CA17CF"/>
    <w:rsid w:val="00CA1891"/>
    <w:rsid w:val="00CA1ED4"/>
    <w:rsid w:val="00CA21DC"/>
    <w:rsid w:val="00CA23DE"/>
    <w:rsid w:val="00CA26C9"/>
    <w:rsid w:val="00CA2808"/>
    <w:rsid w:val="00CA286A"/>
    <w:rsid w:val="00CA32FC"/>
    <w:rsid w:val="00CA336F"/>
    <w:rsid w:val="00CA38A4"/>
    <w:rsid w:val="00CA403F"/>
    <w:rsid w:val="00CA74DC"/>
    <w:rsid w:val="00CA74FA"/>
    <w:rsid w:val="00CA79CB"/>
    <w:rsid w:val="00CB05E0"/>
    <w:rsid w:val="00CB1721"/>
    <w:rsid w:val="00CB221E"/>
    <w:rsid w:val="00CB348D"/>
    <w:rsid w:val="00CB36AA"/>
    <w:rsid w:val="00CB3941"/>
    <w:rsid w:val="00CB4734"/>
    <w:rsid w:val="00CB5518"/>
    <w:rsid w:val="00CB56B4"/>
    <w:rsid w:val="00CB576C"/>
    <w:rsid w:val="00CB57FE"/>
    <w:rsid w:val="00CB5CD8"/>
    <w:rsid w:val="00CB6038"/>
    <w:rsid w:val="00CB6918"/>
    <w:rsid w:val="00CB74E6"/>
    <w:rsid w:val="00CC0662"/>
    <w:rsid w:val="00CC123F"/>
    <w:rsid w:val="00CC1DCA"/>
    <w:rsid w:val="00CC23EA"/>
    <w:rsid w:val="00CC2C8E"/>
    <w:rsid w:val="00CC3426"/>
    <w:rsid w:val="00CC57B8"/>
    <w:rsid w:val="00CC66FA"/>
    <w:rsid w:val="00CC7008"/>
    <w:rsid w:val="00CC7B1D"/>
    <w:rsid w:val="00CD15DA"/>
    <w:rsid w:val="00CD404B"/>
    <w:rsid w:val="00CD43CE"/>
    <w:rsid w:val="00CD5305"/>
    <w:rsid w:val="00CD6AAF"/>
    <w:rsid w:val="00CD770E"/>
    <w:rsid w:val="00CD7D3A"/>
    <w:rsid w:val="00CE0480"/>
    <w:rsid w:val="00CE1136"/>
    <w:rsid w:val="00CE1925"/>
    <w:rsid w:val="00CE1ABA"/>
    <w:rsid w:val="00CE2F20"/>
    <w:rsid w:val="00CE30F7"/>
    <w:rsid w:val="00CE3411"/>
    <w:rsid w:val="00CE35E4"/>
    <w:rsid w:val="00CE51D7"/>
    <w:rsid w:val="00CF0BF2"/>
    <w:rsid w:val="00CF21B8"/>
    <w:rsid w:val="00CF2916"/>
    <w:rsid w:val="00CF2ADC"/>
    <w:rsid w:val="00CF2CAA"/>
    <w:rsid w:val="00CF3721"/>
    <w:rsid w:val="00CF3AB9"/>
    <w:rsid w:val="00CF40BA"/>
    <w:rsid w:val="00CF534F"/>
    <w:rsid w:val="00CF6C31"/>
    <w:rsid w:val="00CF7B33"/>
    <w:rsid w:val="00CF7C7F"/>
    <w:rsid w:val="00D00491"/>
    <w:rsid w:val="00D00895"/>
    <w:rsid w:val="00D0090E"/>
    <w:rsid w:val="00D015C2"/>
    <w:rsid w:val="00D015CF"/>
    <w:rsid w:val="00D02892"/>
    <w:rsid w:val="00D029C9"/>
    <w:rsid w:val="00D02CCA"/>
    <w:rsid w:val="00D03B46"/>
    <w:rsid w:val="00D0430B"/>
    <w:rsid w:val="00D0475E"/>
    <w:rsid w:val="00D0477A"/>
    <w:rsid w:val="00D047DD"/>
    <w:rsid w:val="00D049EC"/>
    <w:rsid w:val="00D05013"/>
    <w:rsid w:val="00D05DE4"/>
    <w:rsid w:val="00D10302"/>
    <w:rsid w:val="00D108F0"/>
    <w:rsid w:val="00D1150E"/>
    <w:rsid w:val="00D116CC"/>
    <w:rsid w:val="00D11E10"/>
    <w:rsid w:val="00D11EBD"/>
    <w:rsid w:val="00D1287C"/>
    <w:rsid w:val="00D12C3C"/>
    <w:rsid w:val="00D13705"/>
    <w:rsid w:val="00D13B21"/>
    <w:rsid w:val="00D13C87"/>
    <w:rsid w:val="00D13F04"/>
    <w:rsid w:val="00D13F74"/>
    <w:rsid w:val="00D14690"/>
    <w:rsid w:val="00D14E15"/>
    <w:rsid w:val="00D1540F"/>
    <w:rsid w:val="00D175AC"/>
    <w:rsid w:val="00D1796D"/>
    <w:rsid w:val="00D1797B"/>
    <w:rsid w:val="00D17D7A"/>
    <w:rsid w:val="00D17F28"/>
    <w:rsid w:val="00D20CEB"/>
    <w:rsid w:val="00D22BC6"/>
    <w:rsid w:val="00D22FDA"/>
    <w:rsid w:val="00D2399D"/>
    <w:rsid w:val="00D248EA"/>
    <w:rsid w:val="00D24A8F"/>
    <w:rsid w:val="00D24E27"/>
    <w:rsid w:val="00D266B9"/>
    <w:rsid w:val="00D26CB4"/>
    <w:rsid w:val="00D27DA8"/>
    <w:rsid w:val="00D3038C"/>
    <w:rsid w:val="00D30543"/>
    <w:rsid w:val="00D30B55"/>
    <w:rsid w:val="00D30BA2"/>
    <w:rsid w:val="00D30DB4"/>
    <w:rsid w:val="00D313A3"/>
    <w:rsid w:val="00D32DAB"/>
    <w:rsid w:val="00D333A4"/>
    <w:rsid w:val="00D34BC4"/>
    <w:rsid w:val="00D3573C"/>
    <w:rsid w:val="00D3582E"/>
    <w:rsid w:val="00D35E36"/>
    <w:rsid w:val="00D35E63"/>
    <w:rsid w:val="00D35ED2"/>
    <w:rsid w:val="00D3601F"/>
    <w:rsid w:val="00D362C5"/>
    <w:rsid w:val="00D3726B"/>
    <w:rsid w:val="00D37FC4"/>
    <w:rsid w:val="00D405E9"/>
    <w:rsid w:val="00D41FBE"/>
    <w:rsid w:val="00D42684"/>
    <w:rsid w:val="00D431A8"/>
    <w:rsid w:val="00D43D6A"/>
    <w:rsid w:val="00D444B2"/>
    <w:rsid w:val="00D446AE"/>
    <w:rsid w:val="00D44940"/>
    <w:rsid w:val="00D45CCA"/>
    <w:rsid w:val="00D46E72"/>
    <w:rsid w:val="00D47157"/>
    <w:rsid w:val="00D505C4"/>
    <w:rsid w:val="00D5078C"/>
    <w:rsid w:val="00D50D9C"/>
    <w:rsid w:val="00D53B16"/>
    <w:rsid w:val="00D54D9F"/>
    <w:rsid w:val="00D5530F"/>
    <w:rsid w:val="00D5556B"/>
    <w:rsid w:val="00D55DC8"/>
    <w:rsid w:val="00D5648A"/>
    <w:rsid w:val="00D565DE"/>
    <w:rsid w:val="00D5670D"/>
    <w:rsid w:val="00D57005"/>
    <w:rsid w:val="00D57186"/>
    <w:rsid w:val="00D57F0A"/>
    <w:rsid w:val="00D603D1"/>
    <w:rsid w:val="00D60C95"/>
    <w:rsid w:val="00D60EE6"/>
    <w:rsid w:val="00D61EC6"/>
    <w:rsid w:val="00D62674"/>
    <w:rsid w:val="00D629D6"/>
    <w:rsid w:val="00D629DB"/>
    <w:rsid w:val="00D62BA6"/>
    <w:rsid w:val="00D638D5"/>
    <w:rsid w:val="00D63C99"/>
    <w:rsid w:val="00D64304"/>
    <w:rsid w:val="00D64539"/>
    <w:rsid w:val="00D64FB6"/>
    <w:rsid w:val="00D65AB5"/>
    <w:rsid w:val="00D6601F"/>
    <w:rsid w:val="00D66304"/>
    <w:rsid w:val="00D66435"/>
    <w:rsid w:val="00D668C1"/>
    <w:rsid w:val="00D66B65"/>
    <w:rsid w:val="00D679BD"/>
    <w:rsid w:val="00D70020"/>
    <w:rsid w:val="00D708FE"/>
    <w:rsid w:val="00D71BD1"/>
    <w:rsid w:val="00D72880"/>
    <w:rsid w:val="00D72EF3"/>
    <w:rsid w:val="00D733FE"/>
    <w:rsid w:val="00D73C23"/>
    <w:rsid w:val="00D76C15"/>
    <w:rsid w:val="00D77122"/>
    <w:rsid w:val="00D77757"/>
    <w:rsid w:val="00D80982"/>
    <w:rsid w:val="00D80F48"/>
    <w:rsid w:val="00D8103C"/>
    <w:rsid w:val="00D81331"/>
    <w:rsid w:val="00D815DB"/>
    <w:rsid w:val="00D84FDA"/>
    <w:rsid w:val="00D851F1"/>
    <w:rsid w:val="00D860D5"/>
    <w:rsid w:val="00D91492"/>
    <w:rsid w:val="00D921E8"/>
    <w:rsid w:val="00D92269"/>
    <w:rsid w:val="00D92962"/>
    <w:rsid w:val="00D93B61"/>
    <w:rsid w:val="00D93E87"/>
    <w:rsid w:val="00D948AF"/>
    <w:rsid w:val="00D94AC4"/>
    <w:rsid w:val="00D94E5F"/>
    <w:rsid w:val="00D95F49"/>
    <w:rsid w:val="00D961EC"/>
    <w:rsid w:val="00D97537"/>
    <w:rsid w:val="00D9792A"/>
    <w:rsid w:val="00DA0112"/>
    <w:rsid w:val="00DA046C"/>
    <w:rsid w:val="00DA0530"/>
    <w:rsid w:val="00DA0AAE"/>
    <w:rsid w:val="00DA10F9"/>
    <w:rsid w:val="00DA1822"/>
    <w:rsid w:val="00DA19A2"/>
    <w:rsid w:val="00DA2825"/>
    <w:rsid w:val="00DA2884"/>
    <w:rsid w:val="00DA2EB8"/>
    <w:rsid w:val="00DA2EEF"/>
    <w:rsid w:val="00DA398F"/>
    <w:rsid w:val="00DA4314"/>
    <w:rsid w:val="00DA5618"/>
    <w:rsid w:val="00DA59B6"/>
    <w:rsid w:val="00DA5CAF"/>
    <w:rsid w:val="00DA68C5"/>
    <w:rsid w:val="00DA6BC1"/>
    <w:rsid w:val="00DA7950"/>
    <w:rsid w:val="00DB15D8"/>
    <w:rsid w:val="00DB1872"/>
    <w:rsid w:val="00DB1950"/>
    <w:rsid w:val="00DB198A"/>
    <w:rsid w:val="00DB1994"/>
    <w:rsid w:val="00DB310E"/>
    <w:rsid w:val="00DB4863"/>
    <w:rsid w:val="00DB4920"/>
    <w:rsid w:val="00DB516B"/>
    <w:rsid w:val="00DB55DA"/>
    <w:rsid w:val="00DB5A66"/>
    <w:rsid w:val="00DB6216"/>
    <w:rsid w:val="00DC0430"/>
    <w:rsid w:val="00DC07D0"/>
    <w:rsid w:val="00DC08C8"/>
    <w:rsid w:val="00DC1B73"/>
    <w:rsid w:val="00DC232A"/>
    <w:rsid w:val="00DC2535"/>
    <w:rsid w:val="00DC35D6"/>
    <w:rsid w:val="00DC39B7"/>
    <w:rsid w:val="00DC3A63"/>
    <w:rsid w:val="00DC3D88"/>
    <w:rsid w:val="00DC3FBF"/>
    <w:rsid w:val="00DC429D"/>
    <w:rsid w:val="00DC4B9F"/>
    <w:rsid w:val="00DC4E5D"/>
    <w:rsid w:val="00DC5103"/>
    <w:rsid w:val="00DC602A"/>
    <w:rsid w:val="00DC6C64"/>
    <w:rsid w:val="00DC7A96"/>
    <w:rsid w:val="00DC7D54"/>
    <w:rsid w:val="00DD078F"/>
    <w:rsid w:val="00DD0D44"/>
    <w:rsid w:val="00DD15D7"/>
    <w:rsid w:val="00DD250A"/>
    <w:rsid w:val="00DD39F3"/>
    <w:rsid w:val="00DD3C43"/>
    <w:rsid w:val="00DD6054"/>
    <w:rsid w:val="00DD6BFC"/>
    <w:rsid w:val="00DD7FD5"/>
    <w:rsid w:val="00DE10FF"/>
    <w:rsid w:val="00DE176A"/>
    <w:rsid w:val="00DE1ACF"/>
    <w:rsid w:val="00DE23B8"/>
    <w:rsid w:val="00DE282E"/>
    <w:rsid w:val="00DE3F00"/>
    <w:rsid w:val="00DE45A8"/>
    <w:rsid w:val="00DE6EA4"/>
    <w:rsid w:val="00DE7E92"/>
    <w:rsid w:val="00DF0856"/>
    <w:rsid w:val="00DF0AD8"/>
    <w:rsid w:val="00DF1917"/>
    <w:rsid w:val="00DF245C"/>
    <w:rsid w:val="00DF2CE8"/>
    <w:rsid w:val="00DF3B68"/>
    <w:rsid w:val="00DF4C55"/>
    <w:rsid w:val="00DF4ED9"/>
    <w:rsid w:val="00DF4F09"/>
    <w:rsid w:val="00DF5014"/>
    <w:rsid w:val="00DF54F3"/>
    <w:rsid w:val="00DF5702"/>
    <w:rsid w:val="00DF58E5"/>
    <w:rsid w:val="00DF62F3"/>
    <w:rsid w:val="00DF64B9"/>
    <w:rsid w:val="00DF6C52"/>
    <w:rsid w:val="00DF7AAE"/>
    <w:rsid w:val="00DF7AEF"/>
    <w:rsid w:val="00E01636"/>
    <w:rsid w:val="00E017BC"/>
    <w:rsid w:val="00E022BF"/>
    <w:rsid w:val="00E023A3"/>
    <w:rsid w:val="00E02ECB"/>
    <w:rsid w:val="00E030C2"/>
    <w:rsid w:val="00E03CE0"/>
    <w:rsid w:val="00E03E51"/>
    <w:rsid w:val="00E0422F"/>
    <w:rsid w:val="00E043A7"/>
    <w:rsid w:val="00E0504E"/>
    <w:rsid w:val="00E0589A"/>
    <w:rsid w:val="00E05D5D"/>
    <w:rsid w:val="00E05D94"/>
    <w:rsid w:val="00E05DCE"/>
    <w:rsid w:val="00E065C7"/>
    <w:rsid w:val="00E06741"/>
    <w:rsid w:val="00E06EA7"/>
    <w:rsid w:val="00E10540"/>
    <w:rsid w:val="00E11A99"/>
    <w:rsid w:val="00E12197"/>
    <w:rsid w:val="00E12D06"/>
    <w:rsid w:val="00E1314D"/>
    <w:rsid w:val="00E132F5"/>
    <w:rsid w:val="00E13815"/>
    <w:rsid w:val="00E147D5"/>
    <w:rsid w:val="00E149BA"/>
    <w:rsid w:val="00E153AB"/>
    <w:rsid w:val="00E1601A"/>
    <w:rsid w:val="00E16B8D"/>
    <w:rsid w:val="00E16E05"/>
    <w:rsid w:val="00E177EA"/>
    <w:rsid w:val="00E20488"/>
    <w:rsid w:val="00E20959"/>
    <w:rsid w:val="00E21AC7"/>
    <w:rsid w:val="00E21E18"/>
    <w:rsid w:val="00E23358"/>
    <w:rsid w:val="00E24182"/>
    <w:rsid w:val="00E2495A"/>
    <w:rsid w:val="00E249AC"/>
    <w:rsid w:val="00E25D2F"/>
    <w:rsid w:val="00E26BBE"/>
    <w:rsid w:val="00E26CF7"/>
    <w:rsid w:val="00E27025"/>
    <w:rsid w:val="00E3113A"/>
    <w:rsid w:val="00E3154F"/>
    <w:rsid w:val="00E31BA5"/>
    <w:rsid w:val="00E331D4"/>
    <w:rsid w:val="00E3384A"/>
    <w:rsid w:val="00E33B7F"/>
    <w:rsid w:val="00E33CB3"/>
    <w:rsid w:val="00E3536E"/>
    <w:rsid w:val="00E35B46"/>
    <w:rsid w:val="00E36800"/>
    <w:rsid w:val="00E37B73"/>
    <w:rsid w:val="00E40AB4"/>
    <w:rsid w:val="00E40AFE"/>
    <w:rsid w:val="00E413DA"/>
    <w:rsid w:val="00E41618"/>
    <w:rsid w:val="00E41CE0"/>
    <w:rsid w:val="00E42435"/>
    <w:rsid w:val="00E42A28"/>
    <w:rsid w:val="00E44500"/>
    <w:rsid w:val="00E45929"/>
    <w:rsid w:val="00E461EF"/>
    <w:rsid w:val="00E46F09"/>
    <w:rsid w:val="00E47B92"/>
    <w:rsid w:val="00E50D68"/>
    <w:rsid w:val="00E51088"/>
    <w:rsid w:val="00E519E6"/>
    <w:rsid w:val="00E5241B"/>
    <w:rsid w:val="00E52A6D"/>
    <w:rsid w:val="00E52AB3"/>
    <w:rsid w:val="00E52BA2"/>
    <w:rsid w:val="00E52D72"/>
    <w:rsid w:val="00E52E8E"/>
    <w:rsid w:val="00E5330F"/>
    <w:rsid w:val="00E53D91"/>
    <w:rsid w:val="00E54613"/>
    <w:rsid w:val="00E54FDD"/>
    <w:rsid w:val="00E564B2"/>
    <w:rsid w:val="00E57D67"/>
    <w:rsid w:val="00E60AA9"/>
    <w:rsid w:val="00E60BA2"/>
    <w:rsid w:val="00E62BFB"/>
    <w:rsid w:val="00E63245"/>
    <w:rsid w:val="00E64491"/>
    <w:rsid w:val="00E64DBA"/>
    <w:rsid w:val="00E65240"/>
    <w:rsid w:val="00E654F9"/>
    <w:rsid w:val="00E66E7D"/>
    <w:rsid w:val="00E71B13"/>
    <w:rsid w:val="00E71B9B"/>
    <w:rsid w:val="00E71C62"/>
    <w:rsid w:val="00E7253A"/>
    <w:rsid w:val="00E73F2C"/>
    <w:rsid w:val="00E7512D"/>
    <w:rsid w:val="00E76073"/>
    <w:rsid w:val="00E775BC"/>
    <w:rsid w:val="00E777E4"/>
    <w:rsid w:val="00E77AEF"/>
    <w:rsid w:val="00E8018C"/>
    <w:rsid w:val="00E80224"/>
    <w:rsid w:val="00E8033F"/>
    <w:rsid w:val="00E8085C"/>
    <w:rsid w:val="00E81196"/>
    <w:rsid w:val="00E816F1"/>
    <w:rsid w:val="00E81E83"/>
    <w:rsid w:val="00E82136"/>
    <w:rsid w:val="00E821A8"/>
    <w:rsid w:val="00E83D15"/>
    <w:rsid w:val="00E841CA"/>
    <w:rsid w:val="00E84B3F"/>
    <w:rsid w:val="00E854C0"/>
    <w:rsid w:val="00E85561"/>
    <w:rsid w:val="00E87D23"/>
    <w:rsid w:val="00E901EC"/>
    <w:rsid w:val="00E90869"/>
    <w:rsid w:val="00E90D0B"/>
    <w:rsid w:val="00E923E4"/>
    <w:rsid w:val="00E92F1B"/>
    <w:rsid w:val="00E930BD"/>
    <w:rsid w:val="00E9314F"/>
    <w:rsid w:val="00E938B1"/>
    <w:rsid w:val="00E94412"/>
    <w:rsid w:val="00E94D34"/>
    <w:rsid w:val="00E950ED"/>
    <w:rsid w:val="00E95A6C"/>
    <w:rsid w:val="00E96451"/>
    <w:rsid w:val="00E96A93"/>
    <w:rsid w:val="00E96C0D"/>
    <w:rsid w:val="00E972F2"/>
    <w:rsid w:val="00EA18A2"/>
    <w:rsid w:val="00EA2ACD"/>
    <w:rsid w:val="00EA2B88"/>
    <w:rsid w:val="00EA32A1"/>
    <w:rsid w:val="00EA5B04"/>
    <w:rsid w:val="00EA65D8"/>
    <w:rsid w:val="00EA6C04"/>
    <w:rsid w:val="00EA70A5"/>
    <w:rsid w:val="00EB000E"/>
    <w:rsid w:val="00EB0EDF"/>
    <w:rsid w:val="00EB2188"/>
    <w:rsid w:val="00EB26ED"/>
    <w:rsid w:val="00EB3D8B"/>
    <w:rsid w:val="00EB3FB1"/>
    <w:rsid w:val="00EB4159"/>
    <w:rsid w:val="00EB4388"/>
    <w:rsid w:val="00EB46E4"/>
    <w:rsid w:val="00EB5AE6"/>
    <w:rsid w:val="00EB5E06"/>
    <w:rsid w:val="00EB73FF"/>
    <w:rsid w:val="00EB7436"/>
    <w:rsid w:val="00EB780D"/>
    <w:rsid w:val="00EC1015"/>
    <w:rsid w:val="00EC119A"/>
    <w:rsid w:val="00EC20A0"/>
    <w:rsid w:val="00EC29A2"/>
    <w:rsid w:val="00EC45CC"/>
    <w:rsid w:val="00EC4D81"/>
    <w:rsid w:val="00EC4EA3"/>
    <w:rsid w:val="00EC5BF4"/>
    <w:rsid w:val="00EC5D80"/>
    <w:rsid w:val="00EC6616"/>
    <w:rsid w:val="00EC6E5E"/>
    <w:rsid w:val="00EC747D"/>
    <w:rsid w:val="00EC791F"/>
    <w:rsid w:val="00ED0FBD"/>
    <w:rsid w:val="00ED1CB9"/>
    <w:rsid w:val="00ED2206"/>
    <w:rsid w:val="00ED264C"/>
    <w:rsid w:val="00ED26E2"/>
    <w:rsid w:val="00ED276F"/>
    <w:rsid w:val="00ED337D"/>
    <w:rsid w:val="00ED48FF"/>
    <w:rsid w:val="00ED5395"/>
    <w:rsid w:val="00ED5E2F"/>
    <w:rsid w:val="00ED668D"/>
    <w:rsid w:val="00ED6F73"/>
    <w:rsid w:val="00EE0FF7"/>
    <w:rsid w:val="00EE1379"/>
    <w:rsid w:val="00EE197B"/>
    <w:rsid w:val="00EE2365"/>
    <w:rsid w:val="00EE23FA"/>
    <w:rsid w:val="00EE2504"/>
    <w:rsid w:val="00EE26F5"/>
    <w:rsid w:val="00EE27CB"/>
    <w:rsid w:val="00EE3C23"/>
    <w:rsid w:val="00EE6927"/>
    <w:rsid w:val="00EE6AD0"/>
    <w:rsid w:val="00EF0C2D"/>
    <w:rsid w:val="00EF0F7E"/>
    <w:rsid w:val="00EF183D"/>
    <w:rsid w:val="00EF19D1"/>
    <w:rsid w:val="00EF1BC1"/>
    <w:rsid w:val="00EF2C61"/>
    <w:rsid w:val="00EF3578"/>
    <w:rsid w:val="00EF36C4"/>
    <w:rsid w:val="00EF3C0A"/>
    <w:rsid w:val="00EF4F13"/>
    <w:rsid w:val="00EF55E6"/>
    <w:rsid w:val="00EF59E0"/>
    <w:rsid w:val="00EF5F3D"/>
    <w:rsid w:val="00EF72A5"/>
    <w:rsid w:val="00EF7704"/>
    <w:rsid w:val="00F00D95"/>
    <w:rsid w:val="00F0197C"/>
    <w:rsid w:val="00F02D4F"/>
    <w:rsid w:val="00F02EB2"/>
    <w:rsid w:val="00F032D2"/>
    <w:rsid w:val="00F03533"/>
    <w:rsid w:val="00F0477C"/>
    <w:rsid w:val="00F05B57"/>
    <w:rsid w:val="00F06728"/>
    <w:rsid w:val="00F06B6C"/>
    <w:rsid w:val="00F1136D"/>
    <w:rsid w:val="00F11B3E"/>
    <w:rsid w:val="00F11D2B"/>
    <w:rsid w:val="00F13081"/>
    <w:rsid w:val="00F13F73"/>
    <w:rsid w:val="00F14F10"/>
    <w:rsid w:val="00F15CF1"/>
    <w:rsid w:val="00F15ECF"/>
    <w:rsid w:val="00F1718B"/>
    <w:rsid w:val="00F1754D"/>
    <w:rsid w:val="00F204B6"/>
    <w:rsid w:val="00F20FF0"/>
    <w:rsid w:val="00F213D7"/>
    <w:rsid w:val="00F218ED"/>
    <w:rsid w:val="00F22DF9"/>
    <w:rsid w:val="00F23B4C"/>
    <w:rsid w:val="00F23E22"/>
    <w:rsid w:val="00F24E25"/>
    <w:rsid w:val="00F25816"/>
    <w:rsid w:val="00F25AC4"/>
    <w:rsid w:val="00F25DD3"/>
    <w:rsid w:val="00F269AB"/>
    <w:rsid w:val="00F27B41"/>
    <w:rsid w:val="00F300F8"/>
    <w:rsid w:val="00F313D1"/>
    <w:rsid w:val="00F31C26"/>
    <w:rsid w:val="00F32C7F"/>
    <w:rsid w:val="00F32DDB"/>
    <w:rsid w:val="00F33BD7"/>
    <w:rsid w:val="00F34BC4"/>
    <w:rsid w:val="00F35350"/>
    <w:rsid w:val="00F3559E"/>
    <w:rsid w:val="00F35F58"/>
    <w:rsid w:val="00F36B8F"/>
    <w:rsid w:val="00F37065"/>
    <w:rsid w:val="00F4011A"/>
    <w:rsid w:val="00F417B6"/>
    <w:rsid w:val="00F41A77"/>
    <w:rsid w:val="00F41CF4"/>
    <w:rsid w:val="00F42149"/>
    <w:rsid w:val="00F42413"/>
    <w:rsid w:val="00F43714"/>
    <w:rsid w:val="00F4385C"/>
    <w:rsid w:val="00F43D8E"/>
    <w:rsid w:val="00F43F7F"/>
    <w:rsid w:val="00F44501"/>
    <w:rsid w:val="00F452E6"/>
    <w:rsid w:val="00F466E3"/>
    <w:rsid w:val="00F50204"/>
    <w:rsid w:val="00F50F30"/>
    <w:rsid w:val="00F5122B"/>
    <w:rsid w:val="00F52069"/>
    <w:rsid w:val="00F5206C"/>
    <w:rsid w:val="00F52962"/>
    <w:rsid w:val="00F54EC0"/>
    <w:rsid w:val="00F55126"/>
    <w:rsid w:val="00F55FC4"/>
    <w:rsid w:val="00F5676C"/>
    <w:rsid w:val="00F56E1C"/>
    <w:rsid w:val="00F56EAD"/>
    <w:rsid w:val="00F570DF"/>
    <w:rsid w:val="00F57123"/>
    <w:rsid w:val="00F60C06"/>
    <w:rsid w:val="00F617C3"/>
    <w:rsid w:val="00F61CCE"/>
    <w:rsid w:val="00F61F0B"/>
    <w:rsid w:val="00F62B3B"/>
    <w:rsid w:val="00F63613"/>
    <w:rsid w:val="00F63A1E"/>
    <w:rsid w:val="00F63A43"/>
    <w:rsid w:val="00F63C93"/>
    <w:rsid w:val="00F64309"/>
    <w:rsid w:val="00F64B40"/>
    <w:rsid w:val="00F650F7"/>
    <w:rsid w:val="00F658C4"/>
    <w:rsid w:val="00F65BB0"/>
    <w:rsid w:val="00F65D64"/>
    <w:rsid w:val="00F6677D"/>
    <w:rsid w:val="00F66885"/>
    <w:rsid w:val="00F67CF7"/>
    <w:rsid w:val="00F70C54"/>
    <w:rsid w:val="00F70EF0"/>
    <w:rsid w:val="00F71120"/>
    <w:rsid w:val="00F71260"/>
    <w:rsid w:val="00F7369E"/>
    <w:rsid w:val="00F74139"/>
    <w:rsid w:val="00F741CF"/>
    <w:rsid w:val="00F7494C"/>
    <w:rsid w:val="00F7596D"/>
    <w:rsid w:val="00F76C4A"/>
    <w:rsid w:val="00F77735"/>
    <w:rsid w:val="00F8012F"/>
    <w:rsid w:val="00F803DD"/>
    <w:rsid w:val="00F80CFA"/>
    <w:rsid w:val="00F810F1"/>
    <w:rsid w:val="00F835E4"/>
    <w:rsid w:val="00F83D9B"/>
    <w:rsid w:val="00F873CE"/>
    <w:rsid w:val="00F87E6D"/>
    <w:rsid w:val="00F907BF"/>
    <w:rsid w:val="00F91DEB"/>
    <w:rsid w:val="00F941F2"/>
    <w:rsid w:val="00F945B1"/>
    <w:rsid w:val="00F951AC"/>
    <w:rsid w:val="00F95776"/>
    <w:rsid w:val="00F95DEE"/>
    <w:rsid w:val="00F95E22"/>
    <w:rsid w:val="00F96486"/>
    <w:rsid w:val="00F96846"/>
    <w:rsid w:val="00F968A6"/>
    <w:rsid w:val="00F974B3"/>
    <w:rsid w:val="00F979F4"/>
    <w:rsid w:val="00FA004A"/>
    <w:rsid w:val="00FA06CC"/>
    <w:rsid w:val="00FA0FD2"/>
    <w:rsid w:val="00FA19F9"/>
    <w:rsid w:val="00FA2314"/>
    <w:rsid w:val="00FA235D"/>
    <w:rsid w:val="00FA24CA"/>
    <w:rsid w:val="00FA38A6"/>
    <w:rsid w:val="00FA458C"/>
    <w:rsid w:val="00FA464D"/>
    <w:rsid w:val="00FA47A8"/>
    <w:rsid w:val="00FA5129"/>
    <w:rsid w:val="00FA59BE"/>
    <w:rsid w:val="00FA6DD5"/>
    <w:rsid w:val="00FA7273"/>
    <w:rsid w:val="00FA737C"/>
    <w:rsid w:val="00FB005F"/>
    <w:rsid w:val="00FB17B6"/>
    <w:rsid w:val="00FB33DC"/>
    <w:rsid w:val="00FB364A"/>
    <w:rsid w:val="00FB3DDF"/>
    <w:rsid w:val="00FB5D51"/>
    <w:rsid w:val="00FB61D3"/>
    <w:rsid w:val="00FB6523"/>
    <w:rsid w:val="00FB6992"/>
    <w:rsid w:val="00FC0F4C"/>
    <w:rsid w:val="00FC11C0"/>
    <w:rsid w:val="00FC1669"/>
    <w:rsid w:val="00FC1C2B"/>
    <w:rsid w:val="00FC226F"/>
    <w:rsid w:val="00FC40A4"/>
    <w:rsid w:val="00FC43E8"/>
    <w:rsid w:val="00FC471C"/>
    <w:rsid w:val="00FC5303"/>
    <w:rsid w:val="00FC5375"/>
    <w:rsid w:val="00FC594F"/>
    <w:rsid w:val="00FC63FB"/>
    <w:rsid w:val="00FC6441"/>
    <w:rsid w:val="00FC6DE5"/>
    <w:rsid w:val="00FC742F"/>
    <w:rsid w:val="00FC7ECD"/>
    <w:rsid w:val="00FD05AB"/>
    <w:rsid w:val="00FD1165"/>
    <w:rsid w:val="00FD1BFB"/>
    <w:rsid w:val="00FD25DD"/>
    <w:rsid w:val="00FD2997"/>
    <w:rsid w:val="00FD2DB8"/>
    <w:rsid w:val="00FD3727"/>
    <w:rsid w:val="00FD3B99"/>
    <w:rsid w:val="00FD3C39"/>
    <w:rsid w:val="00FD41D6"/>
    <w:rsid w:val="00FD48FC"/>
    <w:rsid w:val="00FD53E5"/>
    <w:rsid w:val="00FD5502"/>
    <w:rsid w:val="00FD7E26"/>
    <w:rsid w:val="00FE08CA"/>
    <w:rsid w:val="00FE1E93"/>
    <w:rsid w:val="00FE2313"/>
    <w:rsid w:val="00FE328C"/>
    <w:rsid w:val="00FE33AA"/>
    <w:rsid w:val="00FE3D1B"/>
    <w:rsid w:val="00FE5855"/>
    <w:rsid w:val="00FE5E43"/>
    <w:rsid w:val="00FE61DB"/>
    <w:rsid w:val="00FE6AB4"/>
    <w:rsid w:val="00FE782A"/>
    <w:rsid w:val="00FF01E7"/>
    <w:rsid w:val="00FF33E3"/>
    <w:rsid w:val="00FF37F2"/>
    <w:rsid w:val="00FF42E4"/>
    <w:rsid w:val="00FF4387"/>
    <w:rsid w:val="00FF4464"/>
    <w:rsid w:val="00FF48DA"/>
    <w:rsid w:val="00FF5148"/>
    <w:rsid w:val="00FF5318"/>
    <w:rsid w:val="00FF5B4C"/>
    <w:rsid w:val="00FF653D"/>
    <w:rsid w:val="00FF6695"/>
    <w:rsid w:val="00FF71F0"/>
    <w:rsid w:val="00FF739E"/>
  </w:rsids>
  <m:mathPr>
    <m:mathFont m:val="Cambria Math"/>
    <m:brkBin m:val="before"/>
    <m:brkBinSub m:val="--"/>
    <m:smallFrac/>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916B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jc w:val="both"/>
      </w:pPr>
    </w:pPrDefault>
  </w:docDefaults>
  <w:latentStyles w:defLockedState="0" w:defUIPriority="0" w:defSemiHidden="0" w:defUnhideWhenUsed="0" w:defQFormat="0" w:count="371">
    <w:lsdException w:name="Normal" w:qFormat="1"/>
    <w:lsdException w:name="heading 1" w:uiPriority="99"/>
    <w:lsdException w:name="heading 2" w:semiHidden="1"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iPriority="99"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9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5E4"/>
    <w:pPr>
      <w:spacing w:before="120" w:after="120" w:line="288" w:lineRule="atLeast"/>
    </w:pPr>
    <w:rPr>
      <w:rFonts w:ascii="Tahoma" w:hAnsi="Tahoma"/>
      <w:sz w:val="20"/>
      <w:szCs w:val="24"/>
    </w:rPr>
  </w:style>
  <w:style w:type="paragraph" w:styleId="Naslov1">
    <w:name w:val="heading 1"/>
    <w:aliases w:val="Numbered - 1,Section"/>
    <w:basedOn w:val="Normal"/>
    <w:next w:val="Normal"/>
    <w:link w:val="Naslov1Char"/>
    <w:autoRedefine/>
    <w:uiPriority w:val="99"/>
    <w:rsid w:val="00855AC8"/>
    <w:pPr>
      <w:keepNext/>
      <w:keepLines/>
      <w:pageBreakBefore/>
      <w:numPr>
        <w:numId w:val="58"/>
      </w:numPr>
      <w:tabs>
        <w:tab w:val="left" w:pos="-1418"/>
      </w:tabs>
      <w:spacing w:before="360" w:after="360" w:line="240" w:lineRule="auto"/>
      <w:ind w:left="431" w:hanging="431"/>
      <w:outlineLvl w:val="0"/>
    </w:pPr>
    <w:rPr>
      <w:rFonts w:asciiTheme="minorHAnsi" w:eastAsia="Times New Roman" w:hAnsiTheme="minorHAnsi" w:cs="Tahoma"/>
      <w:b/>
      <w:caps/>
      <w:kern w:val="28"/>
      <w:sz w:val="28"/>
      <w:szCs w:val="28"/>
      <w:lang w:eastAsia="en-GB"/>
    </w:rPr>
  </w:style>
  <w:style w:type="paragraph" w:styleId="Naslov2">
    <w:name w:val="heading 2"/>
    <w:next w:val="Normal"/>
    <w:link w:val="Naslov2Char"/>
    <w:autoRedefine/>
    <w:qFormat/>
    <w:rsid w:val="008A75EA"/>
    <w:pPr>
      <w:keepNext/>
      <w:keepLines/>
      <w:numPr>
        <w:ilvl w:val="1"/>
        <w:numId w:val="58"/>
      </w:numPr>
      <w:spacing w:before="240" w:after="240" w:line="276" w:lineRule="auto"/>
      <w:ind w:left="567" w:hanging="578"/>
      <w:outlineLvl w:val="1"/>
    </w:pPr>
    <w:rPr>
      <w:rFonts w:eastAsia="Times New Roman" w:cstheme="minorHAnsi"/>
      <w:b/>
      <w:bCs/>
      <w:caps/>
      <w:kern w:val="28"/>
      <w:sz w:val="20"/>
      <w:szCs w:val="20"/>
      <w:lang w:eastAsia="en-GB" w:bidi="en-US"/>
    </w:rPr>
  </w:style>
  <w:style w:type="paragraph" w:styleId="Naslov3">
    <w:name w:val="heading 3"/>
    <w:basedOn w:val="Naslov4"/>
    <w:next w:val="Normal"/>
    <w:link w:val="Naslov3Char"/>
    <w:uiPriority w:val="99"/>
    <w:qFormat/>
    <w:rsid w:val="008D1A33"/>
    <w:pPr>
      <w:numPr>
        <w:ilvl w:val="2"/>
      </w:numPr>
      <w:outlineLvl w:val="2"/>
    </w:pPr>
  </w:style>
  <w:style w:type="paragraph" w:styleId="Naslov4">
    <w:name w:val="heading 4"/>
    <w:basedOn w:val="Normal"/>
    <w:next w:val="Normal"/>
    <w:link w:val="Naslov4Char"/>
    <w:uiPriority w:val="99"/>
    <w:qFormat/>
    <w:rsid w:val="006F6AA3"/>
    <w:pPr>
      <w:numPr>
        <w:ilvl w:val="3"/>
        <w:numId w:val="58"/>
      </w:numPr>
      <w:spacing w:before="240" w:after="240" w:line="240" w:lineRule="atLeast"/>
      <w:outlineLvl w:val="3"/>
    </w:pPr>
    <w:rPr>
      <w:rFonts w:eastAsia="Times New Roman" w:cs="Times New Roman"/>
      <w:b/>
      <w:szCs w:val="20"/>
      <w:lang w:val="en-GB" w:eastAsia="en-GB"/>
    </w:rPr>
  </w:style>
  <w:style w:type="paragraph" w:styleId="Naslov5">
    <w:name w:val="heading 5"/>
    <w:basedOn w:val="Normal"/>
    <w:next w:val="Normal"/>
    <w:link w:val="Naslov5Char"/>
    <w:uiPriority w:val="99"/>
    <w:qFormat/>
    <w:rsid w:val="00323EC9"/>
    <w:pPr>
      <w:numPr>
        <w:ilvl w:val="4"/>
        <w:numId w:val="58"/>
      </w:numPr>
      <w:spacing w:before="240" w:after="60" w:line="240" w:lineRule="atLeast"/>
      <w:outlineLvl w:val="4"/>
    </w:pPr>
    <w:rPr>
      <w:rFonts w:eastAsia="Times New Roman" w:cs="Times New Roman"/>
      <w:b/>
      <w:szCs w:val="20"/>
      <w:lang w:val="en-GB" w:eastAsia="en-GB"/>
    </w:rPr>
  </w:style>
  <w:style w:type="paragraph" w:styleId="Naslov6">
    <w:name w:val="heading 6"/>
    <w:basedOn w:val="Normal"/>
    <w:next w:val="Normal"/>
    <w:link w:val="Naslov6Char"/>
    <w:uiPriority w:val="99"/>
    <w:qFormat/>
    <w:rsid w:val="00F23B4C"/>
    <w:pPr>
      <w:keepNext/>
      <w:widowControl w:val="0"/>
      <w:numPr>
        <w:ilvl w:val="5"/>
        <w:numId w:val="58"/>
      </w:numPr>
      <w:tabs>
        <w:tab w:val="left" w:pos="964"/>
      </w:tabs>
      <w:suppressAutoHyphens/>
      <w:autoSpaceDE w:val="0"/>
      <w:spacing w:before="100" w:after="100" w:line="254" w:lineRule="exact"/>
      <w:ind w:right="19"/>
      <w:outlineLvl w:val="5"/>
    </w:pPr>
    <w:rPr>
      <w:rFonts w:eastAsia="Times New Roman" w:cs="Times New Roman"/>
      <w:b/>
      <w:lang w:val="en-GB" w:eastAsia="ar-SA"/>
    </w:rPr>
  </w:style>
  <w:style w:type="paragraph" w:styleId="Naslov7">
    <w:name w:val="heading 7"/>
    <w:basedOn w:val="Normal"/>
    <w:next w:val="Normal"/>
    <w:link w:val="Naslov7Char"/>
    <w:uiPriority w:val="99"/>
    <w:qFormat/>
    <w:rsid w:val="00F23B4C"/>
    <w:pPr>
      <w:keepNext/>
      <w:widowControl w:val="0"/>
      <w:numPr>
        <w:ilvl w:val="6"/>
        <w:numId w:val="58"/>
      </w:numPr>
      <w:tabs>
        <w:tab w:val="left" w:pos="1928"/>
      </w:tabs>
      <w:suppressAutoHyphens/>
      <w:autoSpaceDE w:val="0"/>
      <w:spacing w:before="100" w:after="100" w:line="211" w:lineRule="exact"/>
      <w:ind w:right="19"/>
      <w:outlineLvl w:val="6"/>
    </w:pPr>
    <w:rPr>
      <w:rFonts w:eastAsia="Times New Roman" w:cs="Times New Roman"/>
      <w:u w:val="single"/>
      <w:lang w:val="en-GB" w:eastAsia="ar-SA"/>
    </w:rPr>
  </w:style>
  <w:style w:type="paragraph" w:styleId="Naslov8">
    <w:name w:val="heading 8"/>
    <w:basedOn w:val="Normal"/>
    <w:next w:val="Normal"/>
    <w:link w:val="Naslov8Char"/>
    <w:uiPriority w:val="99"/>
    <w:qFormat/>
    <w:rsid w:val="00F23B4C"/>
    <w:pPr>
      <w:keepNext/>
      <w:widowControl w:val="0"/>
      <w:numPr>
        <w:ilvl w:val="7"/>
        <w:numId w:val="58"/>
      </w:numPr>
      <w:suppressAutoHyphens/>
      <w:autoSpaceDE w:val="0"/>
      <w:spacing w:before="100" w:after="100" w:line="100" w:lineRule="atLeast"/>
      <w:ind w:right="19"/>
      <w:outlineLvl w:val="7"/>
    </w:pPr>
    <w:rPr>
      <w:rFonts w:eastAsia="Times New Roman" w:cs="Times New Roman"/>
      <w:b/>
      <w:lang w:val="en-GB" w:eastAsia="ar-SA"/>
    </w:rPr>
  </w:style>
  <w:style w:type="paragraph" w:styleId="Naslov9">
    <w:name w:val="heading 9"/>
    <w:basedOn w:val="Normal"/>
    <w:next w:val="Normal"/>
    <w:link w:val="Naslov9Char"/>
    <w:uiPriority w:val="99"/>
    <w:qFormat/>
    <w:rsid w:val="00F23B4C"/>
    <w:pPr>
      <w:keepNext/>
      <w:widowControl w:val="0"/>
      <w:numPr>
        <w:ilvl w:val="8"/>
        <w:numId w:val="58"/>
      </w:numPr>
      <w:tabs>
        <w:tab w:val="left" w:pos="2160"/>
      </w:tabs>
      <w:suppressAutoHyphens/>
      <w:autoSpaceDE w:val="0"/>
      <w:spacing w:before="100" w:after="100" w:line="100" w:lineRule="atLeast"/>
      <w:ind w:right="19"/>
      <w:outlineLvl w:val="8"/>
    </w:pPr>
    <w:rPr>
      <w:rFonts w:eastAsia="Times New Roman" w:cs="Times New Roman"/>
      <w:b/>
      <w:lang w:val="en-GB"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aliases w:val="Numbered - 1 Char,Section Char"/>
    <w:basedOn w:val="Zadanifontodlomka"/>
    <w:link w:val="Naslov1"/>
    <w:uiPriority w:val="99"/>
    <w:rsid w:val="00855AC8"/>
    <w:rPr>
      <w:rFonts w:eastAsia="Times New Roman" w:cs="Tahoma"/>
      <w:b/>
      <w:caps/>
      <w:kern w:val="28"/>
      <w:sz w:val="28"/>
      <w:szCs w:val="28"/>
      <w:lang w:eastAsia="en-GB"/>
    </w:rPr>
  </w:style>
  <w:style w:type="character" w:customStyle="1" w:styleId="Naslov2Char">
    <w:name w:val="Naslov 2 Char"/>
    <w:basedOn w:val="Zadanifontodlomka"/>
    <w:link w:val="Naslov2"/>
    <w:rsid w:val="008A75EA"/>
    <w:rPr>
      <w:rFonts w:eastAsia="Times New Roman" w:cstheme="minorHAnsi"/>
      <w:b/>
      <w:bCs/>
      <w:caps/>
      <w:kern w:val="28"/>
      <w:sz w:val="20"/>
      <w:szCs w:val="20"/>
      <w:lang w:eastAsia="en-GB" w:bidi="en-US"/>
    </w:rPr>
  </w:style>
  <w:style w:type="character" w:customStyle="1" w:styleId="Naslov3Char">
    <w:name w:val="Naslov 3 Char"/>
    <w:basedOn w:val="Zadanifontodlomka"/>
    <w:link w:val="Naslov3"/>
    <w:uiPriority w:val="99"/>
    <w:rsid w:val="008D1A33"/>
    <w:rPr>
      <w:rFonts w:ascii="Tahoma" w:eastAsia="Times New Roman" w:hAnsi="Tahoma" w:cs="Times New Roman"/>
      <w:b/>
      <w:sz w:val="20"/>
      <w:szCs w:val="20"/>
      <w:lang w:val="en-GB" w:eastAsia="en-GB"/>
    </w:rPr>
  </w:style>
  <w:style w:type="character" w:customStyle="1" w:styleId="Naslov4Char">
    <w:name w:val="Naslov 4 Char"/>
    <w:basedOn w:val="Zadanifontodlomka"/>
    <w:link w:val="Naslov4"/>
    <w:uiPriority w:val="99"/>
    <w:rsid w:val="006F6AA3"/>
    <w:rPr>
      <w:rFonts w:ascii="Tahoma" w:eastAsia="Times New Roman" w:hAnsi="Tahoma" w:cs="Times New Roman"/>
      <w:b/>
      <w:sz w:val="20"/>
      <w:szCs w:val="20"/>
      <w:lang w:val="en-GB" w:eastAsia="en-GB"/>
    </w:rPr>
  </w:style>
  <w:style w:type="character" w:customStyle="1" w:styleId="Naslov5Char">
    <w:name w:val="Naslov 5 Char"/>
    <w:basedOn w:val="Zadanifontodlomka"/>
    <w:link w:val="Naslov5"/>
    <w:uiPriority w:val="99"/>
    <w:rsid w:val="00323EC9"/>
    <w:rPr>
      <w:rFonts w:ascii="Tahoma" w:eastAsia="Times New Roman" w:hAnsi="Tahoma" w:cs="Times New Roman"/>
      <w:b/>
      <w:sz w:val="20"/>
      <w:szCs w:val="20"/>
      <w:lang w:val="en-GB" w:eastAsia="en-GB"/>
    </w:rPr>
  </w:style>
  <w:style w:type="character" w:customStyle="1" w:styleId="Naslov6Char">
    <w:name w:val="Naslov 6 Char"/>
    <w:basedOn w:val="Zadanifontodlomka"/>
    <w:link w:val="Naslov6"/>
    <w:uiPriority w:val="99"/>
    <w:rsid w:val="00F23B4C"/>
    <w:rPr>
      <w:rFonts w:ascii="Tahoma" w:eastAsia="Times New Roman" w:hAnsi="Tahoma" w:cs="Times New Roman"/>
      <w:b/>
      <w:sz w:val="20"/>
      <w:szCs w:val="24"/>
      <w:lang w:val="en-GB" w:eastAsia="ar-SA"/>
    </w:rPr>
  </w:style>
  <w:style w:type="character" w:customStyle="1" w:styleId="Naslov7Char">
    <w:name w:val="Naslov 7 Char"/>
    <w:basedOn w:val="Zadanifontodlomka"/>
    <w:link w:val="Naslov7"/>
    <w:uiPriority w:val="99"/>
    <w:rsid w:val="00F23B4C"/>
    <w:rPr>
      <w:rFonts w:ascii="Tahoma" w:eastAsia="Times New Roman" w:hAnsi="Tahoma" w:cs="Times New Roman"/>
      <w:sz w:val="20"/>
      <w:szCs w:val="24"/>
      <w:u w:val="single"/>
      <w:lang w:val="en-GB" w:eastAsia="ar-SA"/>
    </w:rPr>
  </w:style>
  <w:style w:type="character" w:customStyle="1" w:styleId="Naslov8Char">
    <w:name w:val="Naslov 8 Char"/>
    <w:basedOn w:val="Zadanifontodlomka"/>
    <w:link w:val="Naslov8"/>
    <w:uiPriority w:val="99"/>
    <w:rsid w:val="00F23B4C"/>
    <w:rPr>
      <w:rFonts w:ascii="Tahoma" w:eastAsia="Times New Roman" w:hAnsi="Tahoma" w:cs="Times New Roman"/>
      <w:b/>
      <w:sz w:val="20"/>
      <w:szCs w:val="24"/>
      <w:lang w:val="en-GB" w:eastAsia="ar-SA"/>
    </w:rPr>
  </w:style>
  <w:style w:type="character" w:customStyle="1" w:styleId="Naslov9Char">
    <w:name w:val="Naslov 9 Char"/>
    <w:basedOn w:val="Zadanifontodlomka"/>
    <w:link w:val="Naslov9"/>
    <w:uiPriority w:val="99"/>
    <w:rsid w:val="00F23B4C"/>
    <w:rPr>
      <w:rFonts w:ascii="Tahoma" w:eastAsia="Times New Roman" w:hAnsi="Tahoma" w:cs="Times New Roman"/>
      <w:b/>
      <w:sz w:val="20"/>
      <w:szCs w:val="24"/>
      <w:lang w:val="en-GB" w:eastAsia="ar-SA"/>
    </w:rPr>
  </w:style>
  <w:style w:type="character" w:styleId="Referencakomentara">
    <w:name w:val="annotation reference"/>
    <w:basedOn w:val="Zadanifontodlomka"/>
    <w:uiPriority w:val="99"/>
    <w:unhideWhenUsed/>
    <w:qFormat/>
    <w:rsid w:val="00B65FDA"/>
    <w:rPr>
      <w:sz w:val="16"/>
      <w:szCs w:val="16"/>
    </w:rPr>
  </w:style>
  <w:style w:type="paragraph" w:styleId="Tekstkomentara">
    <w:name w:val="annotation text"/>
    <w:aliases w:val=" Char Char"/>
    <w:basedOn w:val="Normal"/>
    <w:link w:val="TekstkomentaraChar"/>
    <w:uiPriority w:val="99"/>
    <w:unhideWhenUsed/>
    <w:qFormat/>
    <w:rsid w:val="00B65FDA"/>
    <w:pPr>
      <w:spacing w:line="240" w:lineRule="auto"/>
    </w:pPr>
    <w:rPr>
      <w:szCs w:val="20"/>
    </w:rPr>
  </w:style>
  <w:style w:type="character" w:customStyle="1" w:styleId="TekstkomentaraChar">
    <w:name w:val="Tekst komentara Char"/>
    <w:aliases w:val=" Char Char Char"/>
    <w:basedOn w:val="Zadanifontodlomka"/>
    <w:link w:val="Tekstkomentara"/>
    <w:uiPriority w:val="99"/>
    <w:qFormat/>
    <w:rsid w:val="00B65FDA"/>
    <w:rPr>
      <w:rFonts w:ascii="Times New Roman" w:hAnsi="Times New Roman"/>
      <w:sz w:val="20"/>
      <w:szCs w:val="20"/>
    </w:rPr>
  </w:style>
  <w:style w:type="paragraph" w:styleId="Tekstbalonia">
    <w:name w:val="Balloon Text"/>
    <w:basedOn w:val="Normal"/>
    <w:link w:val="TekstbaloniaChar"/>
    <w:uiPriority w:val="99"/>
    <w:semiHidden/>
    <w:unhideWhenUsed/>
    <w:rsid w:val="00B65FDA"/>
    <w:pPr>
      <w:spacing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65FDA"/>
    <w:rPr>
      <w:rFonts w:ascii="Segoe UI" w:hAnsi="Segoe UI" w:cs="Segoe UI"/>
      <w:sz w:val="18"/>
      <w:szCs w:val="18"/>
    </w:rPr>
  </w:style>
  <w:style w:type="paragraph" w:styleId="Odlomakpopisa">
    <w:name w:val="List Paragraph"/>
    <w:aliases w:val="TG lista,Heading 12,heading 1,naslov 1,Naslov 12,Graf,Graf1,Graf2,Graf3,Graf4,Graf5,Graf6,Graf7,Graf8,Graf9,Graf10,Graf11,Graf12,Graf13,Graf14,Graf15,Graf16,Graf17,Graf18,Graf19,Naslov 11,Heading 11,Heading 111,Odstavek seznama,lp1,lp1 Ch"/>
    <w:basedOn w:val="Normal"/>
    <w:link w:val="OdlomakpopisaChar"/>
    <w:uiPriority w:val="34"/>
    <w:qFormat/>
    <w:rsid w:val="002E6677"/>
    <w:pPr>
      <w:spacing w:line="276" w:lineRule="auto"/>
      <w:ind w:left="720"/>
    </w:pPr>
    <w:rPr>
      <w:rFonts w:eastAsiaTheme="minorEastAsia"/>
      <w:szCs w:val="22"/>
    </w:rPr>
  </w:style>
  <w:style w:type="character" w:customStyle="1" w:styleId="OdlomakpopisaChar">
    <w:name w:val="Odlomak popisa Char"/>
    <w:aliases w:val="TG lista Char,Heading 12 Char,heading 1 Char,naslov 1 Char,Naslov 12 Char,Graf Char,Graf1 Char,Graf2 Char,Graf3 Char,Graf4 Char,Graf5 Char,Graf6 Char,Graf7 Char,Graf8 Char,Graf9 Char,Graf10 Char,Graf11 Char,Graf12 Char,Graf13 Char"/>
    <w:basedOn w:val="Zadanifontodlomka"/>
    <w:link w:val="Odlomakpopisa"/>
    <w:uiPriority w:val="34"/>
    <w:qFormat/>
    <w:locked/>
    <w:rsid w:val="002E6677"/>
    <w:rPr>
      <w:rFonts w:ascii="Tahoma" w:eastAsiaTheme="minorEastAsia" w:hAnsi="Tahoma"/>
      <w:sz w:val="20"/>
    </w:rPr>
  </w:style>
  <w:style w:type="paragraph" w:styleId="Tekstfusnote">
    <w:name w:val="footnote text"/>
    <w:aliases w:val=" Footnote,Footnote,Char Char,Sprotna opomba - besedilo Znak1,Sprotna opomba - besedilo Znak Znak2,Sprotna opomba - besedilo Znak1 Znak Znak1,Sprotna opomba - besedilo Znak1 Znak Znak Znak,Sprotna opomba - besedilo Znak Znak Znak Znak Znak"/>
    <w:link w:val="TekstfusnoteChar"/>
    <w:uiPriority w:val="99"/>
    <w:rsid w:val="002403C6"/>
    <w:pPr>
      <w:ind w:left="284" w:hanging="284"/>
    </w:pPr>
    <w:rPr>
      <w:rFonts w:ascii="Arial" w:eastAsia="Times New Roman" w:hAnsi="Arial" w:cs="Times New Roman"/>
      <w:sz w:val="18"/>
      <w:szCs w:val="20"/>
      <w:lang w:eastAsia="hr-HR"/>
    </w:rPr>
  </w:style>
  <w:style w:type="character" w:customStyle="1" w:styleId="TekstfusnoteChar">
    <w:name w:val="Tekst fusnote Char"/>
    <w:aliases w:val=" Footnote Char,Footnote Char,Char Char Char,Sprotna opomba - besedilo Znak1 Char,Sprotna opomba - besedilo Znak Znak2 Char,Sprotna opomba - besedilo Znak1 Znak Znak1 Char,Sprotna opomba - besedilo Znak1 Znak Znak Znak Char"/>
    <w:basedOn w:val="Zadanifontodlomka"/>
    <w:link w:val="Tekstfusnote"/>
    <w:uiPriority w:val="99"/>
    <w:rsid w:val="002403C6"/>
    <w:rPr>
      <w:rFonts w:ascii="Arial" w:eastAsia="Times New Roman" w:hAnsi="Arial" w:cs="Times New Roman"/>
      <w:sz w:val="18"/>
      <w:szCs w:val="20"/>
      <w:lang w:eastAsia="hr-HR"/>
    </w:rPr>
  </w:style>
  <w:style w:type="character" w:styleId="Referencafusnote">
    <w:name w:val="footnote reference"/>
    <w:aliases w:val="Footnote symbol,Fussnota,BVI fnr"/>
    <w:uiPriority w:val="99"/>
    <w:rsid w:val="002403C6"/>
    <w:rPr>
      <w:vertAlign w:val="superscript"/>
    </w:rPr>
  </w:style>
  <w:style w:type="table" w:styleId="Reetkatablice">
    <w:name w:val="Table Grid"/>
    <w:basedOn w:val="Obinatablica"/>
    <w:uiPriority w:val="59"/>
    <w:rsid w:val="00F14F10"/>
    <w:pPr>
      <w:jc w:val="left"/>
    </w:pPr>
    <w:rPr>
      <w:rFonts w:ascii="Times New Roman" w:hAnsi="Times New Roman"/>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pisslike">
    <w:name w:val="caption"/>
    <w:basedOn w:val="Normal"/>
    <w:next w:val="Normal"/>
    <w:uiPriority w:val="99"/>
    <w:qFormat/>
    <w:rsid w:val="00A23A64"/>
    <w:pPr>
      <w:spacing w:before="240" w:after="200" w:line="240" w:lineRule="auto"/>
    </w:pPr>
    <w:rPr>
      <w:rFonts w:eastAsia="Times New Roman" w:cs="Tahoma"/>
      <w:bCs/>
      <w:szCs w:val="20"/>
      <w:lang w:eastAsia="hr-HR"/>
    </w:rPr>
  </w:style>
  <w:style w:type="paragraph" w:customStyle="1" w:styleId="Default">
    <w:name w:val="Default"/>
    <w:rsid w:val="009A66AA"/>
    <w:pPr>
      <w:autoSpaceDE w:val="0"/>
      <w:autoSpaceDN w:val="0"/>
      <w:adjustRightInd w:val="0"/>
      <w:jc w:val="left"/>
    </w:pPr>
    <w:rPr>
      <w:rFonts w:ascii="Arial" w:hAnsi="Arial" w:cs="Arial"/>
      <w:color w:val="000000"/>
      <w:sz w:val="24"/>
      <w:szCs w:val="24"/>
    </w:rPr>
  </w:style>
  <w:style w:type="character" w:styleId="Naglaeno">
    <w:name w:val="Strong"/>
    <w:uiPriority w:val="22"/>
    <w:qFormat/>
    <w:rsid w:val="00DB310E"/>
    <w:rPr>
      <w:rFonts w:ascii="Tahoma" w:hAnsi="Tahoma"/>
      <w:b/>
      <w:bCs/>
      <w:sz w:val="24"/>
      <w:szCs w:val="24"/>
      <w:lang w:val="en-US" w:eastAsia="en-US" w:bidi="ar-SA"/>
    </w:rPr>
  </w:style>
  <w:style w:type="paragraph" w:styleId="Naslov">
    <w:name w:val="Title"/>
    <w:aliases w:val="Naslov 55"/>
    <w:basedOn w:val="Normal"/>
    <w:next w:val="Naslov10"/>
    <w:link w:val="NaslovChar"/>
    <w:uiPriority w:val="99"/>
    <w:qFormat/>
    <w:rsid w:val="006D2239"/>
    <w:pPr>
      <w:spacing w:before="360" w:after="360" w:line="240" w:lineRule="auto"/>
    </w:pPr>
    <w:rPr>
      <w:rFonts w:eastAsia="Times New Roman" w:cs="Times New Roman"/>
      <w:b/>
      <w:sz w:val="28"/>
      <w:lang w:val="en-US" w:eastAsia="hr-HR"/>
    </w:rPr>
  </w:style>
  <w:style w:type="character" w:customStyle="1" w:styleId="NaslovChar">
    <w:name w:val="Naslov Char"/>
    <w:aliases w:val="Naslov 55 Char"/>
    <w:basedOn w:val="Zadanifontodlomka"/>
    <w:link w:val="Naslov"/>
    <w:uiPriority w:val="99"/>
    <w:rsid w:val="006D2239"/>
    <w:rPr>
      <w:rFonts w:ascii="Tahoma" w:eastAsia="Times New Roman" w:hAnsi="Tahoma" w:cs="Times New Roman"/>
      <w:b/>
      <w:sz w:val="28"/>
      <w:szCs w:val="24"/>
      <w:lang w:val="en-US" w:eastAsia="hr-HR"/>
    </w:rPr>
  </w:style>
  <w:style w:type="character" w:styleId="Hiperveza">
    <w:name w:val="Hyperlink"/>
    <w:basedOn w:val="Zadanifontodlomka"/>
    <w:uiPriority w:val="99"/>
    <w:unhideWhenUsed/>
    <w:rsid w:val="004435C6"/>
    <w:rPr>
      <w:color w:val="0000FF"/>
      <w:u w:val="single"/>
    </w:rPr>
  </w:style>
  <w:style w:type="character" w:styleId="SlijeenaHiperveza">
    <w:name w:val="FollowedHyperlink"/>
    <w:basedOn w:val="Zadanifontodlomka"/>
    <w:uiPriority w:val="99"/>
    <w:unhideWhenUsed/>
    <w:rsid w:val="00EB2188"/>
    <w:rPr>
      <w:color w:val="954F72" w:themeColor="followedHyperlink"/>
      <w:u w:val="single"/>
    </w:rPr>
  </w:style>
  <w:style w:type="paragraph" w:customStyle="1" w:styleId="PROJEKT">
    <w:name w:val="PROJEKT"/>
    <w:basedOn w:val="Normal"/>
    <w:rsid w:val="00E10540"/>
    <w:pPr>
      <w:numPr>
        <w:numId w:val="1"/>
      </w:numPr>
      <w:spacing w:line="240" w:lineRule="auto"/>
    </w:pPr>
    <w:rPr>
      <w:rFonts w:ascii="Cambria" w:eastAsia="Times New Roman" w:hAnsi="Cambria" w:cs="Times New Roman"/>
      <w:szCs w:val="20"/>
      <w:lang w:val="en-US"/>
    </w:rPr>
  </w:style>
  <w:style w:type="paragraph" w:styleId="TOCNaslov">
    <w:name w:val="TOC Heading"/>
    <w:basedOn w:val="Naslov1"/>
    <w:next w:val="Normal"/>
    <w:uiPriority w:val="39"/>
    <w:unhideWhenUsed/>
    <w:qFormat/>
    <w:rsid w:val="000D5504"/>
    <w:pPr>
      <w:tabs>
        <w:tab w:val="clear" w:pos="-1418"/>
      </w:tabs>
      <w:spacing w:after="0" w:line="259" w:lineRule="auto"/>
      <w:outlineLvl w:val="9"/>
    </w:pPr>
    <w:rPr>
      <w:rFonts w:asciiTheme="majorHAnsi" w:eastAsiaTheme="majorEastAsia" w:hAnsiTheme="majorHAnsi" w:cstheme="majorBidi"/>
      <w:b w:val="0"/>
      <w:caps w:val="0"/>
      <w:color w:val="2E74B5" w:themeColor="accent1" w:themeShade="BF"/>
      <w:kern w:val="0"/>
      <w:sz w:val="32"/>
      <w:szCs w:val="32"/>
      <w:lang w:eastAsia="hr-HR"/>
    </w:rPr>
  </w:style>
  <w:style w:type="paragraph" w:styleId="Sadraj1">
    <w:name w:val="toc 1"/>
    <w:basedOn w:val="Normal"/>
    <w:next w:val="Normal"/>
    <w:autoRedefine/>
    <w:uiPriority w:val="39"/>
    <w:unhideWhenUsed/>
    <w:qFormat/>
    <w:rsid w:val="009502ED"/>
    <w:pPr>
      <w:jc w:val="left"/>
    </w:pPr>
    <w:rPr>
      <w:rFonts w:asciiTheme="minorHAnsi" w:hAnsiTheme="minorHAnsi"/>
      <w:b/>
      <w:bCs/>
      <w:caps/>
      <w:szCs w:val="20"/>
    </w:rPr>
  </w:style>
  <w:style w:type="paragraph" w:styleId="Sadraj2">
    <w:name w:val="toc 2"/>
    <w:basedOn w:val="Normal"/>
    <w:next w:val="Normal"/>
    <w:autoRedefine/>
    <w:uiPriority w:val="39"/>
    <w:unhideWhenUsed/>
    <w:qFormat/>
    <w:rsid w:val="009502ED"/>
    <w:pPr>
      <w:spacing w:before="0" w:after="0"/>
      <w:ind w:left="200"/>
      <w:jc w:val="left"/>
    </w:pPr>
    <w:rPr>
      <w:rFonts w:asciiTheme="minorHAnsi" w:hAnsiTheme="minorHAnsi"/>
      <w:smallCaps/>
      <w:szCs w:val="20"/>
    </w:rPr>
  </w:style>
  <w:style w:type="paragraph" w:styleId="Sadraj3">
    <w:name w:val="toc 3"/>
    <w:basedOn w:val="Normal"/>
    <w:next w:val="Normal"/>
    <w:autoRedefine/>
    <w:uiPriority w:val="39"/>
    <w:unhideWhenUsed/>
    <w:qFormat/>
    <w:rsid w:val="000D5504"/>
    <w:pPr>
      <w:spacing w:before="0" w:after="0"/>
      <w:ind w:left="400"/>
      <w:jc w:val="left"/>
    </w:pPr>
    <w:rPr>
      <w:rFonts w:asciiTheme="minorHAnsi" w:hAnsiTheme="minorHAnsi"/>
      <w:i/>
      <w:iCs/>
      <w:szCs w:val="20"/>
    </w:rPr>
  </w:style>
  <w:style w:type="paragraph" w:styleId="Bezproreda">
    <w:name w:val="No Spacing"/>
    <w:link w:val="BezproredaChar"/>
    <w:uiPriority w:val="1"/>
    <w:qFormat/>
    <w:rsid w:val="00B54C92"/>
    <w:pPr>
      <w:jc w:val="left"/>
    </w:pPr>
  </w:style>
  <w:style w:type="paragraph" w:styleId="Predmetkomentara">
    <w:name w:val="annotation subject"/>
    <w:basedOn w:val="Tekstkomentara"/>
    <w:next w:val="Tekstkomentara"/>
    <w:link w:val="PredmetkomentaraChar"/>
    <w:uiPriority w:val="99"/>
    <w:semiHidden/>
    <w:unhideWhenUsed/>
    <w:rsid w:val="00417903"/>
    <w:rPr>
      <w:b/>
      <w:bCs/>
    </w:rPr>
  </w:style>
  <w:style w:type="character" w:customStyle="1" w:styleId="PredmetkomentaraChar">
    <w:name w:val="Predmet komentara Char"/>
    <w:basedOn w:val="TekstkomentaraChar"/>
    <w:link w:val="Predmetkomentara"/>
    <w:uiPriority w:val="99"/>
    <w:semiHidden/>
    <w:rsid w:val="00417903"/>
    <w:rPr>
      <w:rFonts w:ascii="Times New Roman" w:hAnsi="Times New Roman"/>
      <w:b/>
      <w:bCs/>
      <w:sz w:val="20"/>
      <w:szCs w:val="20"/>
    </w:rPr>
  </w:style>
  <w:style w:type="paragraph" w:styleId="Sadraj4">
    <w:name w:val="toc 4"/>
    <w:basedOn w:val="Normal"/>
    <w:next w:val="Normal"/>
    <w:autoRedefine/>
    <w:uiPriority w:val="39"/>
    <w:unhideWhenUsed/>
    <w:rsid w:val="0070009B"/>
    <w:pPr>
      <w:spacing w:before="0" w:after="0"/>
      <w:ind w:left="600"/>
      <w:jc w:val="left"/>
    </w:pPr>
    <w:rPr>
      <w:rFonts w:asciiTheme="minorHAnsi" w:hAnsiTheme="minorHAnsi"/>
      <w:sz w:val="18"/>
      <w:szCs w:val="18"/>
    </w:rPr>
  </w:style>
  <w:style w:type="paragraph" w:styleId="Sadraj5">
    <w:name w:val="toc 5"/>
    <w:basedOn w:val="Normal"/>
    <w:next w:val="Normal"/>
    <w:autoRedefine/>
    <w:uiPriority w:val="39"/>
    <w:unhideWhenUsed/>
    <w:rsid w:val="0070009B"/>
    <w:pPr>
      <w:spacing w:before="0" w:after="0"/>
      <w:ind w:left="800"/>
      <w:jc w:val="left"/>
    </w:pPr>
    <w:rPr>
      <w:rFonts w:asciiTheme="minorHAnsi" w:hAnsiTheme="minorHAnsi"/>
      <w:sz w:val="18"/>
      <w:szCs w:val="18"/>
    </w:rPr>
  </w:style>
  <w:style w:type="paragraph" w:styleId="Sadraj6">
    <w:name w:val="toc 6"/>
    <w:basedOn w:val="Normal"/>
    <w:next w:val="Normal"/>
    <w:autoRedefine/>
    <w:uiPriority w:val="39"/>
    <w:unhideWhenUsed/>
    <w:rsid w:val="0070009B"/>
    <w:pPr>
      <w:spacing w:before="0" w:after="0"/>
      <w:ind w:left="1000"/>
      <w:jc w:val="left"/>
    </w:pPr>
    <w:rPr>
      <w:rFonts w:asciiTheme="minorHAnsi" w:hAnsiTheme="minorHAnsi"/>
      <w:sz w:val="18"/>
      <w:szCs w:val="18"/>
    </w:rPr>
  </w:style>
  <w:style w:type="paragraph" w:styleId="Sadraj7">
    <w:name w:val="toc 7"/>
    <w:basedOn w:val="Normal"/>
    <w:next w:val="Normal"/>
    <w:autoRedefine/>
    <w:uiPriority w:val="39"/>
    <w:unhideWhenUsed/>
    <w:rsid w:val="0070009B"/>
    <w:pPr>
      <w:spacing w:before="0" w:after="0"/>
      <w:ind w:left="1200"/>
      <w:jc w:val="left"/>
    </w:pPr>
    <w:rPr>
      <w:rFonts w:asciiTheme="minorHAnsi" w:hAnsiTheme="minorHAnsi"/>
      <w:sz w:val="18"/>
      <w:szCs w:val="18"/>
    </w:rPr>
  </w:style>
  <w:style w:type="paragraph" w:styleId="Sadraj8">
    <w:name w:val="toc 8"/>
    <w:basedOn w:val="Normal"/>
    <w:next w:val="Normal"/>
    <w:autoRedefine/>
    <w:uiPriority w:val="39"/>
    <w:unhideWhenUsed/>
    <w:rsid w:val="0070009B"/>
    <w:pPr>
      <w:spacing w:before="0" w:after="0"/>
      <w:ind w:left="1400"/>
      <w:jc w:val="left"/>
    </w:pPr>
    <w:rPr>
      <w:rFonts w:asciiTheme="minorHAnsi" w:hAnsiTheme="minorHAnsi"/>
      <w:sz w:val="18"/>
      <w:szCs w:val="18"/>
    </w:rPr>
  </w:style>
  <w:style w:type="paragraph" w:styleId="Sadraj9">
    <w:name w:val="toc 9"/>
    <w:basedOn w:val="Normal"/>
    <w:next w:val="Normal"/>
    <w:autoRedefine/>
    <w:uiPriority w:val="39"/>
    <w:unhideWhenUsed/>
    <w:rsid w:val="0070009B"/>
    <w:pPr>
      <w:spacing w:before="0" w:after="0"/>
      <w:ind w:left="1600"/>
      <w:jc w:val="left"/>
    </w:pPr>
    <w:rPr>
      <w:rFonts w:asciiTheme="minorHAnsi" w:hAnsiTheme="minorHAnsi"/>
      <w:sz w:val="18"/>
      <w:szCs w:val="18"/>
    </w:rPr>
  </w:style>
  <w:style w:type="paragraph" w:customStyle="1" w:styleId="Style1">
    <w:name w:val="Style1"/>
    <w:basedOn w:val="Naslov1"/>
    <w:rsid w:val="005B1C5D"/>
    <w:pPr>
      <w:numPr>
        <w:numId w:val="2"/>
      </w:numPr>
      <w:tabs>
        <w:tab w:val="clear" w:pos="-1418"/>
      </w:tabs>
      <w:spacing w:before="1080" w:after="2400"/>
      <w:jc w:val="right"/>
    </w:pPr>
    <w:rPr>
      <w:rFonts w:ascii="Arial" w:hAnsi="Arial" w:cs="Times New Roman"/>
      <w:caps w:val="0"/>
      <w:kern w:val="0"/>
      <w:sz w:val="32"/>
      <w:szCs w:val="32"/>
      <w:lang w:eastAsia="en-US"/>
    </w:rPr>
  </w:style>
  <w:style w:type="character" w:customStyle="1" w:styleId="kurziv1">
    <w:name w:val="kurziv1"/>
    <w:basedOn w:val="Zadanifontodlomka"/>
    <w:rsid w:val="001B3BF1"/>
    <w:rPr>
      <w:i/>
      <w:iCs/>
    </w:rPr>
  </w:style>
  <w:style w:type="paragraph" w:styleId="Zaglavlje">
    <w:name w:val="header"/>
    <w:aliases w:val=" Char Char Char Char Char Char Char Char Char Char Char Char Char Char Char Char Char Char Char Char Char Char Char Char Char Char Char Char Char Char Char Char Char Char Char Char Char Char Char Char Char Char Char Char Char Char, Char,Char"/>
    <w:basedOn w:val="Normal"/>
    <w:link w:val="ZaglavljeChar"/>
    <w:uiPriority w:val="99"/>
    <w:rsid w:val="00F15CF1"/>
    <w:pPr>
      <w:tabs>
        <w:tab w:val="center" w:pos="4536"/>
        <w:tab w:val="right" w:pos="9072"/>
      </w:tabs>
      <w:spacing w:line="240" w:lineRule="auto"/>
    </w:pPr>
    <w:rPr>
      <w:rFonts w:ascii="Arial" w:eastAsia="Times New Roman" w:hAnsi="Arial" w:cs="Times New Roman"/>
      <w:szCs w:val="22"/>
      <w:lang w:val="en-US"/>
    </w:rPr>
  </w:style>
  <w:style w:type="character" w:customStyle="1" w:styleId="ZaglavljeChar">
    <w:name w:val="Zaglavlje Char"/>
    <w:aliases w:val=" Char Char Char Char Char Char Char Char Char Char Char Char Char Char Char Char Char Char Char Char Char Char Char Char Char Char Char Char Char Char Char Char Char Char Char Char Char Char Char Char Char Char Char Char Char Char Char"/>
    <w:basedOn w:val="Zadanifontodlomka"/>
    <w:link w:val="Zaglavlje"/>
    <w:uiPriority w:val="99"/>
    <w:rsid w:val="00F15CF1"/>
    <w:rPr>
      <w:rFonts w:ascii="Arial" w:eastAsia="Times New Roman" w:hAnsi="Arial" w:cs="Times New Roman"/>
      <w:lang w:val="en-US"/>
    </w:rPr>
  </w:style>
  <w:style w:type="paragraph" w:styleId="Tijeloteksta">
    <w:name w:val="Body Text"/>
    <w:aliases w:val="uvlaka 2,Tijelo teksta1,Tijelo teksta11,Tijelo teksta111,Tijelo teksta1111,  uvlaka 22, uvlaka 31"/>
    <w:basedOn w:val="Normal"/>
    <w:link w:val="TijelotekstaChar"/>
    <w:uiPriority w:val="99"/>
    <w:qFormat/>
    <w:rsid w:val="00F15CF1"/>
    <w:pPr>
      <w:spacing w:line="240" w:lineRule="auto"/>
      <w:jc w:val="center"/>
    </w:pPr>
    <w:rPr>
      <w:rFonts w:ascii="Arial" w:eastAsia="Times New Roman" w:hAnsi="Arial" w:cs="Times New Roman"/>
      <w:szCs w:val="22"/>
      <w:lang w:val="en-US"/>
    </w:rPr>
  </w:style>
  <w:style w:type="character" w:customStyle="1" w:styleId="TijelotekstaChar">
    <w:name w:val="Tijelo teksta Char"/>
    <w:aliases w:val="uvlaka 2 Char,Tijelo teksta1 Char,Tijelo teksta11 Char,Tijelo teksta111 Char,Tijelo teksta1111 Char,  uvlaka 22 Char, uvlaka 31 Char"/>
    <w:basedOn w:val="Zadanifontodlomka"/>
    <w:link w:val="Tijeloteksta"/>
    <w:uiPriority w:val="99"/>
    <w:rsid w:val="00F15CF1"/>
    <w:rPr>
      <w:rFonts w:ascii="Arial" w:eastAsia="Times New Roman" w:hAnsi="Arial" w:cs="Times New Roman"/>
      <w:lang w:val="en-US"/>
    </w:rPr>
  </w:style>
  <w:style w:type="paragraph" w:customStyle="1" w:styleId="p4">
    <w:name w:val="p4"/>
    <w:basedOn w:val="Normal"/>
    <w:rsid w:val="00F15CF1"/>
    <w:pPr>
      <w:widowControl w:val="0"/>
      <w:tabs>
        <w:tab w:val="left" w:pos="702"/>
      </w:tabs>
      <w:autoSpaceDE w:val="0"/>
      <w:autoSpaceDN w:val="0"/>
      <w:adjustRightInd w:val="0"/>
      <w:spacing w:line="240" w:lineRule="auto"/>
      <w:ind w:left="738"/>
    </w:pPr>
    <w:rPr>
      <w:rFonts w:asciiTheme="minorHAnsi" w:eastAsia="Times New Roman" w:hAnsiTheme="minorHAnsi" w:cs="Times New Roman"/>
      <w:szCs w:val="22"/>
      <w:lang w:val="en-US"/>
    </w:rPr>
  </w:style>
  <w:style w:type="paragraph" w:customStyle="1" w:styleId="SectionVHeader">
    <w:name w:val="Section V. Header"/>
    <w:basedOn w:val="Normal"/>
    <w:rsid w:val="00F15CF1"/>
    <w:pPr>
      <w:suppressAutoHyphens/>
      <w:autoSpaceDN w:val="0"/>
      <w:spacing w:line="240" w:lineRule="auto"/>
      <w:jc w:val="center"/>
      <w:textAlignment w:val="baseline"/>
    </w:pPr>
    <w:rPr>
      <w:rFonts w:asciiTheme="minorHAnsi" w:eastAsia="Times New Roman" w:hAnsiTheme="minorHAnsi" w:cs="Times New Roman"/>
      <w:b/>
      <w:sz w:val="36"/>
      <w:szCs w:val="20"/>
      <w:lang w:val="en-US" w:eastAsia="ar-SA"/>
    </w:rPr>
  </w:style>
  <w:style w:type="paragraph" w:styleId="StandardWeb">
    <w:name w:val="Normal (Web)"/>
    <w:basedOn w:val="Normal"/>
    <w:uiPriority w:val="99"/>
    <w:rsid w:val="00F15CF1"/>
    <w:pPr>
      <w:suppressAutoHyphens/>
      <w:spacing w:before="100" w:after="100" w:line="100" w:lineRule="atLeast"/>
      <w:ind w:left="567"/>
    </w:pPr>
    <w:rPr>
      <w:rFonts w:asciiTheme="minorHAnsi" w:eastAsia="Times New Roman" w:hAnsiTheme="minorHAnsi" w:cs="Times New Roman"/>
      <w:szCs w:val="22"/>
      <w:lang w:val="en-GB" w:eastAsia="ar-SA"/>
    </w:rPr>
  </w:style>
  <w:style w:type="character" w:customStyle="1" w:styleId="CommentTextChar1">
    <w:name w:val="Comment Text Char1"/>
    <w:basedOn w:val="Zadanifontodlomka"/>
    <w:rsid w:val="00F15CF1"/>
    <w:rPr>
      <w:rFonts w:ascii="Times New Roman" w:eastAsia="Times New Roman" w:hAnsi="Times New Roman" w:cs="Times New Roman"/>
      <w:sz w:val="20"/>
      <w:szCs w:val="20"/>
      <w:lang w:val="en-GB" w:eastAsia="ar-SA"/>
    </w:rPr>
  </w:style>
  <w:style w:type="paragraph" w:styleId="Tijeloteksta2">
    <w:name w:val="Body Text 2"/>
    <w:aliases w:val="Body indent 3"/>
    <w:basedOn w:val="Normal"/>
    <w:link w:val="Tijeloteksta2Char"/>
    <w:uiPriority w:val="99"/>
    <w:unhideWhenUsed/>
    <w:rsid w:val="00F15CF1"/>
    <w:pPr>
      <w:spacing w:line="480" w:lineRule="auto"/>
    </w:pPr>
    <w:rPr>
      <w:rFonts w:ascii="Arial" w:hAnsi="Arial"/>
      <w:szCs w:val="22"/>
    </w:rPr>
  </w:style>
  <w:style w:type="character" w:customStyle="1" w:styleId="Tijeloteksta2Char">
    <w:name w:val="Tijelo teksta 2 Char"/>
    <w:aliases w:val="Body indent 3 Char"/>
    <w:basedOn w:val="Zadanifontodlomka"/>
    <w:link w:val="Tijeloteksta2"/>
    <w:uiPriority w:val="99"/>
    <w:rsid w:val="00F15CF1"/>
    <w:rPr>
      <w:rFonts w:ascii="Arial" w:hAnsi="Arial"/>
    </w:rPr>
  </w:style>
  <w:style w:type="paragraph" w:customStyle="1" w:styleId="TGpodpodnaslov">
    <w:name w:val="TG podpodnaslov"/>
    <w:basedOn w:val="Normal"/>
    <w:link w:val="TGpodpodnaslovChar"/>
    <w:qFormat/>
    <w:rsid w:val="00F15CF1"/>
    <w:pPr>
      <w:keepNext/>
      <w:suppressAutoHyphens/>
      <w:spacing w:before="40" w:line="264" w:lineRule="auto"/>
      <w:contextualSpacing/>
      <w:outlineLvl w:val="2"/>
    </w:pPr>
    <w:rPr>
      <w:rFonts w:ascii="Calibri" w:eastAsia="Times New Roman" w:hAnsi="Calibri" w:cs="Times New Roman"/>
      <w:b/>
      <w:sz w:val="24"/>
      <w:szCs w:val="20"/>
      <w:lang w:eastAsia="hr-HR"/>
    </w:rPr>
  </w:style>
  <w:style w:type="character" w:customStyle="1" w:styleId="TGpodpodnaslovChar">
    <w:name w:val="TG podpodnaslov Char"/>
    <w:basedOn w:val="Zadanifontodlomka"/>
    <w:link w:val="TGpodpodnaslov"/>
    <w:rsid w:val="00F15CF1"/>
    <w:rPr>
      <w:rFonts w:ascii="Calibri" w:eastAsia="Times New Roman" w:hAnsi="Calibri" w:cs="Times New Roman"/>
      <w:b/>
      <w:sz w:val="24"/>
      <w:szCs w:val="20"/>
      <w:lang w:eastAsia="hr-HR"/>
    </w:rPr>
  </w:style>
  <w:style w:type="paragraph" w:styleId="Tijeloteksta3">
    <w:name w:val="Body Text 3"/>
    <w:basedOn w:val="Normal"/>
    <w:link w:val="Tijeloteksta3Char"/>
    <w:uiPriority w:val="99"/>
    <w:unhideWhenUsed/>
    <w:rsid w:val="00F15CF1"/>
    <w:rPr>
      <w:sz w:val="16"/>
      <w:szCs w:val="16"/>
    </w:rPr>
  </w:style>
  <w:style w:type="character" w:customStyle="1" w:styleId="Tijeloteksta3Char">
    <w:name w:val="Tijelo teksta 3 Char"/>
    <w:basedOn w:val="Zadanifontodlomka"/>
    <w:link w:val="Tijeloteksta3"/>
    <w:uiPriority w:val="99"/>
    <w:rsid w:val="00F15CF1"/>
    <w:rPr>
      <w:rFonts w:ascii="Times New Roman" w:hAnsi="Times New Roman"/>
      <w:sz w:val="16"/>
      <w:szCs w:val="16"/>
    </w:rPr>
  </w:style>
  <w:style w:type="paragraph" w:styleId="Obinitekst">
    <w:name w:val="Plain Text"/>
    <w:basedOn w:val="Normal"/>
    <w:link w:val="ObinitekstChar"/>
    <w:uiPriority w:val="99"/>
    <w:rsid w:val="00F15CF1"/>
    <w:pPr>
      <w:spacing w:line="240" w:lineRule="auto"/>
    </w:pPr>
    <w:rPr>
      <w:rFonts w:ascii="Courier New" w:eastAsia="Times New Roman" w:hAnsi="Courier New" w:cs="Courier New"/>
      <w:szCs w:val="20"/>
      <w:lang w:eastAsia="hr-HR"/>
    </w:rPr>
  </w:style>
  <w:style w:type="character" w:customStyle="1" w:styleId="ObinitekstChar">
    <w:name w:val="Obični tekst Char"/>
    <w:basedOn w:val="Zadanifontodlomka"/>
    <w:link w:val="Obinitekst"/>
    <w:uiPriority w:val="99"/>
    <w:rsid w:val="00F15CF1"/>
    <w:rPr>
      <w:rFonts w:ascii="Courier New" w:eastAsia="Times New Roman" w:hAnsi="Courier New" w:cs="Courier New"/>
      <w:sz w:val="20"/>
      <w:szCs w:val="20"/>
      <w:lang w:eastAsia="hr-HR"/>
    </w:rPr>
  </w:style>
  <w:style w:type="paragraph" w:styleId="Podnoje">
    <w:name w:val="footer"/>
    <w:basedOn w:val="Normal"/>
    <w:link w:val="PodnojeChar"/>
    <w:uiPriority w:val="99"/>
    <w:unhideWhenUsed/>
    <w:rsid w:val="00E461EF"/>
    <w:pPr>
      <w:tabs>
        <w:tab w:val="center" w:pos="4536"/>
        <w:tab w:val="right" w:pos="9072"/>
      </w:tabs>
      <w:spacing w:line="240" w:lineRule="auto"/>
    </w:pPr>
  </w:style>
  <w:style w:type="character" w:customStyle="1" w:styleId="PodnojeChar">
    <w:name w:val="Podnožje Char"/>
    <w:basedOn w:val="Zadanifontodlomka"/>
    <w:link w:val="Podnoje"/>
    <w:uiPriority w:val="99"/>
    <w:rsid w:val="00E461EF"/>
    <w:rPr>
      <w:rFonts w:ascii="Times New Roman" w:hAnsi="Times New Roman"/>
      <w:szCs w:val="24"/>
    </w:rPr>
  </w:style>
  <w:style w:type="character" w:customStyle="1" w:styleId="apple-converted-space">
    <w:name w:val="apple-converted-space"/>
    <w:basedOn w:val="Zadanifontodlomka"/>
    <w:rsid w:val="00D61EC6"/>
  </w:style>
  <w:style w:type="paragraph" w:customStyle="1" w:styleId="Normal1">
    <w:name w:val="Normal1"/>
    <w:rsid w:val="00D61EC6"/>
    <w:pPr>
      <w:spacing w:before="100" w:after="100"/>
      <w:ind w:left="567"/>
    </w:pPr>
    <w:rPr>
      <w:rFonts w:ascii="Times New Roman" w:eastAsia="Times New Roman" w:hAnsi="Times New Roman" w:cs="Times New Roman"/>
      <w:color w:val="000000"/>
      <w:lang w:eastAsia="hr-HR"/>
    </w:rPr>
  </w:style>
  <w:style w:type="paragraph" w:styleId="Tijeloteksta-uvlaka3">
    <w:name w:val="Body Text Indent 3"/>
    <w:aliases w:val=" uvlaka 3,uvlaka 3"/>
    <w:basedOn w:val="Normal"/>
    <w:link w:val="Tijeloteksta-uvlaka3Char"/>
    <w:uiPriority w:val="99"/>
    <w:rsid w:val="00FC742F"/>
    <w:pPr>
      <w:spacing w:line="240" w:lineRule="auto"/>
      <w:ind w:left="283"/>
    </w:pPr>
    <w:rPr>
      <w:rFonts w:ascii="Arial" w:eastAsia="Times New Roman" w:hAnsi="Arial" w:cs="Times New Roman"/>
      <w:sz w:val="16"/>
      <w:szCs w:val="16"/>
    </w:rPr>
  </w:style>
  <w:style w:type="character" w:customStyle="1" w:styleId="Tijeloteksta-uvlaka3Char">
    <w:name w:val="Tijelo teksta - uvlaka 3 Char"/>
    <w:aliases w:val=" uvlaka 3 Char,uvlaka 3 Char"/>
    <w:basedOn w:val="Zadanifontodlomka"/>
    <w:link w:val="Tijeloteksta-uvlaka3"/>
    <w:uiPriority w:val="99"/>
    <w:rsid w:val="00FC742F"/>
    <w:rPr>
      <w:rFonts w:ascii="Arial" w:eastAsia="Times New Roman" w:hAnsi="Arial" w:cs="Times New Roman"/>
      <w:sz w:val="16"/>
      <w:szCs w:val="16"/>
    </w:rPr>
  </w:style>
  <w:style w:type="paragraph" w:customStyle="1" w:styleId="Tablica">
    <w:name w:val="Tablica"/>
    <w:basedOn w:val="Opisslike"/>
    <w:link w:val="TablicaChar"/>
    <w:qFormat/>
    <w:rsid w:val="002413B9"/>
    <w:pPr>
      <w:spacing w:after="60"/>
      <w:ind w:left="709" w:hanging="709"/>
    </w:pPr>
    <w:rPr>
      <w:rFonts w:ascii="Arial" w:hAnsi="Arial" w:cs="Times New Roman"/>
      <w:i/>
      <w:sz w:val="22"/>
      <w:szCs w:val="28"/>
      <w:lang w:eastAsia="en-US"/>
    </w:rPr>
  </w:style>
  <w:style w:type="character" w:customStyle="1" w:styleId="TablicaChar">
    <w:name w:val="Tablica Char"/>
    <w:link w:val="Tablica"/>
    <w:rsid w:val="002413B9"/>
    <w:rPr>
      <w:rFonts w:ascii="Arial" w:eastAsia="Times New Roman" w:hAnsi="Arial" w:cs="Times New Roman"/>
      <w:bCs/>
      <w:i/>
      <w:szCs w:val="28"/>
    </w:rPr>
  </w:style>
  <w:style w:type="paragraph" w:customStyle="1" w:styleId="t-9-8">
    <w:name w:val="t-9-8"/>
    <w:basedOn w:val="Normal"/>
    <w:rsid w:val="00F11B3E"/>
    <w:pPr>
      <w:spacing w:before="100" w:beforeAutospacing="1" w:after="100" w:afterAutospacing="1" w:line="240" w:lineRule="auto"/>
    </w:pPr>
    <w:rPr>
      <w:rFonts w:eastAsia="Times New Roman" w:cs="Times New Roman"/>
      <w:sz w:val="24"/>
      <w:lang w:eastAsia="hr-HR"/>
    </w:rPr>
  </w:style>
  <w:style w:type="paragraph" w:customStyle="1" w:styleId="TD-Footer">
    <w:name w:val="TD-Footer"/>
    <w:basedOn w:val="Normal"/>
    <w:rsid w:val="00BB0909"/>
    <w:pPr>
      <w:pBdr>
        <w:top w:val="single" w:sz="4" w:space="1" w:color="auto"/>
      </w:pBdr>
      <w:tabs>
        <w:tab w:val="right" w:pos="9072"/>
      </w:tabs>
      <w:spacing w:line="240" w:lineRule="auto"/>
    </w:pPr>
    <w:rPr>
      <w:rFonts w:ascii="Arial" w:eastAsiaTheme="minorEastAsia" w:hAnsi="Arial"/>
      <w:sz w:val="18"/>
      <w:szCs w:val="18"/>
    </w:rPr>
  </w:style>
  <w:style w:type="paragraph" w:customStyle="1" w:styleId="odlomak">
    <w:name w:val="odlomak"/>
    <w:basedOn w:val="Normal"/>
    <w:link w:val="odlomakChar"/>
    <w:qFormat/>
    <w:rsid w:val="00E24182"/>
    <w:pPr>
      <w:spacing w:after="240" w:line="240" w:lineRule="auto"/>
    </w:pPr>
    <w:rPr>
      <w:rFonts w:ascii="Times New Roman" w:eastAsia="Times New Roman" w:hAnsi="Times New Roman" w:cs="Times New Roman"/>
      <w:sz w:val="22"/>
      <w:szCs w:val="22"/>
      <w:lang w:val="en-GB" w:eastAsia="hr-HR"/>
    </w:rPr>
  </w:style>
  <w:style w:type="character" w:customStyle="1" w:styleId="odlomakChar">
    <w:name w:val="odlomak Char"/>
    <w:basedOn w:val="Zadanifontodlomka"/>
    <w:link w:val="odlomak"/>
    <w:rsid w:val="00E24182"/>
    <w:rPr>
      <w:rFonts w:ascii="Times New Roman" w:eastAsia="Times New Roman" w:hAnsi="Times New Roman" w:cs="Times New Roman"/>
      <w:lang w:val="en-GB" w:eastAsia="hr-HR"/>
    </w:rPr>
  </w:style>
  <w:style w:type="paragraph" w:customStyle="1" w:styleId="natuknica">
    <w:name w:val="natuknica"/>
    <w:basedOn w:val="Normal"/>
    <w:next w:val="Normal"/>
    <w:qFormat/>
    <w:rsid w:val="00E24182"/>
    <w:pPr>
      <w:numPr>
        <w:numId w:val="3"/>
      </w:numPr>
      <w:tabs>
        <w:tab w:val="left" w:pos="709"/>
      </w:tabs>
      <w:spacing w:after="240" w:line="240" w:lineRule="auto"/>
      <w:ind w:left="709"/>
      <w:contextualSpacing/>
    </w:pPr>
    <w:rPr>
      <w:rFonts w:ascii="Times New Roman" w:eastAsia="Times New Roman" w:hAnsi="Times New Roman" w:cs="Times New Roman"/>
      <w:sz w:val="22"/>
      <w:szCs w:val="22"/>
      <w:lang w:val="en-GB" w:eastAsia="hr-HR"/>
    </w:rPr>
  </w:style>
  <w:style w:type="paragraph" w:customStyle="1" w:styleId="StyleHeading3ArialNarrowBoldNotItalicUnderlineLeft">
    <w:name w:val="Style Heading 3 + Arial Narrow Bold Not Italic Underline Left: ..."/>
    <w:basedOn w:val="Naslov3"/>
    <w:rsid w:val="006841CC"/>
    <w:pPr>
      <w:keepNext/>
      <w:numPr>
        <w:ilvl w:val="0"/>
        <w:numId w:val="0"/>
      </w:numPr>
      <w:spacing w:before="360" w:after="120" w:line="360" w:lineRule="auto"/>
    </w:pPr>
    <w:rPr>
      <w:rFonts w:ascii="Arial Narrow" w:hAnsi="Arial Narrow"/>
      <w:bCs/>
      <w:lang w:val="pl-PL" w:eastAsia="bg-BG"/>
    </w:rPr>
  </w:style>
  <w:style w:type="character" w:customStyle="1" w:styleId="Heading2Char">
    <w:name w:val="Heading 2 Char"/>
    <w:uiPriority w:val="99"/>
    <w:rsid w:val="00B37E4D"/>
    <w:rPr>
      <w:rFonts w:ascii="Cambria" w:eastAsia="Times New Roman" w:hAnsi="Cambria" w:cs="Times New Roman"/>
      <w:b/>
      <w:bCs/>
      <w:color w:val="4F81BD"/>
      <w:sz w:val="26"/>
      <w:szCs w:val="26"/>
    </w:rPr>
  </w:style>
  <w:style w:type="character" w:customStyle="1" w:styleId="Heading3Char">
    <w:name w:val="Heading 3 Char"/>
    <w:uiPriority w:val="99"/>
    <w:rsid w:val="00B37E4D"/>
    <w:rPr>
      <w:rFonts w:ascii="Cambria" w:eastAsia="Times New Roman" w:hAnsi="Cambria" w:cs="Times New Roman"/>
      <w:b/>
      <w:bCs/>
      <w:color w:val="4F81BD"/>
    </w:rPr>
  </w:style>
  <w:style w:type="character" w:customStyle="1" w:styleId="Heading4Char">
    <w:name w:val="Heading 4 Char"/>
    <w:uiPriority w:val="99"/>
    <w:rsid w:val="00B37E4D"/>
    <w:rPr>
      <w:rFonts w:ascii="Cambria" w:eastAsia="Times New Roman" w:hAnsi="Cambria" w:cs="Times New Roman"/>
      <w:b/>
      <w:bCs/>
      <w:i/>
      <w:iCs/>
      <w:color w:val="4F81BD"/>
    </w:rPr>
  </w:style>
  <w:style w:type="character" w:customStyle="1" w:styleId="BodyTextChar">
    <w:name w:val="Body Text Char"/>
    <w:uiPriority w:val="99"/>
    <w:rsid w:val="00B37E4D"/>
    <w:rPr>
      <w:rFonts w:ascii="Calibri" w:hAnsi="Calibri"/>
      <w:lang w:val="hr-HR"/>
    </w:rPr>
  </w:style>
  <w:style w:type="paragraph" w:customStyle="1" w:styleId="TDBodyTextBoldCenter">
    <w:name w:val="TD Body Text Bold Center"/>
    <w:basedOn w:val="Normal"/>
    <w:rsid w:val="00B37E4D"/>
    <w:pPr>
      <w:spacing w:line="276" w:lineRule="auto"/>
      <w:jc w:val="center"/>
    </w:pPr>
    <w:rPr>
      <w:rFonts w:ascii="Arial" w:eastAsia="Times New Roman" w:hAnsi="Arial" w:cs="Times New Roman"/>
      <w:b/>
      <w:sz w:val="22"/>
      <w:szCs w:val="22"/>
    </w:rPr>
  </w:style>
  <w:style w:type="paragraph" w:customStyle="1" w:styleId="BodyTextLeftBold14p">
    <w:name w:val="Body Text_Left Bold_14p"/>
    <w:basedOn w:val="Normal"/>
    <w:rsid w:val="00B37E4D"/>
    <w:pPr>
      <w:spacing w:line="276" w:lineRule="auto"/>
    </w:pPr>
    <w:rPr>
      <w:rFonts w:ascii="Arial" w:eastAsia="Times New Roman" w:hAnsi="Arial" w:cs="Times New Roman"/>
      <w:b/>
      <w:sz w:val="28"/>
      <w:szCs w:val="22"/>
    </w:rPr>
  </w:style>
  <w:style w:type="paragraph" w:customStyle="1" w:styleId="BodyTextBoldCenter14p">
    <w:name w:val="Body Text_Bold_Center_14p"/>
    <w:basedOn w:val="Normal"/>
    <w:link w:val="BodyTextBoldCenter14pChar"/>
    <w:rsid w:val="00B37E4D"/>
    <w:pPr>
      <w:spacing w:line="276" w:lineRule="auto"/>
      <w:jc w:val="center"/>
    </w:pPr>
    <w:rPr>
      <w:rFonts w:ascii="Arial" w:eastAsia="Times New Roman" w:hAnsi="Arial" w:cs="Times New Roman"/>
      <w:b/>
      <w:sz w:val="28"/>
      <w:szCs w:val="28"/>
    </w:rPr>
  </w:style>
  <w:style w:type="paragraph" w:customStyle="1" w:styleId="TDBodyTextCenter">
    <w:name w:val="TD Body Text Center"/>
    <w:basedOn w:val="Normal"/>
    <w:rsid w:val="00B37E4D"/>
    <w:pPr>
      <w:spacing w:line="276" w:lineRule="auto"/>
      <w:jc w:val="center"/>
    </w:pPr>
    <w:rPr>
      <w:rFonts w:ascii="Arial" w:eastAsia="Arial Unicode MS" w:hAnsi="Arial" w:cs="Times New Roman"/>
      <w:sz w:val="22"/>
      <w:szCs w:val="22"/>
    </w:rPr>
  </w:style>
  <w:style w:type="character" w:customStyle="1" w:styleId="BodyTextBoldChar">
    <w:name w:val="Body Text Bold Char"/>
    <w:link w:val="BodyTextBold"/>
    <w:rsid w:val="00B37E4D"/>
    <w:rPr>
      <w:rFonts w:ascii="Calibri" w:eastAsia="Times New Roman" w:hAnsi="Calibri"/>
      <w:b/>
      <w:lang w:val="en-GB"/>
    </w:rPr>
  </w:style>
  <w:style w:type="numbering" w:customStyle="1" w:styleId="ITT-List">
    <w:name w:val="ITT-List"/>
    <w:uiPriority w:val="99"/>
    <w:rsid w:val="00B37E4D"/>
    <w:pPr>
      <w:numPr>
        <w:numId w:val="4"/>
      </w:numPr>
    </w:pPr>
  </w:style>
  <w:style w:type="numbering" w:customStyle="1" w:styleId="List1">
    <w:name w:val="List 1"/>
    <w:aliases w:val="a,i"/>
    <w:basedOn w:val="Bezpopisa"/>
    <w:rsid w:val="00B37E4D"/>
    <w:pPr>
      <w:numPr>
        <w:numId w:val="24"/>
      </w:numPr>
    </w:pPr>
  </w:style>
  <w:style w:type="paragraph" w:customStyle="1" w:styleId="TD-Contents">
    <w:name w:val="TD-Contents"/>
    <w:basedOn w:val="Normal"/>
    <w:rsid w:val="00B37E4D"/>
    <w:pPr>
      <w:tabs>
        <w:tab w:val="left" w:pos="851"/>
        <w:tab w:val="left" w:pos="1985"/>
      </w:tabs>
      <w:spacing w:line="276" w:lineRule="auto"/>
    </w:pPr>
    <w:rPr>
      <w:rFonts w:ascii="Arial" w:eastAsia="Times New Roman" w:hAnsi="Arial" w:cs="Times New Roman"/>
      <w:b/>
      <w:sz w:val="22"/>
      <w:szCs w:val="22"/>
    </w:rPr>
  </w:style>
  <w:style w:type="paragraph" w:customStyle="1" w:styleId="TD-Header">
    <w:name w:val="TD-Header"/>
    <w:rsid w:val="00B37E4D"/>
    <w:pPr>
      <w:pBdr>
        <w:top w:val="single" w:sz="4" w:space="1" w:color="auto"/>
        <w:left w:val="single" w:sz="4" w:space="4" w:color="auto"/>
        <w:bottom w:val="single" w:sz="4" w:space="1" w:color="auto"/>
        <w:right w:val="single" w:sz="4" w:space="4" w:color="auto"/>
      </w:pBdr>
      <w:spacing w:before="60"/>
      <w:contextualSpacing/>
      <w:jc w:val="center"/>
    </w:pPr>
    <w:rPr>
      <w:rFonts w:ascii="Calibri" w:eastAsia="Times New Roman" w:hAnsi="Calibri" w:cs="Times New Roman"/>
      <w:b/>
      <w:bCs/>
      <w:caps/>
      <w:sz w:val="20"/>
      <w:szCs w:val="20"/>
    </w:rPr>
  </w:style>
  <w:style w:type="numbering" w:customStyle="1" w:styleId="Headings1-5">
    <w:name w:val="Headings1-5"/>
    <w:uiPriority w:val="99"/>
    <w:rsid w:val="00B37E4D"/>
    <w:pPr>
      <w:numPr>
        <w:numId w:val="26"/>
      </w:numPr>
    </w:pPr>
  </w:style>
  <w:style w:type="paragraph" w:customStyle="1" w:styleId="text">
    <w:name w:val="text"/>
    <w:uiPriority w:val="99"/>
    <w:rsid w:val="00B37E4D"/>
    <w:pPr>
      <w:spacing w:before="240" w:line="240" w:lineRule="exact"/>
    </w:pPr>
    <w:rPr>
      <w:rFonts w:ascii="Arial" w:eastAsia="Times New Roman" w:hAnsi="Arial" w:cs="Times New Roman"/>
      <w:sz w:val="24"/>
      <w:szCs w:val="20"/>
      <w:lang w:val="en-GB" w:eastAsia="sl-SI"/>
    </w:rPr>
  </w:style>
  <w:style w:type="paragraph" w:customStyle="1" w:styleId="123">
    <w:name w:val="1.2.3"/>
    <w:basedOn w:val="Normal"/>
    <w:uiPriority w:val="99"/>
    <w:rsid w:val="00B37E4D"/>
    <w:pPr>
      <w:widowControl w:val="0"/>
      <w:spacing w:line="240" w:lineRule="auto"/>
      <w:ind w:left="566" w:hanging="566"/>
    </w:pPr>
    <w:rPr>
      <w:rFonts w:ascii="Arial Narrow" w:eastAsia="Times New Roman" w:hAnsi="Arial Narrow" w:cs="Times New Roman"/>
      <w:sz w:val="24"/>
      <w:szCs w:val="20"/>
    </w:rPr>
  </w:style>
  <w:style w:type="paragraph" w:customStyle="1" w:styleId="oddl-nadpis">
    <w:name w:val="oddíl-nadpis"/>
    <w:basedOn w:val="Normal"/>
    <w:uiPriority w:val="99"/>
    <w:rsid w:val="00B37E4D"/>
    <w:pPr>
      <w:keepNext/>
      <w:tabs>
        <w:tab w:val="left" w:pos="567"/>
      </w:tabs>
      <w:spacing w:before="240" w:line="240" w:lineRule="exact"/>
    </w:pPr>
    <w:rPr>
      <w:rFonts w:ascii="Arial" w:eastAsia="Times New Roman" w:hAnsi="Arial" w:cs="Times New Roman"/>
      <w:b/>
      <w:sz w:val="24"/>
      <w:szCs w:val="20"/>
      <w:lang w:val="en-GB" w:eastAsia="sl-SI"/>
    </w:rPr>
  </w:style>
  <w:style w:type="paragraph" w:customStyle="1" w:styleId="text-3mezera">
    <w:name w:val="text - 3 mezera"/>
    <w:basedOn w:val="text"/>
    <w:uiPriority w:val="99"/>
    <w:rsid w:val="00B37E4D"/>
    <w:pPr>
      <w:spacing w:before="60"/>
    </w:pPr>
  </w:style>
  <w:style w:type="paragraph" w:customStyle="1" w:styleId="Text1">
    <w:name w:val="Text 1"/>
    <w:basedOn w:val="text"/>
    <w:rsid w:val="00B37E4D"/>
    <w:pPr>
      <w:ind w:left="567"/>
    </w:pPr>
  </w:style>
  <w:style w:type="paragraph" w:styleId="Podnaslov">
    <w:name w:val="Subtitle"/>
    <w:basedOn w:val="Normal"/>
    <w:link w:val="PodnaslovChar"/>
    <w:uiPriority w:val="99"/>
    <w:rsid w:val="00B37E4D"/>
    <w:pPr>
      <w:spacing w:line="240" w:lineRule="auto"/>
      <w:jc w:val="center"/>
    </w:pPr>
    <w:rPr>
      <w:rFonts w:ascii="Arial" w:eastAsia="Times New Roman" w:hAnsi="Arial" w:cs="Times New Roman"/>
      <w:b/>
      <w:sz w:val="40"/>
      <w:szCs w:val="20"/>
      <w:u w:val="single"/>
      <w:lang w:val="sl-SI" w:eastAsia="sl-SI"/>
    </w:rPr>
  </w:style>
  <w:style w:type="character" w:customStyle="1" w:styleId="PodnaslovChar">
    <w:name w:val="Podnaslov Char"/>
    <w:basedOn w:val="Zadanifontodlomka"/>
    <w:link w:val="Podnaslov"/>
    <w:uiPriority w:val="99"/>
    <w:rsid w:val="00B37E4D"/>
    <w:rPr>
      <w:rFonts w:ascii="Arial" w:eastAsia="Times New Roman" w:hAnsi="Arial" w:cs="Times New Roman"/>
      <w:b/>
      <w:sz w:val="40"/>
      <w:szCs w:val="20"/>
      <w:u w:val="single"/>
      <w:lang w:val="sl-SI" w:eastAsia="sl-SI"/>
    </w:rPr>
  </w:style>
  <w:style w:type="table" w:customStyle="1" w:styleId="TD-Part-TableH2">
    <w:name w:val="TD-Part-TableH2"/>
    <w:basedOn w:val="Obinatablica"/>
    <w:uiPriority w:val="99"/>
    <w:qFormat/>
    <w:rsid w:val="00B37E4D"/>
    <w:pPr>
      <w:spacing w:before="120" w:line="240" w:lineRule="exact"/>
      <w:jc w:val="center"/>
    </w:pPr>
    <w:rPr>
      <w:rFonts w:ascii="Calibri" w:eastAsia="Times New Roman" w:hAnsi="Calibri" w:cs="Times New Roman"/>
      <w:sz w:val="20"/>
      <w:szCs w:val="20"/>
      <w:lang w:val="en-US" w:eastAsia="hr-HR"/>
    </w:rPr>
    <w:tblPr>
      <w:tblCellSpacing w:w="56" w:type="dxa"/>
    </w:tblPr>
    <w:trPr>
      <w:tblCellSpacing w:w="56" w:type="dxa"/>
    </w:trPr>
  </w:style>
  <w:style w:type="table" w:customStyle="1" w:styleId="TD-Part-TableH3">
    <w:name w:val="TD-Part-TableH3"/>
    <w:basedOn w:val="Obinatablica"/>
    <w:uiPriority w:val="99"/>
    <w:qFormat/>
    <w:rsid w:val="00B37E4D"/>
    <w:pPr>
      <w:spacing w:before="120" w:line="240" w:lineRule="exact"/>
      <w:jc w:val="center"/>
    </w:pPr>
    <w:rPr>
      <w:rFonts w:ascii="Calibri" w:eastAsia="Times New Roman" w:hAnsi="Calibri" w:cs="Times New Roman"/>
      <w:sz w:val="20"/>
      <w:szCs w:val="20"/>
      <w:lang w:val="en-US" w:eastAsia="hr-HR"/>
    </w:rPr>
    <w:tblPr>
      <w:tblCellSpacing w:w="56" w:type="dxa"/>
      <w:tblInd w:w="680" w:type="dxa"/>
    </w:tblPr>
    <w:trPr>
      <w:tblCellSpacing w:w="56" w:type="dxa"/>
    </w:trPr>
  </w:style>
  <w:style w:type="paragraph" w:customStyle="1" w:styleId="TD-Remarks">
    <w:name w:val="TD-Remarks"/>
    <w:basedOn w:val="Normal"/>
    <w:rsid w:val="00B37E4D"/>
    <w:pPr>
      <w:pBdr>
        <w:top w:val="single" w:sz="4" w:space="1" w:color="auto"/>
        <w:left w:val="single" w:sz="4" w:space="4" w:color="auto"/>
        <w:bottom w:val="single" w:sz="4" w:space="1" w:color="auto"/>
        <w:right w:val="single" w:sz="4" w:space="4" w:color="auto"/>
      </w:pBdr>
      <w:shd w:val="clear" w:color="auto" w:fill="E5B8B7"/>
      <w:spacing w:before="180" w:line="240" w:lineRule="auto"/>
      <w:ind w:left="426"/>
    </w:pPr>
    <w:rPr>
      <w:rFonts w:ascii="Calibri" w:eastAsia="Times New Roman" w:hAnsi="Calibri" w:cs="Times New Roman"/>
      <w:color w:val="943634"/>
      <w:sz w:val="22"/>
      <w:szCs w:val="22"/>
    </w:rPr>
  </w:style>
  <w:style w:type="paragraph" w:customStyle="1" w:styleId="TD-TitlePageTenderDossier">
    <w:name w:val="TD-Title Page Tender Dossier"/>
    <w:link w:val="TD-TitlePageTenderDossierChar"/>
    <w:rsid w:val="00B37E4D"/>
    <w:pPr>
      <w:spacing w:before="1200" w:after="2040" w:line="240" w:lineRule="exact"/>
      <w:jc w:val="center"/>
    </w:pPr>
    <w:rPr>
      <w:rFonts w:ascii="Arial" w:eastAsia="Times New Roman" w:hAnsi="Arial" w:cs="Times New Roman"/>
      <w:b/>
      <w:caps/>
      <w:sz w:val="40"/>
      <w:szCs w:val="40"/>
      <w:lang w:val="en-US" w:eastAsia="hr-HR"/>
    </w:rPr>
  </w:style>
  <w:style w:type="paragraph" w:customStyle="1" w:styleId="TD-VolumeContent">
    <w:name w:val="TD-Volume_Content"/>
    <w:basedOn w:val="Normal"/>
    <w:rsid w:val="00B37E4D"/>
    <w:pPr>
      <w:tabs>
        <w:tab w:val="left" w:pos="2268"/>
      </w:tabs>
      <w:spacing w:line="276" w:lineRule="auto"/>
      <w:ind w:left="2268" w:hanging="2268"/>
    </w:pPr>
    <w:rPr>
      <w:rFonts w:ascii="Arial" w:eastAsia="Times New Roman" w:hAnsi="Arial" w:cs="Times New Roman"/>
      <w:b/>
      <w:caps/>
      <w:sz w:val="24"/>
      <w:szCs w:val="32"/>
    </w:rPr>
  </w:style>
  <w:style w:type="paragraph" w:customStyle="1" w:styleId="TD-VolumeSubTitle">
    <w:name w:val="TD-Volume_SubTitle"/>
    <w:basedOn w:val="TD-TitlePageTenderDossier"/>
    <w:rsid w:val="00B37E4D"/>
    <w:pPr>
      <w:spacing w:before="240" w:after="240" w:line="240" w:lineRule="auto"/>
    </w:pPr>
    <w:rPr>
      <w:rFonts w:ascii="Calibri" w:hAnsi="Calibri"/>
      <w:lang w:val="en-GB"/>
    </w:rPr>
  </w:style>
  <w:style w:type="paragraph" w:customStyle="1" w:styleId="TD-VolumeContentHeading">
    <w:name w:val="TD-Volume_ContentHeading"/>
    <w:basedOn w:val="TD-VolumeSubTitle"/>
    <w:autoRedefine/>
    <w:rsid w:val="00B37E4D"/>
  </w:style>
  <w:style w:type="paragraph" w:customStyle="1" w:styleId="2zanoren">
    <w:name w:val="2.zanorení"/>
    <w:basedOn w:val="text-3mezera"/>
    <w:uiPriority w:val="99"/>
    <w:rsid w:val="00B37E4D"/>
    <w:pPr>
      <w:widowControl w:val="0"/>
      <w:ind w:left="3402" w:hanging="1278"/>
    </w:pPr>
    <w:rPr>
      <w:lang w:val="cs-CZ" w:eastAsia="en-US"/>
    </w:rPr>
  </w:style>
  <w:style w:type="paragraph" w:customStyle="1" w:styleId="Nadpis-sted">
    <w:name w:val="Nadpis-střed"/>
    <w:basedOn w:val="Normal"/>
    <w:uiPriority w:val="99"/>
    <w:rsid w:val="00B37E4D"/>
    <w:pPr>
      <w:spacing w:before="60" w:line="240" w:lineRule="exact"/>
      <w:jc w:val="center"/>
    </w:pPr>
    <w:rPr>
      <w:rFonts w:ascii="Arial" w:eastAsia="Times New Roman" w:hAnsi="Arial" w:cs="Times New Roman"/>
      <w:b/>
      <w:i/>
      <w:sz w:val="24"/>
      <w:szCs w:val="20"/>
      <w:lang w:val="en-GB" w:eastAsia="sl-SI"/>
    </w:rPr>
  </w:style>
  <w:style w:type="paragraph" w:customStyle="1" w:styleId="05linespaceFortables">
    <w:name w:val="0.5 line space (For tables)"/>
    <w:basedOn w:val="Normal"/>
    <w:rsid w:val="00B37E4D"/>
    <w:pPr>
      <w:spacing w:line="120" w:lineRule="exact"/>
    </w:pPr>
    <w:rPr>
      <w:rFonts w:ascii="Times New Roman" w:eastAsia="Times New Roman" w:hAnsi="Times New Roman" w:cs="Times New Roman"/>
      <w:sz w:val="22"/>
      <w:szCs w:val="20"/>
      <w:lang w:val="en-GB"/>
    </w:rPr>
  </w:style>
  <w:style w:type="paragraph" w:customStyle="1" w:styleId="11ptheading">
    <w:name w:val="11 pt heading"/>
    <w:basedOn w:val="Normal"/>
    <w:uiPriority w:val="99"/>
    <w:rsid w:val="00B37E4D"/>
    <w:pPr>
      <w:keepNext/>
      <w:keepLines/>
      <w:spacing w:before="360" w:line="240" w:lineRule="auto"/>
    </w:pPr>
    <w:rPr>
      <w:rFonts w:ascii="Arial" w:eastAsia="Times New Roman" w:hAnsi="Arial" w:cs="Times New Roman"/>
      <w:b/>
      <w:sz w:val="22"/>
      <w:szCs w:val="20"/>
      <w:lang w:val="en-GB"/>
    </w:rPr>
  </w:style>
  <w:style w:type="paragraph" w:customStyle="1" w:styleId="A">
    <w:name w:val="A"/>
    <w:uiPriority w:val="99"/>
    <w:rsid w:val="00B37E4D"/>
    <w:pPr>
      <w:keepNext/>
      <w:spacing w:before="240" w:line="240" w:lineRule="exact"/>
      <w:ind w:left="720" w:hanging="720"/>
    </w:pPr>
    <w:rPr>
      <w:rFonts w:ascii="Times New Roman" w:eastAsia="Times New Roman" w:hAnsi="Times New Roman" w:cs="Times New Roman"/>
      <w:sz w:val="24"/>
      <w:szCs w:val="20"/>
      <w:lang w:val="en-GB"/>
    </w:rPr>
  </w:style>
  <w:style w:type="paragraph" w:customStyle="1" w:styleId="BodyTextBoldheading">
    <w:name w:val="Body Text Bold heading"/>
    <w:basedOn w:val="BodyTextBold"/>
    <w:link w:val="BodyTextBoldheadingChar"/>
    <w:qFormat/>
    <w:rsid w:val="00B37E4D"/>
    <w:pPr>
      <w:spacing w:before="240"/>
    </w:pPr>
    <w:rPr>
      <w:rFonts w:eastAsia="Arial Unicode MS"/>
    </w:rPr>
  </w:style>
  <w:style w:type="paragraph" w:customStyle="1" w:styleId="bullet-1">
    <w:name w:val="bullet-1"/>
    <w:basedOn w:val="Normal"/>
    <w:uiPriority w:val="99"/>
    <w:rsid w:val="00B37E4D"/>
    <w:pPr>
      <w:widowControl w:val="0"/>
      <w:overflowPunct w:val="0"/>
      <w:autoSpaceDE w:val="0"/>
      <w:autoSpaceDN w:val="0"/>
      <w:adjustRightInd w:val="0"/>
      <w:spacing w:before="240" w:line="240" w:lineRule="exact"/>
      <w:ind w:left="851" w:hanging="284"/>
      <w:textAlignment w:val="baseline"/>
    </w:pPr>
    <w:rPr>
      <w:rFonts w:ascii="Arial" w:eastAsia="Times New Roman" w:hAnsi="Arial" w:cs="Times New Roman"/>
      <w:sz w:val="24"/>
      <w:szCs w:val="20"/>
      <w:lang w:val="cs-CZ"/>
    </w:rPr>
  </w:style>
  <w:style w:type="paragraph" w:customStyle="1" w:styleId="tabulka">
    <w:name w:val="tabulka"/>
    <w:basedOn w:val="Normal"/>
    <w:uiPriority w:val="99"/>
    <w:rsid w:val="00B37E4D"/>
    <w:pPr>
      <w:widowControl w:val="0"/>
      <w:spacing w:line="240" w:lineRule="exact"/>
      <w:jc w:val="center"/>
    </w:pPr>
    <w:rPr>
      <w:rFonts w:ascii="Arial" w:eastAsia="Times New Roman" w:hAnsi="Arial" w:cs="Times New Roman"/>
      <w:szCs w:val="20"/>
      <w:lang w:val="cs-CZ"/>
    </w:rPr>
  </w:style>
  <w:style w:type="paragraph" w:customStyle="1" w:styleId="Single">
    <w:name w:val="Single"/>
    <w:basedOn w:val="Normal"/>
    <w:uiPriority w:val="99"/>
    <w:rsid w:val="00B37E4D"/>
    <w:pPr>
      <w:spacing w:line="300" w:lineRule="atLeast"/>
    </w:pPr>
    <w:rPr>
      <w:rFonts w:ascii="Garamond" w:eastAsia="Times New Roman" w:hAnsi="Garamond" w:cs="Times New Roman"/>
      <w:sz w:val="22"/>
      <w:szCs w:val="20"/>
      <w:lang w:val="en-GB"/>
    </w:rPr>
  </w:style>
  <w:style w:type="paragraph" w:customStyle="1" w:styleId="Style4">
    <w:name w:val="Style4"/>
    <w:basedOn w:val="Normal"/>
    <w:autoRedefine/>
    <w:uiPriority w:val="99"/>
    <w:rsid w:val="00B37E4D"/>
    <w:pPr>
      <w:spacing w:before="240" w:line="240" w:lineRule="exact"/>
      <w:outlineLvl w:val="1"/>
    </w:pPr>
    <w:rPr>
      <w:rFonts w:ascii="Arial Black" w:eastAsia="Times New Roman" w:hAnsi="Arial Black" w:cs="Arial"/>
      <w:bCs/>
      <w:sz w:val="22"/>
      <w:szCs w:val="22"/>
      <w:lang w:val="en-GB" w:eastAsia="sl-SI"/>
    </w:rPr>
  </w:style>
  <w:style w:type="character" w:customStyle="1" w:styleId="BezproredaChar">
    <w:name w:val="Bez proreda Char"/>
    <w:link w:val="Bezproreda"/>
    <w:uiPriority w:val="1"/>
    <w:rsid w:val="00B37E4D"/>
  </w:style>
  <w:style w:type="character" w:customStyle="1" w:styleId="TD-TitlePageTenderDossierChar">
    <w:name w:val="TD-Title Page Tender Dossier Char"/>
    <w:link w:val="TD-TitlePageTenderDossier"/>
    <w:rsid w:val="00B37E4D"/>
    <w:rPr>
      <w:rFonts w:ascii="Arial" w:eastAsia="Times New Roman" w:hAnsi="Arial" w:cs="Times New Roman"/>
      <w:b/>
      <w:caps/>
      <w:sz w:val="40"/>
      <w:szCs w:val="40"/>
      <w:lang w:val="en-US" w:eastAsia="hr-HR"/>
    </w:rPr>
  </w:style>
  <w:style w:type="paragraph" w:customStyle="1" w:styleId="TD-BodyTextBoldCenter">
    <w:name w:val="TD-Body Text Bold Center"/>
    <w:basedOn w:val="Normal"/>
    <w:link w:val="TD-BodyTextBoldCenterChar"/>
    <w:rsid w:val="00B37E4D"/>
    <w:pPr>
      <w:spacing w:line="240" w:lineRule="auto"/>
      <w:jc w:val="center"/>
    </w:pPr>
    <w:rPr>
      <w:rFonts w:ascii="Arial" w:eastAsia="Times New Roman" w:hAnsi="Arial" w:cs="Times New Roman"/>
      <w:b/>
      <w:szCs w:val="20"/>
    </w:rPr>
  </w:style>
  <w:style w:type="character" w:customStyle="1" w:styleId="TD-BodyTextBoldCenterChar">
    <w:name w:val="TD-Body Text Bold Center Char"/>
    <w:link w:val="TD-BodyTextBoldCenter"/>
    <w:rsid w:val="00B37E4D"/>
    <w:rPr>
      <w:rFonts w:ascii="Arial" w:eastAsia="Times New Roman" w:hAnsi="Arial" w:cs="Times New Roman"/>
      <w:b/>
      <w:sz w:val="20"/>
      <w:szCs w:val="20"/>
    </w:rPr>
  </w:style>
  <w:style w:type="paragraph" w:customStyle="1" w:styleId="TDTitlePageVolumeNoName">
    <w:name w:val="TD Title Page Volume No/Name"/>
    <w:basedOn w:val="Normal"/>
    <w:rsid w:val="00B37E4D"/>
    <w:pPr>
      <w:spacing w:line="276" w:lineRule="auto"/>
      <w:jc w:val="center"/>
    </w:pPr>
    <w:rPr>
      <w:rFonts w:ascii="Arial" w:eastAsia="Times New Roman" w:hAnsi="Arial" w:cs="Times New Roman"/>
      <w:b/>
      <w:caps/>
      <w:sz w:val="40"/>
      <w:szCs w:val="40"/>
    </w:rPr>
  </w:style>
  <w:style w:type="character" w:styleId="Brojstranice">
    <w:name w:val="page number"/>
    <w:basedOn w:val="Zadanifontodlomka"/>
    <w:rsid w:val="00B37E4D"/>
  </w:style>
  <w:style w:type="paragraph" w:customStyle="1" w:styleId="4">
    <w:name w:val="4"/>
    <w:basedOn w:val="Normal"/>
    <w:uiPriority w:val="99"/>
    <w:rsid w:val="00B37E4D"/>
    <w:pPr>
      <w:spacing w:line="300" w:lineRule="exact"/>
      <w:ind w:left="1080"/>
    </w:pPr>
    <w:rPr>
      <w:rFonts w:ascii="Times New Roman" w:eastAsia="Times New Roman" w:hAnsi="Times New Roman" w:cs="Times New Roman"/>
      <w:color w:val="0000FF"/>
      <w:sz w:val="24"/>
      <w:szCs w:val="20"/>
    </w:rPr>
  </w:style>
  <w:style w:type="paragraph" w:customStyle="1" w:styleId="1">
    <w:name w:val="1"/>
    <w:basedOn w:val="Normal"/>
    <w:uiPriority w:val="99"/>
    <w:rsid w:val="00B37E4D"/>
    <w:pPr>
      <w:spacing w:before="240" w:line="300" w:lineRule="exact"/>
      <w:ind w:left="1080" w:hanging="1080"/>
    </w:pPr>
    <w:rPr>
      <w:rFonts w:ascii="Times New Roman" w:eastAsia="Times New Roman" w:hAnsi="Times New Roman" w:cs="Times New Roman"/>
      <w:b/>
      <w:color w:val="FF00FF"/>
      <w:sz w:val="24"/>
      <w:szCs w:val="20"/>
    </w:rPr>
  </w:style>
  <w:style w:type="paragraph" w:customStyle="1" w:styleId="BodyTextBoldCenter">
    <w:name w:val="Body Text Bold Center"/>
    <w:basedOn w:val="Normal"/>
    <w:rsid w:val="00B37E4D"/>
    <w:pPr>
      <w:spacing w:line="276" w:lineRule="auto"/>
      <w:jc w:val="center"/>
    </w:pPr>
    <w:rPr>
      <w:rFonts w:ascii="Arial" w:eastAsia="Times New Roman" w:hAnsi="Arial" w:cs="Times New Roman"/>
      <w:b/>
      <w:sz w:val="22"/>
      <w:szCs w:val="22"/>
    </w:rPr>
  </w:style>
  <w:style w:type="paragraph" w:styleId="Uvuenotijeloteksta">
    <w:name w:val="Body Text Indent"/>
    <w:basedOn w:val="Normal"/>
    <w:link w:val="UvuenotijelotekstaChar"/>
    <w:uiPriority w:val="99"/>
    <w:unhideWhenUsed/>
    <w:rsid w:val="00B37E4D"/>
    <w:pPr>
      <w:spacing w:line="240" w:lineRule="exact"/>
      <w:ind w:left="283"/>
      <w:jc w:val="center"/>
    </w:pPr>
    <w:rPr>
      <w:rFonts w:ascii="Arial" w:eastAsia="Times New Roman" w:hAnsi="Arial" w:cs="Times New Roman"/>
      <w:szCs w:val="20"/>
    </w:rPr>
  </w:style>
  <w:style w:type="character" w:customStyle="1" w:styleId="UvuenotijelotekstaChar">
    <w:name w:val="Uvučeno tijelo teksta Char"/>
    <w:basedOn w:val="Zadanifontodlomka"/>
    <w:link w:val="Uvuenotijeloteksta"/>
    <w:uiPriority w:val="99"/>
    <w:rsid w:val="00B37E4D"/>
    <w:rPr>
      <w:rFonts w:ascii="Arial" w:eastAsia="Times New Roman" w:hAnsi="Arial" w:cs="Times New Roman"/>
      <w:sz w:val="20"/>
      <w:szCs w:val="20"/>
    </w:rPr>
  </w:style>
  <w:style w:type="paragraph" w:customStyle="1" w:styleId="BodyTextCenter">
    <w:name w:val="Body Text_Center"/>
    <w:basedOn w:val="Normal"/>
    <w:qFormat/>
    <w:rsid w:val="00B37E4D"/>
    <w:pPr>
      <w:spacing w:line="276" w:lineRule="auto"/>
      <w:jc w:val="center"/>
    </w:pPr>
    <w:rPr>
      <w:rFonts w:ascii="Arial" w:eastAsia="Arial Unicode MS" w:hAnsi="Arial" w:cs="Times New Roman"/>
      <w:sz w:val="22"/>
      <w:szCs w:val="22"/>
    </w:rPr>
  </w:style>
  <w:style w:type="paragraph" w:customStyle="1" w:styleId="2">
    <w:name w:val="2"/>
    <w:basedOn w:val="Normal"/>
    <w:uiPriority w:val="99"/>
    <w:rsid w:val="00B37E4D"/>
    <w:pPr>
      <w:spacing w:before="240" w:line="300" w:lineRule="exact"/>
      <w:ind w:left="1080" w:hanging="1080"/>
    </w:pPr>
    <w:rPr>
      <w:rFonts w:ascii="Times New Roman" w:eastAsia="Times New Roman" w:hAnsi="Times New Roman" w:cs="Times New Roman"/>
      <w:b/>
      <w:color w:val="FF0000"/>
      <w:sz w:val="24"/>
      <w:szCs w:val="20"/>
    </w:rPr>
  </w:style>
  <w:style w:type="paragraph" w:styleId="Indeks1">
    <w:name w:val="index 1"/>
    <w:basedOn w:val="Normal"/>
    <w:next w:val="Normal"/>
    <w:autoRedefine/>
    <w:uiPriority w:val="99"/>
    <w:semiHidden/>
    <w:rsid w:val="00B37E4D"/>
    <w:pPr>
      <w:overflowPunct w:val="0"/>
      <w:autoSpaceDE w:val="0"/>
      <w:autoSpaceDN w:val="0"/>
      <w:adjustRightInd w:val="0"/>
      <w:spacing w:line="240" w:lineRule="auto"/>
      <w:ind w:left="220" w:hanging="220"/>
      <w:textAlignment w:val="baseline"/>
    </w:pPr>
    <w:rPr>
      <w:rFonts w:ascii="Arial" w:eastAsia="Times New Roman" w:hAnsi="Arial" w:cs="Times New Roman"/>
      <w:szCs w:val="20"/>
    </w:rPr>
  </w:style>
  <w:style w:type="paragraph" w:styleId="Indeks2">
    <w:name w:val="index 2"/>
    <w:basedOn w:val="Normal"/>
    <w:next w:val="Normal"/>
    <w:autoRedefine/>
    <w:uiPriority w:val="99"/>
    <w:semiHidden/>
    <w:rsid w:val="00B37E4D"/>
    <w:pPr>
      <w:overflowPunct w:val="0"/>
      <w:autoSpaceDE w:val="0"/>
      <w:autoSpaceDN w:val="0"/>
      <w:adjustRightInd w:val="0"/>
      <w:spacing w:line="240" w:lineRule="auto"/>
      <w:ind w:left="440" w:hanging="220"/>
      <w:textAlignment w:val="baseline"/>
    </w:pPr>
    <w:rPr>
      <w:rFonts w:ascii="Arial" w:eastAsia="Times New Roman" w:hAnsi="Arial" w:cs="Times New Roman"/>
      <w:szCs w:val="20"/>
    </w:rPr>
  </w:style>
  <w:style w:type="character" w:styleId="Tekstrezerviranogmjesta">
    <w:name w:val="Placeholder Text"/>
    <w:uiPriority w:val="99"/>
    <w:semiHidden/>
    <w:rsid w:val="00B37E4D"/>
    <w:rPr>
      <w:color w:val="808080"/>
    </w:rPr>
  </w:style>
  <w:style w:type="paragraph" w:customStyle="1" w:styleId="TDHeadertext">
    <w:name w:val="TD Header text"/>
    <w:basedOn w:val="Normal"/>
    <w:rsid w:val="00B37E4D"/>
    <w:pPr>
      <w:pBdr>
        <w:top w:val="single" w:sz="4" w:space="1" w:color="auto"/>
        <w:left w:val="single" w:sz="4" w:space="4" w:color="auto"/>
        <w:bottom w:val="single" w:sz="4" w:space="1" w:color="auto"/>
        <w:right w:val="single" w:sz="4" w:space="4" w:color="auto"/>
      </w:pBdr>
      <w:tabs>
        <w:tab w:val="center" w:pos="4703"/>
        <w:tab w:val="right" w:pos="9406"/>
      </w:tabs>
      <w:spacing w:line="240" w:lineRule="auto"/>
      <w:jc w:val="center"/>
    </w:pPr>
    <w:rPr>
      <w:rFonts w:ascii="Arial" w:eastAsia="Times New Roman" w:hAnsi="Arial" w:cs="Times New Roman"/>
      <w:b/>
      <w:caps/>
      <w:szCs w:val="20"/>
    </w:rPr>
  </w:style>
  <w:style w:type="paragraph" w:styleId="Indeks3">
    <w:name w:val="index 3"/>
    <w:basedOn w:val="Normal"/>
    <w:next w:val="Normal"/>
    <w:autoRedefine/>
    <w:uiPriority w:val="99"/>
    <w:semiHidden/>
    <w:rsid w:val="00B37E4D"/>
    <w:pPr>
      <w:overflowPunct w:val="0"/>
      <w:autoSpaceDE w:val="0"/>
      <w:autoSpaceDN w:val="0"/>
      <w:adjustRightInd w:val="0"/>
      <w:spacing w:line="240" w:lineRule="auto"/>
      <w:ind w:left="660" w:hanging="220"/>
      <w:textAlignment w:val="baseline"/>
    </w:pPr>
    <w:rPr>
      <w:rFonts w:ascii="Arial" w:eastAsia="Times New Roman" w:hAnsi="Arial" w:cs="Times New Roman"/>
      <w:szCs w:val="20"/>
    </w:rPr>
  </w:style>
  <w:style w:type="paragraph" w:styleId="Indeks4">
    <w:name w:val="index 4"/>
    <w:basedOn w:val="Normal"/>
    <w:next w:val="Normal"/>
    <w:autoRedefine/>
    <w:uiPriority w:val="99"/>
    <w:semiHidden/>
    <w:rsid w:val="00B37E4D"/>
    <w:pPr>
      <w:overflowPunct w:val="0"/>
      <w:autoSpaceDE w:val="0"/>
      <w:autoSpaceDN w:val="0"/>
      <w:adjustRightInd w:val="0"/>
      <w:spacing w:line="240" w:lineRule="auto"/>
      <w:ind w:left="880" w:hanging="220"/>
      <w:textAlignment w:val="baseline"/>
    </w:pPr>
    <w:rPr>
      <w:rFonts w:ascii="Arial" w:eastAsia="Times New Roman" w:hAnsi="Arial" w:cs="Times New Roman"/>
      <w:szCs w:val="20"/>
    </w:rPr>
  </w:style>
  <w:style w:type="paragraph" w:styleId="Indeks5">
    <w:name w:val="index 5"/>
    <w:basedOn w:val="Normal"/>
    <w:next w:val="Normal"/>
    <w:autoRedefine/>
    <w:uiPriority w:val="99"/>
    <w:semiHidden/>
    <w:rsid w:val="00B37E4D"/>
    <w:pPr>
      <w:overflowPunct w:val="0"/>
      <w:autoSpaceDE w:val="0"/>
      <w:autoSpaceDN w:val="0"/>
      <w:adjustRightInd w:val="0"/>
      <w:spacing w:line="240" w:lineRule="auto"/>
      <w:ind w:left="1100" w:hanging="220"/>
      <w:textAlignment w:val="baseline"/>
    </w:pPr>
    <w:rPr>
      <w:rFonts w:ascii="Arial" w:eastAsia="Times New Roman" w:hAnsi="Arial" w:cs="Times New Roman"/>
      <w:szCs w:val="20"/>
    </w:rPr>
  </w:style>
  <w:style w:type="paragraph" w:styleId="Indeks6">
    <w:name w:val="index 6"/>
    <w:basedOn w:val="Normal"/>
    <w:next w:val="Normal"/>
    <w:autoRedefine/>
    <w:uiPriority w:val="99"/>
    <w:semiHidden/>
    <w:rsid w:val="00B37E4D"/>
    <w:pPr>
      <w:overflowPunct w:val="0"/>
      <w:autoSpaceDE w:val="0"/>
      <w:autoSpaceDN w:val="0"/>
      <w:adjustRightInd w:val="0"/>
      <w:spacing w:line="240" w:lineRule="auto"/>
      <w:ind w:left="1320" w:hanging="220"/>
      <w:textAlignment w:val="baseline"/>
    </w:pPr>
    <w:rPr>
      <w:rFonts w:ascii="Arial" w:eastAsia="Times New Roman" w:hAnsi="Arial" w:cs="Times New Roman"/>
      <w:szCs w:val="20"/>
    </w:rPr>
  </w:style>
  <w:style w:type="paragraph" w:customStyle="1" w:styleId="TD-VolumeTitle">
    <w:name w:val="TD-Volume Title"/>
    <w:rsid w:val="00B37E4D"/>
    <w:pPr>
      <w:spacing w:before="960" w:after="1800"/>
      <w:jc w:val="center"/>
    </w:pPr>
    <w:rPr>
      <w:rFonts w:ascii="Calibri" w:eastAsia="Times New Roman" w:hAnsi="Calibri" w:cs="Times New Roman"/>
      <w:b/>
      <w:caps/>
      <w:sz w:val="40"/>
      <w:szCs w:val="40"/>
      <w:lang w:val="en-US"/>
    </w:rPr>
  </w:style>
  <w:style w:type="numbering" w:customStyle="1" w:styleId="TD-ITTHeadings">
    <w:name w:val="TD-ITT Headings"/>
    <w:uiPriority w:val="99"/>
    <w:rsid w:val="00B37E4D"/>
    <w:pPr>
      <w:numPr>
        <w:numId w:val="5"/>
      </w:numPr>
    </w:pPr>
  </w:style>
  <w:style w:type="paragraph" w:styleId="Indeks7">
    <w:name w:val="index 7"/>
    <w:basedOn w:val="Normal"/>
    <w:next w:val="Normal"/>
    <w:autoRedefine/>
    <w:uiPriority w:val="99"/>
    <w:semiHidden/>
    <w:rsid w:val="00B37E4D"/>
    <w:pPr>
      <w:overflowPunct w:val="0"/>
      <w:autoSpaceDE w:val="0"/>
      <w:autoSpaceDN w:val="0"/>
      <w:adjustRightInd w:val="0"/>
      <w:spacing w:line="240" w:lineRule="auto"/>
      <w:ind w:left="1540" w:hanging="220"/>
      <w:textAlignment w:val="baseline"/>
    </w:pPr>
    <w:rPr>
      <w:rFonts w:ascii="Arial" w:eastAsia="Times New Roman" w:hAnsi="Arial" w:cs="Times New Roman"/>
      <w:szCs w:val="20"/>
    </w:rPr>
  </w:style>
  <w:style w:type="paragraph" w:customStyle="1" w:styleId="TableText">
    <w:name w:val="TableText"/>
    <w:basedOn w:val="Normal"/>
    <w:rsid w:val="00B37E4D"/>
    <w:pPr>
      <w:spacing w:before="60" w:after="60" w:line="276" w:lineRule="auto"/>
    </w:pPr>
    <w:rPr>
      <w:rFonts w:ascii="Arial" w:eastAsia="Times New Roman" w:hAnsi="Arial" w:cs="Times New Roman"/>
      <w:color w:val="000000"/>
      <w:sz w:val="19"/>
      <w:szCs w:val="20"/>
    </w:rPr>
  </w:style>
  <w:style w:type="paragraph" w:styleId="Brojevi4">
    <w:name w:val="List Number 4"/>
    <w:basedOn w:val="Normal"/>
    <w:semiHidden/>
    <w:rsid w:val="00B37E4D"/>
    <w:pPr>
      <w:numPr>
        <w:numId w:val="6"/>
      </w:numPr>
      <w:spacing w:line="240" w:lineRule="auto"/>
    </w:pPr>
    <w:rPr>
      <w:rFonts w:ascii="Times New Roman" w:eastAsia="Times New Roman" w:hAnsi="Times New Roman" w:cs="Times New Roman"/>
      <w:sz w:val="24"/>
      <w:lang w:val="en-GB"/>
    </w:rPr>
  </w:style>
  <w:style w:type="paragraph" w:styleId="Indeks8">
    <w:name w:val="index 8"/>
    <w:basedOn w:val="Normal"/>
    <w:next w:val="Normal"/>
    <w:autoRedefine/>
    <w:uiPriority w:val="99"/>
    <w:semiHidden/>
    <w:rsid w:val="00B37E4D"/>
    <w:pPr>
      <w:overflowPunct w:val="0"/>
      <w:autoSpaceDE w:val="0"/>
      <w:autoSpaceDN w:val="0"/>
      <w:adjustRightInd w:val="0"/>
      <w:spacing w:line="240" w:lineRule="auto"/>
      <w:ind w:left="1760" w:hanging="220"/>
      <w:textAlignment w:val="baseline"/>
    </w:pPr>
    <w:rPr>
      <w:rFonts w:ascii="Arial" w:eastAsia="Times New Roman" w:hAnsi="Arial" w:cs="Times New Roman"/>
      <w:szCs w:val="20"/>
    </w:rPr>
  </w:style>
  <w:style w:type="paragraph" w:styleId="Indeks9">
    <w:name w:val="index 9"/>
    <w:basedOn w:val="Normal"/>
    <w:next w:val="Normal"/>
    <w:autoRedefine/>
    <w:uiPriority w:val="99"/>
    <w:semiHidden/>
    <w:rsid w:val="00B37E4D"/>
    <w:pPr>
      <w:overflowPunct w:val="0"/>
      <w:autoSpaceDE w:val="0"/>
      <w:autoSpaceDN w:val="0"/>
      <w:adjustRightInd w:val="0"/>
      <w:spacing w:line="240" w:lineRule="auto"/>
      <w:ind w:left="1980" w:hanging="220"/>
      <w:textAlignment w:val="baseline"/>
    </w:pPr>
    <w:rPr>
      <w:rFonts w:ascii="Arial" w:eastAsia="Times New Roman" w:hAnsi="Arial" w:cs="Times New Roman"/>
      <w:szCs w:val="20"/>
    </w:rPr>
  </w:style>
  <w:style w:type="paragraph" w:styleId="Naslovindeksa">
    <w:name w:val="index heading"/>
    <w:basedOn w:val="Normal"/>
    <w:next w:val="Indeks1"/>
    <w:uiPriority w:val="99"/>
    <w:semiHidden/>
    <w:rsid w:val="00B37E4D"/>
    <w:pPr>
      <w:overflowPunct w:val="0"/>
      <w:autoSpaceDE w:val="0"/>
      <w:autoSpaceDN w:val="0"/>
      <w:adjustRightInd w:val="0"/>
      <w:spacing w:line="240" w:lineRule="auto"/>
      <w:textAlignment w:val="baseline"/>
    </w:pPr>
    <w:rPr>
      <w:rFonts w:ascii="Arial" w:eastAsia="Times New Roman" w:hAnsi="Arial" w:cs="Times New Roman"/>
      <w:szCs w:val="20"/>
    </w:rPr>
  </w:style>
  <w:style w:type="paragraph" w:customStyle="1" w:styleId="3">
    <w:name w:val="3"/>
    <w:basedOn w:val="Normal"/>
    <w:uiPriority w:val="99"/>
    <w:rsid w:val="00B37E4D"/>
    <w:pPr>
      <w:tabs>
        <w:tab w:val="left" w:pos="216"/>
        <w:tab w:val="left" w:pos="648"/>
        <w:tab w:val="left" w:pos="864"/>
      </w:tabs>
      <w:spacing w:line="300" w:lineRule="exact"/>
      <w:ind w:left="1080" w:hanging="1080"/>
    </w:pPr>
    <w:rPr>
      <w:rFonts w:ascii="Times New Roman" w:eastAsia="Times New Roman" w:hAnsi="Times New Roman" w:cs="Times New Roman"/>
      <w:color w:val="0000FF"/>
      <w:sz w:val="24"/>
      <w:szCs w:val="20"/>
    </w:rPr>
  </w:style>
  <w:style w:type="paragraph" w:customStyle="1" w:styleId="SectionXHeader3">
    <w:name w:val="Section X Header 3"/>
    <w:basedOn w:val="Naslov1"/>
    <w:autoRedefine/>
    <w:uiPriority w:val="99"/>
    <w:rsid w:val="00B37E4D"/>
    <w:pPr>
      <w:keepNext w:val="0"/>
      <w:tabs>
        <w:tab w:val="clear" w:pos="-1418"/>
        <w:tab w:val="left" w:pos="360"/>
      </w:tabs>
      <w:spacing w:after="0" w:line="276" w:lineRule="auto"/>
      <w:jc w:val="center"/>
    </w:pPr>
    <w:rPr>
      <w:rFonts w:ascii="Times New Roman Bold" w:hAnsi="Times New Roman Bold" w:cs="Times New Roman"/>
      <w:bCs/>
      <w:caps w:val="0"/>
      <w:color w:val="C00000"/>
      <w:kern w:val="0"/>
      <w:sz w:val="40"/>
      <w:szCs w:val="40"/>
      <w:lang w:eastAsia="en-US"/>
    </w:rPr>
  </w:style>
  <w:style w:type="paragraph" w:customStyle="1" w:styleId="BodyTableleft">
    <w:name w:val="Body Table left"/>
    <w:basedOn w:val="Normal"/>
    <w:rsid w:val="00B37E4D"/>
    <w:pPr>
      <w:spacing w:before="60" w:after="60" w:line="276" w:lineRule="auto"/>
      <w:ind w:left="170"/>
    </w:pPr>
    <w:rPr>
      <w:rFonts w:ascii="Arial" w:eastAsia="Times New Roman" w:hAnsi="Arial" w:cs="Arial"/>
      <w:color w:val="000000"/>
      <w:szCs w:val="18"/>
    </w:rPr>
  </w:style>
  <w:style w:type="paragraph" w:customStyle="1" w:styleId="BodyTablecenter">
    <w:name w:val="Body Table center"/>
    <w:basedOn w:val="BodyTableleft"/>
    <w:rsid w:val="00B37E4D"/>
    <w:pPr>
      <w:jc w:val="center"/>
    </w:pPr>
    <w:rPr>
      <w:rFonts w:cs="Times New Roman"/>
      <w:szCs w:val="20"/>
    </w:rPr>
  </w:style>
  <w:style w:type="paragraph" w:customStyle="1" w:styleId="BodyTextNumbered1">
    <w:name w:val="Body Text Numbered 1"/>
    <w:basedOn w:val="Normal"/>
    <w:rsid w:val="00B37E4D"/>
    <w:pPr>
      <w:numPr>
        <w:numId w:val="7"/>
      </w:numPr>
      <w:spacing w:line="276" w:lineRule="auto"/>
    </w:pPr>
    <w:rPr>
      <w:rFonts w:ascii="Arial" w:eastAsia="Times New Roman" w:hAnsi="Arial" w:cs="Times New Roman"/>
      <w:color w:val="000000"/>
      <w:sz w:val="22"/>
      <w:szCs w:val="22"/>
    </w:rPr>
  </w:style>
  <w:style w:type="paragraph" w:styleId="Brojevi">
    <w:name w:val="List Number"/>
    <w:basedOn w:val="Normal"/>
    <w:uiPriority w:val="99"/>
    <w:unhideWhenUsed/>
    <w:rsid w:val="00B37E4D"/>
    <w:pPr>
      <w:numPr>
        <w:numId w:val="8"/>
      </w:numPr>
      <w:spacing w:line="276" w:lineRule="auto"/>
      <w:contextualSpacing/>
    </w:pPr>
    <w:rPr>
      <w:rFonts w:ascii="Arial" w:eastAsia="Times New Roman" w:hAnsi="Arial" w:cs="Times New Roman"/>
      <w:sz w:val="22"/>
      <w:szCs w:val="22"/>
    </w:rPr>
  </w:style>
  <w:style w:type="paragraph" w:customStyle="1" w:styleId="95table">
    <w:name w:val="9.5 table"/>
    <w:basedOn w:val="Normal"/>
    <w:semiHidden/>
    <w:rsid w:val="00B37E4D"/>
    <w:pPr>
      <w:framePr w:w="7796" w:hSpace="181" w:wrap="around" w:vAnchor="page" w:hAnchor="page" w:x="869" w:y="9442"/>
      <w:spacing w:before="40" w:line="240" w:lineRule="auto"/>
    </w:pPr>
    <w:rPr>
      <w:rFonts w:ascii="Arial" w:eastAsia="Times New Roman" w:hAnsi="Arial" w:cs="Times New Roman"/>
      <w:sz w:val="19"/>
      <w:szCs w:val="19"/>
      <w:lang w:val="en-GB"/>
    </w:rPr>
  </w:style>
  <w:style w:type="table" w:customStyle="1" w:styleId="NoGrids">
    <w:name w:val="No Grids"/>
    <w:basedOn w:val="Obinatablica"/>
    <w:rsid w:val="00B37E4D"/>
    <w:pPr>
      <w:spacing w:before="60" w:after="60"/>
      <w:jc w:val="left"/>
    </w:pPr>
    <w:rPr>
      <w:rFonts w:ascii="Calibri" w:eastAsia="Times New Roman" w:hAnsi="Calibri" w:cs="Times New Roman"/>
      <w:sz w:val="20"/>
      <w:szCs w:val="20"/>
      <w:lang w:val="en-US" w:eastAsia="hr-HR"/>
    </w:rPr>
    <w:tblPr/>
  </w:style>
  <w:style w:type="paragraph" w:customStyle="1" w:styleId="tab1">
    <w:name w:val="tab1"/>
    <w:basedOn w:val="Normal"/>
    <w:uiPriority w:val="99"/>
    <w:rsid w:val="00B37E4D"/>
    <w:pPr>
      <w:tabs>
        <w:tab w:val="left" w:pos="284"/>
        <w:tab w:val="left" w:leader="dot" w:pos="4536"/>
      </w:tabs>
      <w:spacing w:line="240" w:lineRule="auto"/>
    </w:pPr>
    <w:rPr>
      <w:rFonts w:ascii="CRO_Swiss" w:eastAsia="Times New Roman" w:hAnsi="CRO_Swiss" w:cs="Times New Roman"/>
      <w:szCs w:val="20"/>
      <w:lang w:val="en-GB"/>
    </w:rPr>
  </w:style>
  <w:style w:type="paragraph" w:customStyle="1" w:styleId="heading-n">
    <w:name w:val="heading-n"/>
    <w:basedOn w:val="Normal"/>
    <w:uiPriority w:val="99"/>
    <w:rsid w:val="00B37E4D"/>
    <w:pPr>
      <w:spacing w:line="300" w:lineRule="auto"/>
    </w:pPr>
    <w:rPr>
      <w:rFonts w:ascii="Arial" w:eastAsia="Times New Roman" w:hAnsi="Arial" w:cs="Times New Roman"/>
      <w:b/>
      <w:sz w:val="24"/>
      <w:szCs w:val="20"/>
    </w:rPr>
  </w:style>
  <w:style w:type="paragraph" w:customStyle="1" w:styleId="BodyTextBold">
    <w:name w:val="Body Text Bold"/>
    <w:basedOn w:val="Normal"/>
    <w:link w:val="BodyTextBoldChar"/>
    <w:rsid w:val="00B37E4D"/>
    <w:pPr>
      <w:spacing w:line="276" w:lineRule="auto"/>
    </w:pPr>
    <w:rPr>
      <w:rFonts w:ascii="Calibri" w:eastAsia="Times New Roman" w:hAnsi="Calibri"/>
      <w:b/>
      <w:sz w:val="22"/>
      <w:szCs w:val="22"/>
      <w:lang w:val="en-GB"/>
    </w:rPr>
  </w:style>
  <w:style w:type="paragraph" w:customStyle="1" w:styleId="BodyTableright">
    <w:name w:val="Body Table right"/>
    <w:basedOn w:val="BodyTableleft"/>
    <w:rsid w:val="00B37E4D"/>
    <w:pPr>
      <w:keepNext/>
      <w:spacing w:before="40" w:after="40"/>
      <w:ind w:right="170"/>
      <w:jc w:val="right"/>
    </w:pPr>
  </w:style>
  <w:style w:type="paragraph" w:customStyle="1" w:styleId="tab">
    <w:name w:val="tab"/>
    <w:basedOn w:val="Normal"/>
    <w:uiPriority w:val="99"/>
    <w:rsid w:val="00B37E4D"/>
    <w:pPr>
      <w:tabs>
        <w:tab w:val="left" w:pos="284"/>
        <w:tab w:val="left" w:pos="4253"/>
      </w:tabs>
      <w:spacing w:line="240" w:lineRule="auto"/>
      <w:ind w:left="284" w:hanging="284"/>
    </w:pPr>
    <w:rPr>
      <w:rFonts w:ascii="CRO_Swiss" w:eastAsia="Times New Roman" w:hAnsi="CRO_Swiss" w:cs="Times New Roman"/>
      <w:sz w:val="24"/>
      <w:szCs w:val="20"/>
    </w:rPr>
  </w:style>
  <w:style w:type="numbering" w:styleId="1ai">
    <w:name w:val="Outline List 1"/>
    <w:basedOn w:val="Bezpopisa"/>
    <w:semiHidden/>
    <w:rsid w:val="00B37E4D"/>
    <w:pPr>
      <w:numPr>
        <w:numId w:val="9"/>
      </w:numPr>
    </w:pPr>
  </w:style>
  <w:style w:type="paragraph" w:styleId="Grafikeoznake2">
    <w:name w:val="List Bullet 2"/>
    <w:basedOn w:val="Normal"/>
    <w:uiPriority w:val="99"/>
    <w:unhideWhenUsed/>
    <w:rsid w:val="00B37E4D"/>
    <w:pPr>
      <w:numPr>
        <w:numId w:val="10"/>
      </w:numPr>
      <w:spacing w:line="276" w:lineRule="auto"/>
      <w:contextualSpacing/>
    </w:pPr>
    <w:rPr>
      <w:rFonts w:ascii="Arial" w:eastAsia="Times New Roman" w:hAnsi="Arial" w:cs="Times New Roman"/>
      <w:sz w:val="22"/>
      <w:szCs w:val="22"/>
    </w:rPr>
  </w:style>
  <w:style w:type="paragraph" w:customStyle="1" w:styleId="Subtitle1">
    <w:name w:val="Subtitle1"/>
    <w:basedOn w:val="Normal"/>
    <w:uiPriority w:val="99"/>
    <w:rsid w:val="00B37E4D"/>
    <w:pPr>
      <w:spacing w:line="240" w:lineRule="auto"/>
      <w:jc w:val="center"/>
      <w:outlineLvl w:val="0"/>
    </w:pPr>
    <w:rPr>
      <w:rFonts w:ascii="Arial" w:eastAsia="Times New Roman" w:hAnsi="Arial" w:cs="Times New Roman"/>
      <w:b/>
      <w:szCs w:val="20"/>
    </w:rPr>
  </w:style>
  <w:style w:type="character" w:customStyle="1" w:styleId="Style11pt">
    <w:name w:val="Style 11 pt"/>
    <w:uiPriority w:val="99"/>
    <w:rsid w:val="00B37E4D"/>
    <w:rPr>
      <w:rFonts w:ascii="Arial" w:hAnsi="Arial" w:cs="Times New Roman"/>
      <w:sz w:val="20"/>
      <w:szCs w:val="20"/>
    </w:rPr>
  </w:style>
  <w:style w:type="paragraph" w:customStyle="1" w:styleId="StyleJustifiedLeft254cm">
    <w:name w:val="Style Justified Left:  254 cm"/>
    <w:basedOn w:val="Normal"/>
    <w:uiPriority w:val="99"/>
    <w:rsid w:val="00B37E4D"/>
    <w:pPr>
      <w:tabs>
        <w:tab w:val="left" w:pos="851"/>
      </w:tabs>
      <w:spacing w:line="240" w:lineRule="auto"/>
      <w:ind w:left="1440"/>
    </w:pPr>
    <w:rPr>
      <w:rFonts w:ascii="Arial" w:eastAsia="Times New Roman" w:hAnsi="Arial" w:cs="Times New Roman"/>
      <w:szCs w:val="20"/>
    </w:rPr>
  </w:style>
  <w:style w:type="paragraph" w:customStyle="1" w:styleId="Numbered1">
    <w:name w:val="Numbered 1."/>
    <w:basedOn w:val="Normal"/>
    <w:semiHidden/>
    <w:rsid w:val="00B37E4D"/>
    <w:pPr>
      <w:keepNext/>
      <w:numPr>
        <w:numId w:val="11"/>
      </w:numPr>
      <w:spacing w:line="240" w:lineRule="auto"/>
    </w:pPr>
    <w:rPr>
      <w:rFonts w:ascii="Arial" w:eastAsia="Times New Roman" w:hAnsi="Arial" w:cs="Times New Roman"/>
      <w:szCs w:val="22"/>
      <w:lang w:val="en-GB" w:eastAsia="en-GB"/>
    </w:rPr>
  </w:style>
  <w:style w:type="paragraph" w:customStyle="1" w:styleId="StyleStyleJustifiedLeft254cmLeft15cm">
    <w:name w:val="Style Style Justified Left:  254 cm + Left:  15 cm"/>
    <w:basedOn w:val="StyleJustifiedLeft254cm"/>
    <w:uiPriority w:val="99"/>
    <w:rsid w:val="00B37E4D"/>
    <w:pPr>
      <w:numPr>
        <w:numId w:val="25"/>
      </w:numPr>
      <w:tabs>
        <w:tab w:val="clear" w:pos="720"/>
        <w:tab w:val="left" w:pos="1134"/>
      </w:tabs>
      <w:ind w:left="851" w:firstLine="0"/>
    </w:pPr>
  </w:style>
  <w:style w:type="paragraph" w:customStyle="1" w:styleId="StyleHeading5BoldNotItalic">
    <w:name w:val="Style Heading 5 + Bold Not Italic"/>
    <w:basedOn w:val="Naslov5"/>
    <w:uiPriority w:val="99"/>
    <w:rsid w:val="00B37E4D"/>
    <w:pPr>
      <w:tabs>
        <w:tab w:val="num" w:pos="0"/>
        <w:tab w:val="left" w:pos="2552"/>
      </w:tabs>
      <w:overflowPunct w:val="0"/>
      <w:autoSpaceDE w:val="0"/>
      <w:autoSpaceDN w:val="0"/>
      <w:adjustRightInd w:val="0"/>
      <w:spacing w:after="240" w:line="276" w:lineRule="auto"/>
      <w:ind w:left="709" w:hanging="709"/>
      <w:textAlignment w:val="baseline"/>
    </w:pPr>
    <w:rPr>
      <w:rFonts w:ascii="Arial" w:hAnsi="Arial"/>
      <w:iCs/>
      <w:sz w:val="24"/>
    </w:rPr>
  </w:style>
  <w:style w:type="character" w:customStyle="1" w:styleId="StyleBold">
    <w:name w:val="Style Bold"/>
    <w:uiPriority w:val="99"/>
    <w:rsid w:val="00B37E4D"/>
    <w:rPr>
      <w:rFonts w:cs="Times New Roman"/>
      <w:b/>
      <w:bCs/>
      <w:sz w:val="20"/>
      <w:szCs w:val="20"/>
    </w:rPr>
  </w:style>
  <w:style w:type="paragraph" w:customStyle="1" w:styleId="ListA">
    <w:name w:val="List A"/>
    <w:basedOn w:val="Normal"/>
    <w:next w:val="Normal"/>
    <w:link w:val="ListAChar"/>
    <w:rsid w:val="00B37E4D"/>
    <w:pPr>
      <w:numPr>
        <w:numId w:val="12"/>
      </w:numPr>
      <w:spacing w:after="60" w:line="240" w:lineRule="auto"/>
    </w:pPr>
    <w:rPr>
      <w:rFonts w:ascii="Arial" w:eastAsia="Times New Roman" w:hAnsi="Arial" w:cs="Times New Roman"/>
      <w:color w:val="000000"/>
      <w:szCs w:val="20"/>
      <w:lang w:val="en-GB"/>
    </w:rPr>
  </w:style>
  <w:style w:type="paragraph" w:customStyle="1" w:styleId="StyleLeft">
    <w:name w:val="Style Left"/>
    <w:basedOn w:val="Normal"/>
    <w:uiPriority w:val="99"/>
    <w:rsid w:val="00B37E4D"/>
    <w:pPr>
      <w:spacing w:line="240" w:lineRule="auto"/>
    </w:pPr>
    <w:rPr>
      <w:rFonts w:ascii="Arial" w:eastAsia="Times New Roman" w:hAnsi="Arial" w:cs="Times New Roman"/>
      <w:szCs w:val="20"/>
    </w:rPr>
  </w:style>
  <w:style w:type="paragraph" w:customStyle="1" w:styleId="StyleLeft1">
    <w:name w:val="Style Left1"/>
    <w:basedOn w:val="Normal"/>
    <w:uiPriority w:val="99"/>
    <w:rsid w:val="00B37E4D"/>
    <w:pPr>
      <w:spacing w:line="240" w:lineRule="auto"/>
    </w:pPr>
    <w:rPr>
      <w:rFonts w:ascii="Arial" w:eastAsia="Times New Roman" w:hAnsi="Arial" w:cs="Times New Roman"/>
      <w:szCs w:val="20"/>
    </w:rPr>
  </w:style>
  <w:style w:type="paragraph" w:customStyle="1" w:styleId="StyleJustified">
    <w:name w:val="Style Justified"/>
    <w:basedOn w:val="Normal"/>
    <w:uiPriority w:val="99"/>
    <w:rsid w:val="00B37E4D"/>
    <w:pPr>
      <w:spacing w:line="240" w:lineRule="auto"/>
    </w:pPr>
    <w:rPr>
      <w:rFonts w:ascii="Arial" w:eastAsia="Times New Roman" w:hAnsi="Arial" w:cs="Times New Roman"/>
      <w:szCs w:val="20"/>
      <w:lang w:eastAsia="de-DE"/>
    </w:rPr>
  </w:style>
  <w:style w:type="character" w:customStyle="1" w:styleId="StyleBold1">
    <w:name w:val="Style Bold1"/>
    <w:uiPriority w:val="99"/>
    <w:rsid w:val="00B37E4D"/>
    <w:rPr>
      <w:rFonts w:ascii="Arial" w:hAnsi="Arial" w:cs="Times New Roman"/>
      <w:b/>
      <w:bCs/>
      <w:sz w:val="20"/>
      <w:szCs w:val="20"/>
    </w:rPr>
  </w:style>
  <w:style w:type="paragraph" w:customStyle="1" w:styleId="StyleHeading2Left0cmFirstline0cm">
    <w:name w:val="Style Heading 2 + Left:  0 cm First line:  0 cm"/>
    <w:basedOn w:val="Normal"/>
    <w:uiPriority w:val="99"/>
    <w:rsid w:val="00B37E4D"/>
    <w:pPr>
      <w:spacing w:line="276" w:lineRule="auto"/>
      <w:ind w:left="850" w:hanging="283"/>
    </w:pPr>
    <w:rPr>
      <w:rFonts w:ascii="Arial" w:eastAsia="Times New Roman" w:hAnsi="Arial" w:cs="Times New Roman"/>
      <w:bCs/>
      <w:szCs w:val="20"/>
    </w:rPr>
  </w:style>
  <w:style w:type="paragraph" w:styleId="Revizija">
    <w:name w:val="Revision"/>
    <w:hidden/>
    <w:uiPriority w:val="99"/>
    <w:semiHidden/>
    <w:rsid w:val="00B37E4D"/>
    <w:pPr>
      <w:jc w:val="left"/>
    </w:pPr>
    <w:rPr>
      <w:rFonts w:ascii="Calibri" w:eastAsia="Times New Roman" w:hAnsi="Calibri" w:cs="Times New Roman"/>
      <w:lang w:val="en-US"/>
    </w:rPr>
  </w:style>
  <w:style w:type="paragraph" w:customStyle="1" w:styleId="BodyText21">
    <w:name w:val="Body Text 21"/>
    <w:basedOn w:val="Normal"/>
    <w:uiPriority w:val="99"/>
    <w:rsid w:val="00B37E4D"/>
    <w:pPr>
      <w:tabs>
        <w:tab w:val="left" w:pos="672"/>
      </w:tabs>
      <w:spacing w:line="240" w:lineRule="auto"/>
      <w:ind w:left="672" w:hanging="672"/>
    </w:pPr>
    <w:rPr>
      <w:rFonts w:ascii="Arial" w:eastAsia="Times New Roman" w:hAnsi="Arial" w:cs="Times New Roman"/>
      <w:i/>
      <w:sz w:val="24"/>
      <w:szCs w:val="20"/>
      <w:lang w:eastAsia="de-DE"/>
    </w:rPr>
  </w:style>
  <w:style w:type="paragraph" w:customStyle="1" w:styleId="StyleHeading2NotItalic">
    <w:name w:val="Style Heading 2 + Not Italic"/>
    <w:basedOn w:val="Normal"/>
    <w:uiPriority w:val="99"/>
    <w:rsid w:val="00B37E4D"/>
    <w:pPr>
      <w:spacing w:after="60" w:line="276" w:lineRule="auto"/>
    </w:pPr>
    <w:rPr>
      <w:rFonts w:ascii="Arial" w:eastAsia="Times New Roman" w:hAnsi="Arial" w:cs="Times New Roman"/>
      <w:bCs/>
      <w:szCs w:val="20"/>
      <w:lang w:eastAsia="de-DE"/>
    </w:rPr>
  </w:style>
  <w:style w:type="paragraph" w:customStyle="1" w:styleId="StyleHeading110ptCentered">
    <w:name w:val="Style Heading 1 + 10 pt Centered"/>
    <w:basedOn w:val="Naslov1"/>
    <w:uiPriority w:val="99"/>
    <w:rsid w:val="00B37E4D"/>
    <w:pPr>
      <w:tabs>
        <w:tab w:val="clear" w:pos="-1418"/>
        <w:tab w:val="left" w:pos="720"/>
      </w:tabs>
      <w:spacing w:before="120" w:line="276" w:lineRule="auto"/>
      <w:ind w:hanging="720"/>
      <w:jc w:val="center"/>
    </w:pPr>
    <w:rPr>
      <w:rFonts w:cs="Times New Roman"/>
      <w:i/>
      <w:iCs/>
      <w:caps w:val="0"/>
      <w:color w:val="C00000"/>
      <w:kern w:val="0"/>
      <w:lang w:eastAsia="de-DE"/>
    </w:rPr>
  </w:style>
  <w:style w:type="paragraph" w:customStyle="1" w:styleId="bulletindent">
    <w:name w:val="bullet indent"/>
    <w:basedOn w:val="Normal"/>
    <w:semiHidden/>
    <w:rsid w:val="00B37E4D"/>
    <w:pPr>
      <w:numPr>
        <w:numId w:val="13"/>
      </w:numPr>
      <w:spacing w:before="60" w:line="276" w:lineRule="auto"/>
    </w:pPr>
    <w:rPr>
      <w:rFonts w:ascii="Arial" w:eastAsia="Times New Roman" w:hAnsi="Arial" w:cs="Times New Roman"/>
      <w:color w:val="000000"/>
      <w:sz w:val="22"/>
      <w:szCs w:val="20"/>
      <w:lang w:val="en-ZA" w:eastAsia="de-DE"/>
    </w:rPr>
  </w:style>
  <w:style w:type="paragraph" w:styleId="Tijeloteksta-prvauvlaka">
    <w:name w:val="Body Text First Indent"/>
    <w:basedOn w:val="Normal"/>
    <w:link w:val="Tijeloteksta-prvauvlakaChar"/>
    <w:semiHidden/>
    <w:rsid w:val="00B37E4D"/>
    <w:pPr>
      <w:spacing w:line="276" w:lineRule="auto"/>
      <w:ind w:firstLine="210"/>
    </w:pPr>
    <w:rPr>
      <w:rFonts w:ascii="Times New Roman" w:eastAsia="Times New Roman" w:hAnsi="Times New Roman" w:cs="Times New Roman"/>
      <w:sz w:val="24"/>
      <w:lang w:eastAsia="hr-HR"/>
    </w:rPr>
  </w:style>
  <w:style w:type="character" w:customStyle="1" w:styleId="Tijeloteksta-prvauvlakaChar">
    <w:name w:val="Tijelo teksta - prva uvlaka Char"/>
    <w:basedOn w:val="TijelotekstaChar"/>
    <w:link w:val="Tijeloteksta-prvauvlaka"/>
    <w:semiHidden/>
    <w:rsid w:val="00B37E4D"/>
    <w:rPr>
      <w:rFonts w:ascii="Times New Roman" w:eastAsia="Times New Roman" w:hAnsi="Times New Roman" w:cs="Times New Roman"/>
      <w:sz w:val="24"/>
      <w:szCs w:val="24"/>
      <w:lang w:val="en-US" w:eastAsia="hr-HR"/>
    </w:rPr>
  </w:style>
  <w:style w:type="numbering" w:styleId="111111">
    <w:name w:val="Outline List 2"/>
    <w:basedOn w:val="Bezpopisa"/>
    <w:semiHidden/>
    <w:rsid w:val="00B37E4D"/>
    <w:pPr>
      <w:numPr>
        <w:numId w:val="20"/>
      </w:numPr>
    </w:pPr>
  </w:style>
  <w:style w:type="numbering" w:styleId="lanaksekcija">
    <w:name w:val="Outline List 3"/>
    <w:basedOn w:val="Bezpopisa"/>
    <w:semiHidden/>
    <w:rsid w:val="00B37E4D"/>
    <w:pPr>
      <w:numPr>
        <w:numId w:val="21"/>
      </w:numPr>
    </w:pPr>
  </w:style>
  <w:style w:type="paragraph" w:styleId="Blokteksta">
    <w:name w:val="Block Text"/>
    <w:basedOn w:val="Normal"/>
    <w:uiPriority w:val="99"/>
    <w:rsid w:val="00B37E4D"/>
    <w:pPr>
      <w:spacing w:line="240" w:lineRule="auto"/>
      <w:ind w:left="1440" w:right="1440"/>
    </w:pPr>
    <w:rPr>
      <w:rFonts w:ascii="Times New Roman" w:eastAsia="Times New Roman" w:hAnsi="Times New Roman" w:cs="Times New Roman"/>
      <w:sz w:val="24"/>
      <w:lang w:eastAsia="hr-HR"/>
    </w:rPr>
  </w:style>
  <w:style w:type="paragraph" w:styleId="Tijeloteksta-prvauvlaka2">
    <w:name w:val="Body Text First Indent 2"/>
    <w:basedOn w:val="Uvuenotijeloteksta"/>
    <w:link w:val="Tijeloteksta-prvauvlaka2Char"/>
    <w:semiHidden/>
    <w:rsid w:val="00B37E4D"/>
    <w:pPr>
      <w:spacing w:before="0" w:line="240" w:lineRule="auto"/>
      <w:ind w:firstLine="210"/>
      <w:jc w:val="left"/>
    </w:pPr>
    <w:rPr>
      <w:rFonts w:ascii="Times New Roman" w:hAnsi="Times New Roman"/>
      <w:sz w:val="24"/>
      <w:szCs w:val="24"/>
      <w:lang w:eastAsia="hr-HR"/>
    </w:rPr>
  </w:style>
  <w:style w:type="character" w:customStyle="1" w:styleId="Tijeloteksta-prvauvlaka2Char">
    <w:name w:val="Tijelo teksta - prva uvlaka 2 Char"/>
    <w:basedOn w:val="UvuenotijelotekstaChar"/>
    <w:link w:val="Tijeloteksta-prvauvlaka2"/>
    <w:semiHidden/>
    <w:rsid w:val="00B37E4D"/>
    <w:rPr>
      <w:rFonts w:ascii="Times New Roman" w:eastAsia="Times New Roman" w:hAnsi="Times New Roman" w:cs="Times New Roman"/>
      <w:sz w:val="24"/>
      <w:szCs w:val="24"/>
      <w:lang w:eastAsia="hr-HR"/>
    </w:rPr>
  </w:style>
  <w:style w:type="paragraph" w:styleId="Tijeloteksta-uvlaka2">
    <w:name w:val="Body Text Indent 2"/>
    <w:basedOn w:val="Normal"/>
    <w:link w:val="Tijeloteksta-uvlaka2Char"/>
    <w:uiPriority w:val="99"/>
    <w:rsid w:val="00B37E4D"/>
    <w:pPr>
      <w:spacing w:line="480" w:lineRule="auto"/>
      <w:ind w:left="283"/>
    </w:pPr>
    <w:rPr>
      <w:rFonts w:ascii="Times New Roman" w:eastAsia="Times New Roman" w:hAnsi="Times New Roman" w:cs="Times New Roman"/>
      <w:sz w:val="24"/>
      <w:lang w:eastAsia="hr-HR"/>
    </w:rPr>
  </w:style>
  <w:style w:type="character" w:customStyle="1" w:styleId="Tijeloteksta-uvlaka2Char">
    <w:name w:val="Tijelo teksta - uvlaka 2 Char"/>
    <w:basedOn w:val="Zadanifontodlomka"/>
    <w:link w:val="Tijeloteksta-uvlaka2"/>
    <w:uiPriority w:val="99"/>
    <w:rsid w:val="00B37E4D"/>
    <w:rPr>
      <w:rFonts w:ascii="Times New Roman" w:eastAsia="Times New Roman" w:hAnsi="Times New Roman" w:cs="Times New Roman"/>
      <w:sz w:val="24"/>
      <w:szCs w:val="24"/>
      <w:lang w:eastAsia="hr-HR"/>
    </w:rPr>
  </w:style>
  <w:style w:type="paragraph" w:styleId="Zavretak">
    <w:name w:val="Closing"/>
    <w:basedOn w:val="Normal"/>
    <w:link w:val="ZavretakChar"/>
    <w:semiHidden/>
    <w:rsid w:val="00B37E4D"/>
    <w:pPr>
      <w:spacing w:line="240" w:lineRule="auto"/>
      <w:ind w:left="4252"/>
    </w:pPr>
    <w:rPr>
      <w:rFonts w:ascii="Times New Roman" w:eastAsia="Times New Roman" w:hAnsi="Times New Roman" w:cs="Times New Roman"/>
      <w:sz w:val="24"/>
      <w:lang w:eastAsia="hr-HR"/>
    </w:rPr>
  </w:style>
  <w:style w:type="character" w:customStyle="1" w:styleId="ZavretakChar">
    <w:name w:val="Završetak Char"/>
    <w:basedOn w:val="Zadanifontodlomka"/>
    <w:link w:val="Zavretak"/>
    <w:semiHidden/>
    <w:rsid w:val="00B37E4D"/>
    <w:rPr>
      <w:rFonts w:ascii="Times New Roman" w:eastAsia="Times New Roman" w:hAnsi="Times New Roman" w:cs="Times New Roman"/>
      <w:sz w:val="24"/>
      <w:szCs w:val="24"/>
      <w:lang w:eastAsia="hr-HR"/>
    </w:rPr>
  </w:style>
  <w:style w:type="paragraph" w:styleId="Datum">
    <w:name w:val="Date"/>
    <w:basedOn w:val="Normal"/>
    <w:next w:val="Normal"/>
    <w:link w:val="DatumChar"/>
    <w:semiHidden/>
    <w:rsid w:val="00B37E4D"/>
    <w:pPr>
      <w:spacing w:line="240" w:lineRule="auto"/>
    </w:pPr>
    <w:rPr>
      <w:rFonts w:ascii="Times New Roman" w:eastAsia="Times New Roman" w:hAnsi="Times New Roman" w:cs="Times New Roman"/>
      <w:sz w:val="24"/>
      <w:lang w:eastAsia="hr-HR"/>
    </w:rPr>
  </w:style>
  <w:style w:type="character" w:customStyle="1" w:styleId="DatumChar">
    <w:name w:val="Datum Char"/>
    <w:basedOn w:val="Zadanifontodlomka"/>
    <w:link w:val="Datum"/>
    <w:semiHidden/>
    <w:rsid w:val="00B37E4D"/>
    <w:rPr>
      <w:rFonts w:ascii="Times New Roman" w:eastAsia="Times New Roman" w:hAnsi="Times New Roman" w:cs="Times New Roman"/>
      <w:sz w:val="24"/>
      <w:szCs w:val="24"/>
      <w:lang w:eastAsia="hr-HR"/>
    </w:rPr>
  </w:style>
  <w:style w:type="paragraph" w:styleId="Potpise-pote">
    <w:name w:val="E-mail Signature"/>
    <w:basedOn w:val="Normal"/>
    <w:link w:val="Potpise-poteChar"/>
    <w:semiHidden/>
    <w:rsid w:val="00B37E4D"/>
    <w:pPr>
      <w:spacing w:line="240" w:lineRule="auto"/>
    </w:pPr>
    <w:rPr>
      <w:rFonts w:ascii="Times New Roman" w:eastAsia="Times New Roman" w:hAnsi="Times New Roman" w:cs="Times New Roman"/>
      <w:sz w:val="24"/>
      <w:lang w:eastAsia="hr-HR"/>
    </w:rPr>
  </w:style>
  <w:style w:type="character" w:customStyle="1" w:styleId="Potpise-poteChar">
    <w:name w:val="Potpis e-pošte Char"/>
    <w:basedOn w:val="Zadanifontodlomka"/>
    <w:link w:val="Potpise-pote"/>
    <w:semiHidden/>
    <w:rsid w:val="00B37E4D"/>
    <w:rPr>
      <w:rFonts w:ascii="Times New Roman" w:eastAsia="Times New Roman" w:hAnsi="Times New Roman" w:cs="Times New Roman"/>
      <w:sz w:val="24"/>
      <w:szCs w:val="24"/>
      <w:lang w:eastAsia="hr-HR"/>
    </w:rPr>
  </w:style>
  <w:style w:type="paragraph" w:customStyle="1" w:styleId="stavka1">
    <w:name w:val="stavka1"/>
    <w:basedOn w:val="Normal"/>
    <w:uiPriority w:val="99"/>
    <w:rsid w:val="00B37E4D"/>
    <w:pPr>
      <w:overflowPunct w:val="0"/>
      <w:autoSpaceDE w:val="0"/>
      <w:autoSpaceDN w:val="0"/>
      <w:adjustRightInd w:val="0"/>
      <w:spacing w:line="240" w:lineRule="auto"/>
      <w:ind w:left="425" w:right="1588" w:hanging="425"/>
      <w:textAlignment w:val="baseline"/>
    </w:pPr>
    <w:rPr>
      <w:rFonts w:ascii="Times New Roman" w:eastAsia="Times New Roman" w:hAnsi="Times New Roman" w:cs="Times New Roman"/>
      <w:sz w:val="24"/>
      <w:szCs w:val="20"/>
      <w:lang w:val="en-GB" w:eastAsia="hr-HR"/>
    </w:rPr>
  </w:style>
  <w:style w:type="paragraph" w:styleId="Adresaomotnice">
    <w:name w:val="envelope address"/>
    <w:basedOn w:val="Normal"/>
    <w:semiHidden/>
    <w:rsid w:val="00B37E4D"/>
    <w:pPr>
      <w:framePr w:w="7920" w:h="1980" w:hRule="exact" w:hSpace="180" w:wrap="auto" w:hAnchor="page" w:xAlign="center" w:yAlign="bottom"/>
      <w:spacing w:line="240" w:lineRule="auto"/>
      <w:ind w:left="2880"/>
    </w:pPr>
    <w:rPr>
      <w:rFonts w:ascii="Arial" w:eastAsia="Times New Roman" w:hAnsi="Arial" w:cs="Arial"/>
      <w:sz w:val="24"/>
      <w:lang w:eastAsia="hr-HR"/>
    </w:rPr>
  </w:style>
  <w:style w:type="paragraph" w:styleId="Povratnaomotnica">
    <w:name w:val="envelope return"/>
    <w:basedOn w:val="Normal"/>
    <w:semiHidden/>
    <w:rsid w:val="00B37E4D"/>
    <w:pPr>
      <w:spacing w:line="240" w:lineRule="auto"/>
    </w:pPr>
    <w:rPr>
      <w:rFonts w:ascii="Arial" w:eastAsia="Times New Roman" w:hAnsi="Arial" w:cs="Arial"/>
      <w:szCs w:val="20"/>
      <w:lang w:eastAsia="hr-HR"/>
    </w:rPr>
  </w:style>
  <w:style w:type="character" w:styleId="HTML-akronim">
    <w:name w:val="HTML Acronym"/>
    <w:basedOn w:val="Zadanifontodlomka"/>
    <w:semiHidden/>
    <w:rsid w:val="00B37E4D"/>
  </w:style>
  <w:style w:type="paragraph" w:styleId="HTML-adresa">
    <w:name w:val="HTML Address"/>
    <w:basedOn w:val="Normal"/>
    <w:link w:val="HTML-adresaChar"/>
    <w:semiHidden/>
    <w:rsid w:val="00B37E4D"/>
    <w:pPr>
      <w:spacing w:line="240" w:lineRule="auto"/>
    </w:pPr>
    <w:rPr>
      <w:rFonts w:ascii="Times New Roman" w:eastAsia="Times New Roman" w:hAnsi="Times New Roman" w:cs="Times New Roman"/>
      <w:i/>
      <w:iCs/>
      <w:sz w:val="24"/>
      <w:lang w:eastAsia="hr-HR"/>
    </w:rPr>
  </w:style>
  <w:style w:type="character" w:customStyle="1" w:styleId="HTML-adresaChar">
    <w:name w:val="HTML-adresa Char"/>
    <w:basedOn w:val="Zadanifontodlomka"/>
    <w:link w:val="HTML-adresa"/>
    <w:semiHidden/>
    <w:rsid w:val="00B37E4D"/>
    <w:rPr>
      <w:rFonts w:ascii="Times New Roman" w:eastAsia="Times New Roman" w:hAnsi="Times New Roman" w:cs="Times New Roman"/>
      <w:i/>
      <w:iCs/>
      <w:sz w:val="24"/>
      <w:szCs w:val="24"/>
      <w:lang w:eastAsia="hr-HR"/>
    </w:rPr>
  </w:style>
  <w:style w:type="character" w:styleId="HTML-navod">
    <w:name w:val="HTML Cite"/>
    <w:semiHidden/>
    <w:rsid w:val="00B37E4D"/>
    <w:rPr>
      <w:i/>
      <w:iCs/>
    </w:rPr>
  </w:style>
  <w:style w:type="character" w:styleId="HTML-kod">
    <w:name w:val="HTML Code"/>
    <w:semiHidden/>
    <w:rsid w:val="00B37E4D"/>
    <w:rPr>
      <w:rFonts w:ascii="Courier New" w:hAnsi="Courier New" w:cs="Courier New"/>
      <w:sz w:val="20"/>
      <w:szCs w:val="20"/>
    </w:rPr>
  </w:style>
  <w:style w:type="character" w:styleId="HTML-definicija">
    <w:name w:val="HTML Definition"/>
    <w:semiHidden/>
    <w:rsid w:val="00B37E4D"/>
    <w:rPr>
      <w:i/>
      <w:iCs/>
    </w:rPr>
  </w:style>
  <w:style w:type="character" w:styleId="HTML-tipkovnica">
    <w:name w:val="HTML Keyboard"/>
    <w:semiHidden/>
    <w:rsid w:val="00B37E4D"/>
    <w:rPr>
      <w:rFonts w:ascii="Courier New" w:hAnsi="Courier New" w:cs="Courier New"/>
      <w:sz w:val="20"/>
      <w:szCs w:val="20"/>
    </w:rPr>
  </w:style>
  <w:style w:type="paragraph" w:styleId="HTMLunaprijedoblikovano">
    <w:name w:val="HTML Preformatted"/>
    <w:basedOn w:val="Normal"/>
    <w:link w:val="HTMLunaprijedoblikovanoChar"/>
    <w:semiHidden/>
    <w:rsid w:val="00B37E4D"/>
    <w:pPr>
      <w:spacing w:line="240" w:lineRule="auto"/>
    </w:pPr>
    <w:rPr>
      <w:rFonts w:ascii="Courier New" w:eastAsia="Times New Roman" w:hAnsi="Courier New" w:cs="Times New Roman"/>
      <w:szCs w:val="20"/>
      <w:lang w:eastAsia="hr-HR"/>
    </w:rPr>
  </w:style>
  <w:style w:type="character" w:customStyle="1" w:styleId="HTMLunaprijedoblikovanoChar">
    <w:name w:val="HTML unaprijed oblikovano Char"/>
    <w:basedOn w:val="Zadanifontodlomka"/>
    <w:link w:val="HTMLunaprijedoblikovano"/>
    <w:semiHidden/>
    <w:rsid w:val="00B37E4D"/>
    <w:rPr>
      <w:rFonts w:ascii="Courier New" w:eastAsia="Times New Roman" w:hAnsi="Courier New" w:cs="Times New Roman"/>
      <w:sz w:val="20"/>
      <w:szCs w:val="20"/>
      <w:lang w:eastAsia="hr-HR"/>
    </w:rPr>
  </w:style>
  <w:style w:type="character" w:styleId="HTML-primjer">
    <w:name w:val="HTML Sample"/>
    <w:semiHidden/>
    <w:rsid w:val="00B37E4D"/>
    <w:rPr>
      <w:rFonts w:ascii="Courier New" w:hAnsi="Courier New" w:cs="Courier New"/>
    </w:rPr>
  </w:style>
  <w:style w:type="character" w:styleId="HTMLpisaistroj">
    <w:name w:val="HTML Typewriter"/>
    <w:semiHidden/>
    <w:rsid w:val="00B37E4D"/>
    <w:rPr>
      <w:rFonts w:ascii="Courier New" w:hAnsi="Courier New" w:cs="Courier New"/>
      <w:sz w:val="20"/>
      <w:szCs w:val="20"/>
    </w:rPr>
  </w:style>
  <w:style w:type="character" w:styleId="HTML-varijabla">
    <w:name w:val="HTML Variable"/>
    <w:semiHidden/>
    <w:rsid w:val="00B37E4D"/>
    <w:rPr>
      <w:i/>
      <w:iCs/>
    </w:rPr>
  </w:style>
  <w:style w:type="character" w:styleId="Brojretka">
    <w:name w:val="line number"/>
    <w:basedOn w:val="Zadanifontodlomka"/>
    <w:semiHidden/>
    <w:rsid w:val="00B37E4D"/>
  </w:style>
  <w:style w:type="paragraph" w:styleId="Popis">
    <w:name w:val="List"/>
    <w:basedOn w:val="Normal"/>
    <w:semiHidden/>
    <w:rsid w:val="00B37E4D"/>
    <w:pPr>
      <w:spacing w:line="240" w:lineRule="auto"/>
      <w:ind w:left="283" w:hanging="283"/>
    </w:pPr>
    <w:rPr>
      <w:rFonts w:ascii="Times New Roman" w:eastAsia="Times New Roman" w:hAnsi="Times New Roman" w:cs="Times New Roman"/>
      <w:sz w:val="24"/>
      <w:lang w:eastAsia="hr-HR"/>
    </w:rPr>
  </w:style>
  <w:style w:type="paragraph" w:styleId="Popis2">
    <w:name w:val="List 2"/>
    <w:basedOn w:val="Normal"/>
    <w:semiHidden/>
    <w:rsid w:val="00B37E4D"/>
    <w:pPr>
      <w:spacing w:line="240" w:lineRule="auto"/>
      <w:ind w:left="566" w:hanging="283"/>
    </w:pPr>
    <w:rPr>
      <w:rFonts w:ascii="Times New Roman" w:eastAsia="Times New Roman" w:hAnsi="Times New Roman" w:cs="Times New Roman"/>
      <w:sz w:val="24"/>
      <w:lang w:eastAsia="hr-HR"/>
    </w:rPr>
  </w:style>
  <w:style w:type="paragraph" w:styleId="Popis3">
    <w:name w:val="List 3"/>
    <w:basedOn w:val="Normal"/>
    <w:semiHidden/>
    <w:rsid w:val="00B37E4D"/>
    <w:pPr>
      <w:spacing w:line="240" w:lineRule="auto"/>
      <w:ind w:left="849" w:hanging="283"/>
    </w:pPr>
    <w:rPr>
      <w:rFonts w:ascii="Times New Roman" w:eastAsia="Times New Roman" w:hAnsi="Times New Roman" w:cs="Times New Roman"/>
      <w:sz w:val="24"/>
      <w:lang w:eastAsia="hr-HR"/>
    </w:rPr>
  </w:style>
  <w:style w:type="paragraph" w:styleId="Popis4">
    <w:name w:val="List 4"/>
    <w:basedOn w:val="Normal"/>
    <w:semiHidden/>
    <w:rsid w:val="00B37E4D"/>
    <w:pPr>
      <w:spacing w:line="240" w:lineRule="auto"/>
      <w:ind w:left="1132" w:hanging="283"/>
    </w:pPr>
    <w:rPr>
      <w:rFonts w:ascii="Times New Roman" w:eastAsia="Times New Roman" w:hAnsi="Times New Roman" w:cs="Times New Roman"/>
      <w:sz w:val="24"/>
      <w:lang w:eastAsia="hr-HR"/>
    </w:rPr>
  </w:style>
  <w:style w:type="paragraph" w:styleId="Popis5">
    <w:name w:val="List 5"/>
    <w:basedOn w:val="Normal"/>
    <w:semiHidden/>
    <w:rsid w:val="00B37E4D"/>
    <w:pPr>
      <w:spacing w:line="240" w:lineRule="auto"/>
      <w:ind w:left="1415" w:hanging="283"/>
    </w:pPr>
    <w:rPr>
      <w:rFonts w:ascii="Times New Roman" w:eastAsia="Times New Roman" w:hAnsi="Times New Roman" w:cs="Times New Roman"/>
      <w:sz w:val="24"/>
      <w:lang w:eastAsia="hr-HR"/>
    </w:rPr>
  </w:style>
  <w:style w:type="paragraph" w:styleId="Grafikeoznake3">
    <w:name w:val="List Bullet 3"/>
    <w:basedOn w:val="Normal"/>
    <w:semiHidden/>
    <w:rsid w:val="00B37E4D"/>
    <w:pPr>
      <w:numPr>
        <w:numId w:val="14"/>
      </w:numPr>
      <w:spacing w:line="240" w:lineRule="auto"/>
    </w:pPr>
    <w:rPr>
      <w:rFonts w:ascii="Times New Roman" w:eastAsia="Times New Roman" w:hAnsi="Times New Roman" w:cs="Times New Roman"/>
      <w:sz w:val="24"/>
      <w:lang w:eastAsia="hr-HR"/>
    </w:rPr>
  </w:style>
  <w:style w:type="paragraph" w:styleId="Grafikeoznake4">
    <w:name w:val="List Bullet 4"/>
    <w:basedOn w:val="Normal"/>
    <w:semiHidden/>
    <w:rsid w:val="00B37E4D"/>
    <w:pPr>
      <w:numPr>
        <w:numId w:val="15"/>
      </w:numPr>
      <w:spacing w:line="240" w:lineRule="auto"/>
    </w:pPr>
    <w:rPr>
      <w:rFonts w:ascii="Times New Roman" w:eastAsia="Times New Roman" w:hAnsi="Times New Roman" w:cs="Times New Roman"/>
      <w:sz w:val="24"/>
      <w:lang w:eastAsia="hr-HR"/>
    </w:rPr>
  </w:style>
  <w:style w:type="paragraph" w:styleId="Grafikeoznake5">
    <w:name w:val="List Bullet 5"/>
    <w:basedOn w:val="Normal"/>
    <w:semiHidden/>
    <w:rsid w:val="00B37E4D"/>
    <w:pPr>
      <w:numPr>
        <w:numId w:val="16"/>
      </w:numPr>
      <w:spacing w:line="240" w:lineRule="auto"/>
    </w:pPr>
    <w:rPr>
      <w:rFonts w:ascii="Times New Roman" w:eastAsia="Times New Roman" w:hAnsi="Times New Roman" w:cs="Times New Roman"/>
      <w:sz w:val="24"/>
      <w:lang w:eastAsia="hr-HR"/>
    </w:rPr>
  </w:style>
  <w:style w:type="paragraph" w:styleId="Nastavakpopisa">
    <w:name w:val="List Continue"/>
    <w:basedOn w:val="Normal"/>
    <w:semiHidden/>
    <w:rsid w:val="00B37E4D"/>
    <w:pPr>
      <w:spacing w:line="240" w:lineRule="auto"/>
      <w:ind w:left="283"/>
    </w:pPr>
    <w:rPr>
      <w:rFonts w:ascii="Times New Roman" w:eastAsia="Times New Roman" w:hAnsi="Times New Roman" w:cs="Times New Roman"/>
      <w:sz w:val="24"/>
      <w:lang w:eastAsia="hr-HR"/>
    </w:rPr>
  </w:style>
  <w:style w:type="paragraph" w:styleId="Nastavakpopisa2">
    <w:name w:val="List Continue 2"/>
    <w:basedOn w:val="Normal"/>
    <w:semiHidden/>
    <w:rsid w:val="00B37E4D"/>
    <w:pPr>
      <w:spacing w:line="240" w:lineRule="auto"/>
      <w:ind w:left="566"/>
    </w:pPr>
    <w:rPr>
      <w:rFonts w:ascii="Times New Roman" w:eastAsia="Times New Roman" w:hAnsi="Times New Roman" w:cs="Times New Roman"/>
      <w:sz w:val="24"/>
      <w:lang w:eastAsia="hr-HR"/>
    </w:rPr>
  </w:style>
  <w:style w:type="paragraph" w:styleId="Nastavakpopisa3">
    <w:name w:val="List Continue 3"/>
    <w:basedOn w:val="Normal"/>
    <w:semiHidden/>
    <w:rsid w:val="00B37E4D"/>
    <w:pPr>
      <w:spacing w:line="240" w:lineRule="auto"/>
      <w:ind w:left="849"/>
    </w:pPr>
    <w:rPr>
      <w:rFonts w:ascii="Times New Roman" w:eastAsia="Times New Roman" w:hAnsi="Times New Roman" w:cs="Times New Roman"/>
      <w:sz w:val="24"/>
      <w:lang w:eastAsia="hr-HR"/>
    </w:rPr>
  </w:style>
  <w:style w:type="paragraph" w:styleId="Nastavakpopisa4">
    <w:name w:val="List Continue 4"/>
    <w:basedOn w:val="Normal"/>
    <w:semiHidden/>
    <w:rsid w:val="00B37E4D"/>
    <w:pPr>
      <w:spacing w:line="240" w:lineRule="auto"/>
      <w:ind w:left="1132"/>
    </w:pPr>
    <w:rPr>
      <w:rFonts w:ascii="Times New Roman" w:eastAsia="Times New Roman" w:hAnsi="Times New Roman" w:cs="Times New Roman"/>
      <w:sz w:val="24"/>
      <w:lang w:eastAsia="hr-HR"/>
    </w:rPr>
  </w:style>
  <w:style w:type="paragraph" w:styleId="Nastavakpopisa5">
    <w:name w:val="List Continue 5"/>
    <w:basedOn w:val="Normal"/>
    <w:semiHidden/>
    <w:rsid w:val="00B37E4D"/>
    <w:pPr>
      <w:spacing w:line="240" w:lineRule="auto"/>
      <w:ind w:left="1415"/>
    </w:pPr>
    <w:rPr>
      <w:rFonts w:ascii="Times New Roman" w:eastAsia="Times New Roman" w:hAnsi="Times New Roman" w:cs="Times New Roman"/>
      <w:sz w:val="24"/>
      <w:lang w:eastAsia="hr-HR"/>
    </w:rPr>
  </w:style>
  <w:style w:type="paragraph" w:styleId="Brojevi2">
    <w:name w:val="List Number 2"/>
    <w:basedOn w:val="Normal"/>
    <w:uiPriority w:val="99"/>
    <w:rsid w:val="00B37E4D"/>
    <w:pPr>
      <w:numPr>
        <w:numId w:val="17"/>
      </w:numPr>
      <w:spacing w:line="240" w:lineRule="auto"/>
    </w:pPr>
    <w:rPr>
      <w:rFonts w:ascii="Times New Roman" w:eastAsia="Times New Roman" w:hAnsi="Times New Roman" w:cs="Times New Roman"/>
      <w:sz w:val="24"/>
      <w:lang w:eastAsia="hr-HR"/>
    </w:rPr>
  </w:style>
  <w:style w:type="paragraph" w:styleId="Brojevi3">
    <w:name w:val="List Number 3"/>
    <w:basedOn w:val="Normal"/>
    <w:semiHidden/>
    <w:rsid w:val="00B37E4D"/>
    <w:pPr>
      <w:numPr>
        <w:numId w:val="18"/>
      </w:numPr>
      <w:spacing w:line="240" w:lineRule="auto"/>
    </w:pPr>
    <w:rPr>
      <w:rFonts w:ascii="Times New Roman" w:eastAsia="Times New Roman" w:hAnsi="Times New Roman" w:cs="Times New Roman"/>
      <w:sz w:val="24"/>
      <w:lang w:eastAsia="hr-HR"/>
    </w:rPr>
  </w:style>
  <w:style w:type="paragraph" w:styleId="Brojevi5">
    <w:name w:val="List Number 5"/>
    <w:basedOn w:val="Normal"/>
    <w:semiHidden/>
    <w:rsid w:val="00B37E4D"/>
    <w:pPr>
      <w:numPr>
        <w:numId w:val="19"/>
      </w:numPr>
      <w:spacing w:line="240" w:lineRule="auto"/>
    </w:pPr>
    <w:rPr>
      <w:rFonts w:ascii="Times New Roman" w:eastAsia="Times New Roman" w:hAnsi="Times New Roman" w:cs="Times New Roman"/>
      <w:sz w:val="24"/>
      <w:lang w:eastAsia="hr-HR"/>
    </w:rPr>
  </w:style>
  <w:style w:type="paragraph" w:styleId="Zaglavljeporuke">
    <w:name w:val="Message Header"/>
    <w:basedOn w:val="Normal"/>
    <w:link w:val="ZaglavljeporukeChar"/>
    <w:semiHidden/>
    <w:rsid w:val="00B37E4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Arial" w:eastAsia="Times New Roman" w:hAnsi="Arial" w:cs="Times New Roman"/>
      <w:sz w:val="24"/>
      <w:lang w:eastAsia="hr-HR"/>
    </w:rPr>
  </w:style>
  <w:style w:type="character" w:customStyle="1" w:styleId="ZaglavljeporukeChar">
    <w:name w:val="Zaglavlje poruke Char"/>
    <w:basedOn w:val="Zadanifontodlomka"/>
    <w:link w:val="Zaglavljeporuke"/>
    <w:semiHidden/>
    <w:rsid w:val="00B37E4D"/>
    <w:rPr>
      <w:rFonts w:ascii="Arial" w:eastAsia="Times New Roman" w:hAnsi="Arial" w:cs="Times New Roman"/>
      <w:sz w:val="24"/>
      <w:szCs w:val="24"/>
      <w:shd w:val="pct20" w:color="auto" w:fill="auto"/>
      <w:lang w:eastAsia="hr-HR"/>
    </w:rPr>
  </w:style>
  <w:style w:type="paragraph" w:styleId="Obinouvueno">
    <w:name w:val="Normal Indent"/>
    <w:basedOn w:val="Normal"/>
    <w:rsid w:val="00B37E4D"/>
    <w:pPr>
      <w:spacing w:line="240" w:lineRule="auto"/>
      <w:ind w:left="720"/>
    </w:pPr>
    <w:rPr>
      <w:rFonts w:ascii="Times New Roman" w:eastAsia="Times New Roman" w:hAnsi="Times New Roman" w:cs="Times New Roman"/>
      <w:sz w:val="24"/>
      <w:lang w:eastAsia="hr-HR"/>
    </w:rPr>
  </w:style>
  <w:style w:type="paragraph" w:styleId="Naslovbiljeke">
    <w:name w:val="Note Heading"/>
    <w:basedOn w:val="Normal"/>
    <w:next w:val="Normal"/>
    <w:link w:val="NaslovbiljekeChar"/>
    <w:semiHidden/>
    <w:rsid w:val="00B37E4D"/>
    <w:pPr>
      <w:spacing w:line="240" w:lineRule="auto"/>
    </w:pPr>
    <w:rPr>
      <w:rFonts w:ascii="Times New Roman" w:eastAsia="Times New Roman" w:hAnsi="Times New Roman" w:cs="Times New Roman"/>
      <w:sz w:val="24"/>
      <w:lang w:eastAsia="hr-HR"/>
    </w:rPr>
  </w:style>
  <w:style w:type="character" w:customStyle="1" w:styleId="NaslovbiljekeChar">
    <w:name w:val="Naslov bilješke Char"/>
    <w:basedOn w:val="Zadanifontodlomka"/>
    <w:link w:val="Naslovbiljeke"/>
    <w:semiHidden/>
    <w:rsid w:val="00B37E4D"/>
    <w:rPr>
      <w:rFonts w:ascii="Times New Roman" w:eastAsia="Times New Roman" w:hAnsi="Times New Roman" w:cs="Times New Roman"/>
      <w:sz w:val="24"/>
      <w:szCs w:val="24"/>
      <w:lang w:eastAsia="hr-HR"/>
    </w:rPr>
  </w:style>
  <w:style w:type="paragraph" w:styleId="Pozdrav">
    <w:name w:val="Salutation"/>
    <w:basedOn w:val="Normal"/>
    <w:next w:val="Normal"/>
    <w:link w:val="PozdravChar"/>
    <w:semiHidden/>
    <w:rsid w:val="00B37E4D"/>
    <w:pPr>
      <w:spacing w:line="240" w:lineRule="auto"/>
    </w:pPr>
    <w:rPr>
      <w:rFonts w:ascii="Times New Roman" w:eastAsia="Times New Roman" w:hAnsi="Times New Roman" w:cs="Times New Roman"/>
      <w:sz w:val="24"/>
      <w:lang w:eastAsia="hr-HR"/>
    </w:rPr>
  </w:style>
  <w:style w:type="character" w:customStyle="1" w:styleId="PozdravChar">
    <w:name w:val="Pozdrav Char"/>
    <w:basedOn w:val="Zadanifontodlomka"/>
    <w:link w:val="Pozdrav"/>
    <w:semiHidden/>
    <w:rsid w:val="00B37E4D"/>
    <w:rPr>
      <w:rFonts w:ascii="Times New Roman" w:eastAsia="Times New Roman" w:hAnsi="Times New Roman" w:cs="Times New Roman"/>
      <w:sz w:val="24"/>
      <w:szCs w:val="24"/>
      <w:lang w:eastAsia="hr-HR"/>
    </w:rPr>
  </w:style>
  <w:style w:type="paragraph" w:styleId="Potpis">
    <w:name w:val="Signature"/>
    <w:basedOn w:val="Normal"/>
    <w:link w:val="PotpisChar"/>
    <w:semiHidden/>
    <w:rsid w:val="00B37E4D"/>
    <w:pPr>
      <w:spacing w:line="240" w:lineRule="auto"/>
      <w:ind w:left="4252"/>
    </w:pPr>
    <w:rPr>
      <w:rFonts w:ascii="Times New Roman" w:eastAsia="Times New Roman" w:hAnsi="Times New Roman" w:cs="Times New Roman"/>
      <w:sz w:val="24"/>
      <w:lang w:eastAsia="hr-HR"/>
    </w:rPr>
  </w:style>
  <w:style w:type="character" w:customStyle="1" w:styleId="PotpisChar">
    <w:name w:val="Potpis Char"/>
    <w:basedOn w:val="Zadanifontodlomka"/>
    <w:link w:val="Potpis"/>
    <w:semiHidden/>
    <w:rsid w:val="00B37E4D"/>
    <w:rPr>
      <w:rFonts w:ascii="Times New Roman" w:eastAsia="Times New Roman" w:hAnsi="Times New Roman" w:cs="Times New Roman"/>
      <w:sz w:val="24"/>
      <w:szCs w:val="24"/>
      <w:lang w:eastAsia="hr-HR"/>
    </w:rPr>
  </w:style>
  <w:style w:type="paragraph" w:customStyle="1" w:styleId="Subsubtitle">
    <w:name w:val="Subsubtitle"/>
    <w:basedOn w:val="Podnaslov"/>
    <w:uiPriority w:val="99"/>
    <w:rsid w:val="00B37E4D"/>
    <w:pPr>
      <w:suppressAutoHyphens/>
      <w:spacing w:before="240"/>
      <w:outlineLvl w:val="0"/>
    </w:pPr>
    <w:rPr>
      <w:sz w:val="28"/>
      <w:u w:val="none"/>
      <w:lang w:val="hr-HR" w:eastAsia="en-US"/>
    </w:rPr>
  </w:style>
  <w:style w:type="paragraph" w:customStyle="1" w:styleId="Cijena">
    <w:name w:val="Cijena"/>
    <w:basedOn w:val="Normal"/>
    <w:uiPriority w:val="99"/>
    <w:rsid w:val="00B37E4D"/>
    <w:pPr>
      <w:tabs>
        <w:tab w:val="left" w:pos="1701"/>
        <w:tab w:val="left" w:pos="3686"/>
        <w:tab w:val="left" w:pos="5103"/>
        <w:tab w:val="left" w:pos="8080"/>
        <w:tab w:val="right" w:pos="9781"/>
      </w:tabs>
      <w:overflowPunct w:val="0"/>
      <w:autoSpaceDE w:val="0"/>
      <w:autoSpaceDN w:val="0"/>
      <w:adjustRightInd w:val="0"/>
      <w:spacing w:after="180" w:line="240" w:lineRule="auto"/>
      <w:textAlignment w:val="baseline"/>
    </w:pPr>
    <w:rPr>
      <w:rFonts w:ascii="Times New Roman" w:eastAsia="Times New Roman" w:hAnsi="Times New Roman" w:cs="Times New Roman"/>
      <w:sz w:val="24"/>
      <w:szCs w:val="20"/>
      <w:lang w:val="en-GB" w:eastAsia="hr-HR"/>
    </w:rPr>
  </w:style>
  <w:style w:type="table" w:styleId="Tablicas3Defektima1">
    <w:name w:val="Table 3D effects 1"/>
    <w:basedOn w:val="Obinatablica"/>
    <w:semiHidden/>
    <w:rsid w:val="00B37E4D"/>
    <w:pPr>
      <w:jc w:val="left"/>
    </w:pPr>
    <w:rPr>
      <w:rFonts w:ascii="Times New Roman" w:eastAsia="Times New Roman" w:hAnsi="Times New Roman" w:cs="Times New Roman"/>
      <w:sz w:val="20"/>
      <w:szCs w:val="20"/>
      <w:lang w:val="en-US" w:eastAsia="hr-H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icas3Defektima2">
    <w:name w:val="Table 3D effects 2"/>
    <w:basedOn w:val="Obinatablica"/>
    <w:semiHidden/>
    <w:rsid w:val="00B37E4D"/>
    <w:pPr>
      <w:jc w:val="left"/>
    </w:pPr>
    <w:rPr>
      <w:rFonts w:ascii="Times New Roman" w:eastAsia="Times New Roman" w:hAnsi="Times New Roman" w:cs="Times New Roman"/>
      <w:sz w:val="20"/>
      <w:szCs w:val="20"/>
      <w:lang w:val="en-US" w:eastAsia="hr-H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icas3Defektima3">
    <w:name w:val="Table 3D effects 3"/>
    <w:basedOn w:val="Obinatablica"/>
    <w:semiHidden/>
    <w:rsid w:val="00B37E4D"/>
    <w:pPr>
      <w:jc w:val="left"/>
    </w:pPr>
    <w:rPr>
      <w:rFonts w:ascii="Times New Roman" w:eastAsia="Times New Roman" w:hAnsi="Times New Roman" w:cs="Times New Roman"/>
      <w:sz w:val="20"/>
      <w:szCs w:val="20"/>
      <w:lang w:val="en-US" w:eastAsia="hr-H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natablica1">
    <w:name w:val="Table Classic 1"/>
    <w:basedOn w:val="Obinatablica"/>
    <w:semiHidden/>
    <w:rsid w:val="00B37E4D"/>
    <w:pPr>
      <w:jc w:val="left"/>
    </w:pPr>
    <w:rPr>
      <w:rFonts w:ascii="Times New Roman" w:eastAsia="Times New Roman" w:hAnsi="Times New Roman" w:cs="Times New Roman"/>
      <w:sz w:val="20"/>
      <w:szCs w:val="20"/>
      <w:lang w:val="en-US" w:eastAsia="hr-H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natablica2">
    <w:name w:val="Table Classic 2"/>
    <w:basedOn w:val="Obinatablica"/>
    <w:semiHidden/>
    <w:rsid w:val="00B37E4D"/>
    <w:pPr>
      <w:jc w:val="left"/>
    </w:pPr>
    <w:rPr>
      <w:rFonts w:ascii="Times New Roman" w:eastAsia="Times New Roman" w:hAnsi="Times New Roman" w:cs="Times New Roman"/>
      <w:sz w:val="20"/>
      <w:szCs w:val="20"/>
      <w:lang w:val="en-US" w:eastAsia="hr-H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natablica3">
    <w:name w:val="Table Classic 3"/>
    <w:basedOn w:val="Obinatablica"/>
    <w:semiHidden/>
    <w:rsid w:val="00B37E4D"/>
    <w:pPr>
      <w:jc w:val="left"/>
    </w:pPr>
    <w:rPr>
      <w:rFonts w:ascii="Times New Roman" w:eastAsia="Times New Roman" w:hAnsi="Times New Roman" w:cs="Times New Roman"/>
      <w:color w:val="000080"/>
      <w:sz w:val="20"/>
      <w:szCs w:val="20"/>
      <w:lang w:val="en-US" w:eastAsia="hr-H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natablica4">
    <w:name w:val="Table Classic 4"/>
    <w:basedOn w:val="Obinatablica"/>
    <w:semiHidden/>
    <w:rsid w:val="00B37E4D"/>
    <w:pPr>
      <w:jc w:val="left"/>
    </w:pPr>
    <w:rPr>
      <w:rFonts w:ascii="Times New Roman" w:eastAsia="Times New Roman" w:hAnsi="Times New Roman" w:cs="Times New Roman"/>
      <w:sz w:val="20"/>
      <w:szCs w:val="20"/>
      <w:lang w:val="en-US" w:eastAsia="hr-H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Obojanatablica1">
    <w:name w:val="Table Colorful 1"/>
    <w:basedOn w:val="Obinatablica"/>
    <w:semiHidden/>
    <w:rsid w:val="00B37E4D"/>
    <w:pPr>
      <w:jc w:val="left"/>
    </w:pPr>
    <w:rPr>
      <w:rFonts w:ascii="Times New Roman" w:eastAsia="Times New Roman" w:hAnsi="Times New Roman" w:cs="Times New Roman"/>
      <w:color w:val="FFFFFF"/>
      <w:sz w:val="20"/>
      <w:szCs w:val="20"/>
      <w:lang w:val="en-US" w:eastAsia="hr-H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Obojanatablica2">
    <w:name w:val="Table Colorful 2"/>
    <w:basedOn w:val="Obinatablica"/>
    <w:semiHidden/>
    <w:rsid w:val="00B37E4D"/>
    <w:pPr>
      <w:jc w:val="left"/>
    </w:pPr>
    <w:rPr>
      <w:rFonts w:ascii="Times New Roman" w:eastAsia="Times New Roman" w:hAnsi="Times New Roman" w:cs="Times New Roman"/>
      <w:sz w:val="20"/>
      <w:szCs w:val="20"/>
      <w:lang w:val="en-US" w:eastAsia="hr-H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Obojanatablica3">
    <w:name w:val="Table Colorful 3"/>
    <w:basedOn w:val="Obinatablica"/>
    <w:semiHidden/>
    <w:rsid w:val="00B37E4D"/>
    <w:pPr>
      <w:jc w:val="left"/>
    </w:pPr>
    <w:rPr>
      <w:rFonts w:ascii="Times New Roman" w:eastAsia="Times New Roman" w:hAnsi="Times New Roman" w:cs="Times New Roman"/>
      <w:sz w:val="20"/>
      <w:szCs w:val="20"/>
      <w:lang w:val="en-US" w:eastAsia="hr-H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tupanatablica1">
    <w:name w:val="Table Columns 1"/>
    <w:basedOn w:val="Obinatablica"/>
    <w:semiHidden/>
    <w:rsid w:val="00B37E4D"/>
    <w:pPr>
      <w:jc w:val="left"/>
    </w:pPr>
    <w:rPr>
      <w:rFonts w:ascii="Times New Roman" w:eastAsia="Times New Roman" w:hAnsi="Times New Roman" w:cs="Times New Roman"/>
      <w:b/>
      <w:bCs/>
      <w:sz w:val="20"/>
      <w:szCs w:val="20"/>
      <w:lang w:val="en-US" w:eastAsia="hr-H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upanatablica2">
    <w:name w:val="Table Columns 2"/>
    <w:basedOn w:val="Obinatablica"/>
    <w:semiHidden/>
    <w:rsid w:val="00B37E4D"/>
    <w:pPr>
      <w:jc w:val="left"/>
    </w:pPr>
    <w:rPr>
      <w:rFonts w:ascii="Times New Roman" w:eastAsia="Times New Roman" w:hAnsi="Times New Roman" w:cs="Times New Roman"/>
      <w:b/>
      <w:bCs/>
      <w:sz w:val="20"/>
      <w:szCs w:val="20"/>
      <w:lang w:val="en-US" w:eastAsia="hr-H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upanatablica3">
    <w:name w:val="Table Columns 3"/>
    <w:basedOn w:val="Obinatablica"/>
    <w:semiHidden/>
    <w:rsid w:val="00B37E4D"/>
    <w:pPr>
      <w:jc w:val="left"/>
    </w:pPr>
    <w:rPr>
      <w:rFonts w:ascii="Times New Roman" w:eastAsia="Times New Roman" w:hAnsi="Times New Roman" w:cs="Times New Roman"/>
      <w:b/>
      <w:bCs/>
      <w:sz w:val="20"/>
      <w:szCs w:val="20"/>
      <w:lang w:val="en-US" w:eastAsia="hr-H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tupanatablica4">
    <w:name w:val="Table Columns 4"/>
    <w:basedOn w:val="Obinatablica"/>
    <w:semiHidden/>
    <w:rsid w:val="00B37E4D"/>
    <w:pPr>
      <w:jc w:val="left"/>
    </w:pPr>
    <w:rPr>
      <w:rFonts w:ascii="Times New Roman" w:eastAsia="Times New Roman" w:hAnsi="Times New Roman" w:cs="Times New Roman"/>
      <w:sz w:val="20"/>
      <w:szCs w:val="20"/>
      <w:lang w:val="en-US" w:eastAsia="hr-H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tupanatablica5">
    <w:name w:val="Table Columns 5"/>
    <w:basedOn w:val="Obinatablica"/>
    <w:semiHidden/>
    <w:rsid w:val="00B37E4D"/>
    <w:pPr>
      <w:jc w:val="left"/>
    </w:pPr>
    <w:rPr>
      <w:rFonts w:ascii="Times New Roman" w:eastAsia="Times New Roman" w:hAnsi="Times New Roman" w:cs="Times New Roman"/>
      <w:sz w:val="20"/>
      <w:szCs w:val="20"/>
      <w:lang w:val="en-US" w:eastAsia="hr-H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atablica">
    <w:name w:val="Table Contemporary"/>
    <w:basedOn w:val="Obinatablica"/>
    <w:semiHidden/>
    <w:rsid w:val="00B37E4D"/>
    <w:pPr>
      <w:jc w:val="left"/>
    </w:pPr>
    <w:rPr>
      <w:rFonts w:ascii="Times New Roman" w:eastAsia="Times New Roman" w:hAnsi="Times New Roman" w:cs="Times New Roman"/>
      <w:sz w:val="20"/>
      <w:szCs w:val="20"/>
      <w:lang w:val="en-US" w:eastAsia="hr-H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atablica">
    <w:name w:val="Table Elegant"/>
    <w:basedOn w:val="Obinatablica"/>
    <w:semiHidden/>
    <w:rsid w:val="00B37E4D"/>
    <w:pPr>
      <w:jc w:val="left"/>
    </w:pPr>
    <w:rPr>
      <w:rFonts w:ascii="Times New Roman" w:eastAsia="Times New Roman" w:hAnsi="Times New Roman" w:cs="Times New Roman"/>
      <w:sz w:val="20"/>
      <w:szCs w:val="20"/>
      <w:lang w:val="en-US"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Reetkatablice1">
    <w:name w:val="Table Grid 1"/>
    <w:basedOn w:val="Obinatablica"/>
    <w:semiHidden/>
    <w:rsid w:val="00B37E4D"/>
    <w:pPr>
      <w:jc w:val="left"/>
    </w:pPr>
    <w:rPr>
      <w:rFonts w:ascii="Times New Roman" w:eastAsia="Times New Roman" w:hAnsi="Times New Roman" w:cs="Times New Roman"/>
      <w:sz w:val="20"/>
      <w:szCs w:val="20"/>
      <w:lang w:val="en-US" w:eastAsia="hr-H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eetkatablice2">
    <w:name w:val="Table Grid 2"/>
    <w:basedOn w:val="Obinatablica"/>
    <w:semiHidden/>
    <w:rsid w:val="00B37E4D"/>
    <w:pPr>
      <w:jc w:val="left"/>
    </w:pPr>
    <w:rPr>
      <w:rFonts w:ascii="Times New Roman" w:eastAsia="Times New Roman" w:hAnsi="Times New Roman" w:cs="Times New Roman"/>
      <w:sz w:val="20"/>
      <w:szCs w:val="20"/>
      <w:lang w:val="en-US" w:eastAsia="hr-H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eetkatablice3">
    <w:name w:val="Table Grid 3"/>
    <w:basedOn w:val="Obinatablica"/>
    <w:semiHidden/>
    <w:rsid w:val="00B37E4D"/>
    <w:pPr>
      <w:jc w:val="left"/>
    </w:pPr>
    <w:rPr>
      <w:rFonts w:ascii="Times New Roman" w:eastAsia="Times New Roman" w:hAnsi="Times New Roman" w:cs="Times New Roman"/>
      <w:sz w:val="20"/>
      <w:szCs w:val="20"/>
      <w:lang w:val="en-US" w:eastAsia="hr-H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eetkatablice4">
    <w:name w:val="Table Grid 4"/>
    <w:basedOn w:val="Obinatablica"/>
    <w:semiHidden/>
    <w:rsid w:val="00B37E4D"/>
    <w:pPr>
      <w:jc w:val="left"/>
    </w:pPr>
    <w:rPr>
      <w:rFonts w:ascii="Times New Roman" w:eastAsia="Times New Roman" w:hAnsi="Times New Roman" w:cs="Times New Roman"/>
      <w:sz w:val="20"/>
      <w:szCs w:val="20"/>
      <w:lang w:val="en-US" w:eastAsia="hr-H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eetkatablice5">
    <w:name w:val="Table Grid 5"/>
    <w:basedOn w:val="Obinatablica"/>
    <w:semiHidden/>
    <w:rsid w:val="00B37E4D"/>
    <w:pPr>
      <w:jc w:val="left"/>
    </w:pPr>
    <w:rPr>
      <w:rFonts w:ascii="Times New Roman" w:eastAsia="Times New Roman" w:hAnsi="Times New Roman" w:cs="Times New Roman"/>
      <w:sz w:val="20"/>
      <w:szCs w:val="20"/>
      <w:lang w:val="en-US" w:eastAsia="hr-H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6">
    <w:name w:val="Table Grid 6"/>
    <w:basedOn w:val="Obinatablica"/>
    <w:semiHidden/>
    <w:rsid w:val="00B37E4D"/>
    <w:pPr>
      <w:jc w:val="left"/>
    </w:pPr>
    <w:rPr>
      <w:rFonts w:ascii="Times New Roman" w:eastAsia="Times New Roman" w:hAnsi="Times New Roman" w:cs="Times New Roman"/>
      <w:sz w:val="20"/>
      <w:szCs w:val="20"/>
      <w:lang w:val="en-US" w:eastAsia="hr-H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7">
    <w:name w:val="Table Grid 7"/>
    <w:basedOn w:val="Obinatablica"/>
    <w:semiHidden/>
    <w:rsid w:val="00B37E4D"/>
    <w:pPr>
      <w:jc w:val="left"/>
    </w:pPr>
    <w:rPr>
      <w:rFonts w:ascii="Times New Roman" w:eastAsia="Times New Roman" w:hAnsi="Times New Roman" w:cs="Times New Roman"/>
      <w:b/>
      <w:bCs/>
      <w:sz w:val="20"/>
      <w:szCs w:val="20"/>
      <w:lang w:val="en-US" w:eastAsia="hr-H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eetkatablice8">
    <w:name w:val="Table Grid 8"/>
    <w:basedOn w:val="Obinatablica"/>
    <w:semiHidden/>
    <w:rsid w:val="00B37E4D"/>
    <w:pPr>
      <w:jc w:val="left"/>
    </w:pPr>
    <w:rPr>
      <w:rFonts w:ascii="Times New Roman" w:eastAsia="Times New Roman" w:hAnsi="Times New Roman" w:cs="Times New Roman"/>
      <w:sz w:val="20"/>
      <w:szCs w:val="20"/>
      <w:lang w:val="en-US" w:eastAsia="hr-H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Popisnatablica1">
    <w:name w:val="Table List 1"/>
    <w:basedOn w:val="Obinatablica"/>
    <w:semiHidden/>
    <w:rsid w:val="00B37E4D"/>
    <w:pPr>
      <w:jc w:val="left"/>
    </w:pPr>
    <w:rPr>
      <w:rFonts w:ascii="Times New Roman" w:eastAsia="Times New Roman" w:hAnsi="Times New Roman" w:cs="Times New Roman"/>
      <w:sz w:val="20"/>
      <w:szCs w:val="20"/>
      <w:lang w:val="en-US" w:eastAsia="hr-H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opisnatablica2">
    <w:name w:val="Table List 2"/>
    <w:basedOn w:val="Obinatablica"/>
    <w:semiHidden/>
    <w:rsid w:val="00B37E4D"/>
    <w:pPr>
      <w:jc w:val="left"/>
    </w:pPr>
    <w:rPr>
      <w:rFonts w:ascii="Times New Roman" w:eastAsia="Times New Roman" w:hAnsi="Times New Roman" w:cs="Times New Roman"/>
      <w:sz w:val="20"/>
      <w:szCs w:val="20"/>
      <w:lang w:val="en-US" w:eastAsia="hr-H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opisnatablica3">
    <w:name w:val="Table List 3"/>
    <w:basedOn w:val="Obinatablica"/>
    <w:semiHidden/>
    <w:rsid w:val="00B37E4D"/>
    <w:pPr>
      <w:jc w:val="left"/>
    </w:pPr>
    <w:rPr>
      <w:rFonts w:ascii="Times New Roman" w:eastAsia="Times New Roman" w:hAnsi="Times New Roman" w:cs="Times New Roman"/>
      <w:sz w:val="20"/>
      <w:szCs w:val="20"/>
      <w:lang w:val="en-US" w:eastAsia="hr-H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Popisnatablica4">
    <w:name w:val="Table List 4"/>
    <w:basedOn w:val="Obinatablica"/>
    <w:semiHidden/>
    <w:rsid w:val="00B37E4D"/>
    <w:pPr>
      <w:jc w:val="left"/>
    </w:pPr>
    <w:rPr>
      <w:rFonts w:ascii="Times New Roman" w:eastAsia="Times New Roman" w:hAnsi="Times New Roman" w:cs="Times New Roman"/>
      <w:sz w:val="20"/>
      <w:szCs w:val="20"/>
      <w:lang w:val="en-US" w:eastAsia="hr-H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Popisnatablica5">
    <w:name w:val="Table List 5"/>
    <w:basedOn w:val="Obinatablica"/>
    <w:semiHidden/>
    <w:rsid w:val="00B37E4D"/>
    <w:pPr>
      <w:jc w:val="left"/>
    </w:pPr>
    <w:rPr>
      <w:rFonts w:ascii="Times New Roman" w:eastAsia="Times New Roman" w:hAnsi="Times New Roman" w:cs="Times New Roman"/>
      <w:sz w:val="20"/>
      <w:szCs w:val="20"/>
      <w:lang w:val="en-US" w:eastAsia="hr-H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Popisnatablica6">
    <w:name w:val="Table List 6"/>
    <w:basedOn w:val="Obinatablica"/>
    <w:semiHidden/>
    <w:rsid w:val="00B37E4D"/>
    <w:pPr>
      <w:jc w:val="left"/>
    </w:pPr>
    <w:rPr>
      <w:rFonts w:ascii="Times New Roman" w:eastAsia="Times New Roman" w:hAnsi="Times New Roman" w:cs="Times New Roman"/>
      <w:sz w:val="20"/>
      <w:szCs w:val="20"/>
      <w:lang w:val="en-US" w:eastAsia="hr-H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Popisnatablica7">
    <w:name w:val="Table List 7"/>
    <w:basedOn w:val="Obinatablica"/>
    <w:semiHidden/>
    <w:rsid w:val="00B37E4D"/>
    <w:pPr>
      <w:jc w:val="left"/>
    </w:pPr>
    <w:rPr>
      <w:rFonts w:ascii="Times New Roman" w:eastAsia="Times New Roman" w:hAnsi="Times New Roman" w:cs="Times New Roman"/>
      <w:sz w:val="20"/>
      <w:szCs w:val="20"/>
      <w:lang w:val="en-US" w:eastAsia="hr-H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Popisnatablica8">
    <w:name w:val="Table List 8"/>
    <w:basedOn w:val="Obinatablica"/>
    <w:semiHidden/>
    <w:rsid w:val="00B37E4D"/>
    <w:pPr>
      <w:jc w:val="left"/>
    </w:pPr>
    <w:rPr>
      <w:rFonts w:ascii="Times New Roman" w:eastAsia="Times New Roman" w:hAnsi="Times New Roman" w:cs="Times New Roman"/>
      <w:sz w:val="20"/>
      <w:szCs w:val="20"/>
      <w:lang w:val="en-US" w:eastAsia="hr-H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alnatablica">
    <w:name w:val="Table Professional"/>
    <w:basedOn w:val="Obinatablica"/>
    <w:semiHidden/>
    <w:rsid w:val="00B37E4D"/>
    <w:pPr>
      <w:jc w:val="left"/>
    </w:pPr>
    <w:rPr>
      <w:rFonts w:ascii="Times New Roman" w:eastAsia="Times New Roman" w:hAnsi="Times New Roman" w:cs="Times New Roman"/>
      <w:sz w:val="20"/>
      <w:szCs w:val="20"/>
      <w:lang w:val="en-US" w:eastAsia="hr-H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stavnatablica1">
    <w:name w:val="Table Simple 1"/>
    <w:basedOn w:val="Obinatablica"/>
    <w:semiHidden/>
    <w:rsid w:val="00B37E4D"/>
    <w:pPr>
      <w:jc w:val="left"/>
    </w:pPr>
    <w:rPr>
      <w:rFonts w:ascii="Times New Roman" w:eastAsia="Times New Roman" w:hAnsi="Times New Roman" w:cs="Times New Roman"/>
      <w:sz w:val="20"/>
      <w:szCs w:val="20"/>
      <w:lang w:val="en-US" w:eastAsia="hr-H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stavnatablica2">
    <w:name w:val="Table Simple 2"/>
    <w:basedOn w:val="Obinatablica"/>
    <w:semiHidden/>
    <w:rsid w:val="00B37E4D"/>
    <w:pPr>
      <w:jc w:val="left"/>
    </w:pPr>
    <w:rPr>
      <w:rFonts w:ascii="Times New Roman" w:eastAsia="Times New Roman" w:hAnsi="Times New Roman" w:cs="Times New Roman"/>
      <w:sz w:val="20"/>
      <w:szCs w:val="20"/>
      <w:lang w:val="en-US" w:eastAsia="hr-H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stavnatablica3">
    <w:name w:val="Table Simple 3"/>
    <w:basedOn w:val="Obinatablica"/>
    <w:semiHidden/>
    <w:rsid w:val="00B37E4D"/>
    <w:pPr>
      <w:jc w:val="left"/>
    </w:pPr>
    <w:rPr>
      <w:rFonts w:ascii="Times New Roman" w:eastAsia="Times New Roman" w:hAnsi="Times New Roman" w:cs="Times New Roman"/>
      <w:sz w:val="20"/>
      <w:szCs w:val="20"/>
      <w:lang w:val="en-US"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rofinjenatablica1">
    <w:name w:val="Table Subtle 1"/>
    <w:basedOn w:val="Obinatablica"/>
    <w:semiHidden/>
    <w:rsid w:val="00B37E4D"/>
    <w:pPr>
      <w:jc w:val="left"/>
    </w:pPr>
    <w:rPr>
      <w:rFonts w:ascii="Times New Roman" w:eastAsia="Times New Roman" w:hAnsi="Times New Roman" w:cs="Times New Roman"/>
      <w:sz w:val="20"/>
      <w:szCs w:val="20"/>
      <w:lang w:val="en-US" w:eastAsia="hr-H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rofinjenatablica2">
    <w:name w:val="Table Subtle 2"/>
    <w:basedOn w:val="Obinatablica"/>
    <w:semiHidden/>
    <w:rsid w:val="00B37E4D"/>
    <w:pPr>
      <w:jc w:val="left"/>
    </w:pPr>
    <w:rPr>
      <w:rFonts w:ascii="Times New Roman" w:eastAsia="Times New Roman" w:hAnsi="Times New Roman" w:cs="Times New Roman"/>
      <w:sz w:val="20"/>
      <w:szCs w:val="20"/>
      <w:lang w:val="en-US" w:eastAsia="hr-H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ematablice">
    <w:name w:val="Table Theme"/>
    <w:basedOn w:val="Obinatablica"/>
    <w:semiHidden/>
    <w:rsid w:val="00B37E4D"/>
    <w:pPr>
      <w:jc w:val="left"/>
    </w:pPr>
    <w:rPr>
      <w:rFonts w:ascii="Times New Roman" w:eastAsia="Times New Roman" w:hAnsi="Times New Roman" w:cs="Times New Roman"/>
      <w:sz w:val="20"/>
      <w:szCs w:val="20"/>
      <w:lang w:val="en-US"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lica1">
    <w:name w:val="Table Web 1"/>
    <w:basedOn w:val="Obinatablica"/>
    <w:semiHidden/>
    <w:rsid w:val="00B37E4D"/>
    <w:pPr>
      <w:jc w:val="left"/>
    </w:pPr>
    <w:rPr>
      <w:rFonts w:ascii="Times New Roman" w:eastAsia="Times New Roman" w:hAnsi="Times New Roman" w:cs="Times New Roman"/>
      <w:sz w:val="20"/>
      <w:szCs w:val="20"/>
      <w:lang w:val="en-US" w:eastAsia="hr-H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lica2">
    <w:name w:val="Table Web 2"/>
    <w:basedOn w:val="Obinatablica"/>
    <w:semiHidden/>
    <w:rsid w:val="00B37E4D"/>
    <w:pPr>
      <w:jc w:val="left"/>
    </w:pPr>
    <w:rPr>
      <w:rFonts w:ascii="Times New Roman" w:eastAsia="Times New Roman" w:hAnsi="Times New Roman" w:cs="Times New Roman"/>
      <w:sz w:val="20"/>
      <w:szCs w:val="20"/>
      <w:lang w:val="en-US" w:eastAsia="hr-H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lica3">
    <w:name w:val="Table Web 3"/>
    <w:basedOn w:val="Obinatablica"/>
    <w:semiHidden/>
    <w:rsid w:val="00B37E4D"/>
    <w:pPr>
      <w:jc w:val="left"/>
    </w:pPr>
    <w:rPr>
      <w:rFonts w:ascii="Times New Roman" w:eastAsia="Times New Roman" w:hAnsi="Times New Roman" w:cs="Times New Roman"/>
      <w:sz w:val="20"/>
      <w:szCs w:val="20"/>
      <w:lang w:val="en-US" w:eastAsia="hr-H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NaslovChar1">
    <w:name w:val="Naslov Char1"/>
    <w:uiPriority w:val="99"/>
    <w:rsid w:val="00B37E4D"/>
    <w:rPr>
      <w:rFonts w:ascii="Arial" w:eastAsia="Times New Roman" w:hAnsi="Arial" w:cs="Arial"/>
      <w:b/>
      <w:bCs/>
      <w:kern w:val="28"/>
      <w:sz w:val="32"/>
      <w:szCs w:val="32"/>
      <w:lang w:eastAsia="hr-HR"/>
    </w:rPr>
  </w:style>
  <w:style w:type="paragraph" w:styleId="Naslovtabliceizvora">
    <w:name w:val="toa heading"/>
    <w:basedOn w:val="Normal"/>
    <w:next w:val="Normal"/>
    <w:uiPriority w:val="99"/>
    <w:rsid w:val="00B37E4D"/>
    <w:pPr>
      <w:spacing w:line="240" w:lineRule="auto"/>
    </w:pPr>
    <w:rPr>
      <w:rFonts w:ascii="Arial" w:eastAsia="Times New Roman" w:hAnsi="Arial" w:cs="Arial"/>
      <w:b/>
      <w:bCs/>
      <w:sz w:val="24"/>
      <w:lang w:eastAsia="hr-HR"/>
    </w:rPr>
  </w:style>
  <w:style w:type="paragraph" w:customStyle="1" w:styleId="Stavka">
    <w:name w:val="Stavka"/>
    <w:basedOn w:val="Normal"/>
    <w:uiPriority w:val="99"/>
    <w:rsid w:val="00B37E4D"/>
    <w:pPr>
      <w:overflowPunct w:val="0"/>
      <w:autoSpaceDE w:val="0"/>
      <w:autoSpaceDN w:val="0"/>
      <w:adjustRightInd w:val="0"/>
      <w:spacing w:after="40" w:line="240" w:lineRule="auto"/>
      <w:ind w:left="993" w:right="2834" w:hanging="425"/>
      <w:textAlignment w:val="baseline"/>
    </w:pPr>
    <w:rPr>
      <w:rFonts w:ascii="Times New Roman" w:eastAsia="Times New Roman" w:hAnsi="Times New Roman" w:cs="Times New Roman"/>
      <w:sz w:val="24"/>
      <w:szCs w:val="20"/>
      <w:lang w:val="en-GB" w:eastAsia="hr-HR"/>
    </w:rPr>
  </w:style>
  <w:style w:type="paragraph" w:customStyle="1" w:styleId="Pozicija">
    <w:name w:val="Pozicija"/>
    <w:basedOn w:val="Normal"/>
    <w:uiPriority w:val="99"/>
    <w:rsid w:val="00B37E4D"/>
    <w:pPr>
      <w:overflowPunct w:val="0"/>
      <w:autoSpaceDE w:val="0"/>
      <w:autoSpaceDN w:val="0"/>
      <w:adjustRightInd w:val="0"/>
      <w:spacing w:before="240" w:line="240" w:lineRule="auto"/>
      <w:ind w:left="425" w:right="1644" w:hanging="425"/>
      <w:textAlignment w:val="baseline"/>
    </w:pPr>
    <w:rPr>
      <w:rFonts w:ascii="Times New Roman" w:eastAsia="Times New Roman" w:hAnsi="Times New Roman" w:cs="Times New Roman"/>
      <w:sz w:val="24"/>
      <w:szCs w:val="20"/>
      <w:lang w:val="en-GB" w:eastAsia="hr-HR"/>
    </w:rPr>
  </w:style>
  <w:style w:type="paragraph" w:customStyle="1" w:styleId="FrontPageNumberTitle">
    <w:name w:val="FrontPageNumberTitle"/>
    <w:basedOn w:val="Normal"/>
    <w:rsid w:val="00B37E4D"/>
    <w:pPr>
      <w:spacing w:before="10000" w:line="240" w:lineRule="auto"/>
      <w:jc w:val="right"/>
    </w:pPr>
    <w:rPr>
      <w:rFonts w:ascii="Arial Bold" w:eastAsia="Times New Roman" w:hAnsi="Arial Bold" w:cs="Times New Roman"/>
      <w:b/>
      <w:sz w:val="28"/>
      <w:szCs w:val="28"/>
      <w:lang w:eastAsia="hr-HR"/>
    </w:rPr>
  </w:style>
  <w:style w:type="paragraph" w:customStyle="1" w:styleId="FrontPageTitle">
    <w:name w:val="FrontPageTitle"/>
    <w:basedOn w:val="FrontPageNumberTitle"/>
    <w:rsid w:val="00B37E4D"/>
    <w:pPr>
      <w:spacing w:before="400"/>
    </w:pPr>
  </w:style>
  <w:style w:type="character" w:customStyle="1" w:styleId="ListAChar">
    <w:name w:val="List A Char"/>
    <w:link w:val="ListA"/>
    <w:rsid w:val="00B37E4D"/>
    <w:rPr>
      <w:rFonts w:ascii="Arial" w:eastAsia="Times New Roman" w:hAnsi="Arial" w:cs="Times New Roman"/>
      <w:color w:val="000000"/>
      <w:sz w:val="20"/>
      <w:szCs w:val="20"/>
      <w:lang w:val="en-GB"/>
    </w:rPr>
  </w:style>
  <w:style w:type="character" w:customStyle="1" w:styleId="KorrUK">
    <w:name w:val="KorrUK"/>
    <w:semiHidden/>
    <w:rsid w:val="00B37E4D"/>
    <w:rPr>
      <w:rFonts w:ascii="Univers" w:hAnsi="Univers"/>
      <w:sz w:val="22"/>
    </w:rPr>
  </w:style>
  <w:style w:type="paragraph" w:customStyle="1" w:styleId="Indent1">
    <w:name w:val="Indent 1"/>
    <w:basedOn w:val="Normal"/>
    <w:semiHidden/>
    <w:rsid w:val="00B37E4D"/>
    <w:pPr>
      <w:widowControl w:val="0"/>
      <w:overflowPunct w:val="0"/>
      <w:autoSpaceDE w:val="0"/>
      <w:autoSpaceDN w:val="0"/>
      <w:adjustRightInd w:val="0"/>
      <w:spacing w:line="240" w:lineRule="auto"/>
      <w:ind w:left="720" w:hanging="720"/>
      <w:textAlignment w:val="baseline"/>
    </w:pPr>
    <w:rPr>
      <w:rFonts w:ascii="Times New Roman" w:eastAsia="Times New Roman" w:hAnsi="Times New Roman" w:cs="Times New Roman"/>
      <w:szCs w:val="20"/>
      <w:lang w:val="en-GB" w:eastAsia="da-DK"/>
    </w:rPr>
  </w:style>
  <w:style w:type="paragraph" w:customStyle="1" w:styleId="TableText0">
    <w:name w:val="Table Text"/>
    <w:basedOn w:val="Normal"/>
    <w:semiHidden/>
    <w:rsid w:val="00B37E4D"/>
    <w:pPr>
      <w:widowControl w:val="0"/>
      <w:overflowPunct w:val="0"/>
      <w:autoSpaceDE w:val="0"/>
      <w:autoSpaceDN w:val="0"/>
      <w:adjustRightInd w:val="0"/>
      <w:spacing w:line="240" w:lineRule="auto"/>
      <w:textAlignment w:val="baseline"/>
    </w:pPr>
    <w:rPr>
      <w:rFonts w:ascii="Times New Roman" w:eastAsia="Times New Roman" w:hAnsi="Times New Roman" w:cs="Times New Roman"/>
      <w:szCs w:val="20"/>
      <w:lang w:val="en-GB" w:eastAsia="da-DK"/>
    </w:rPr>
  </w:style>
  <w:style w:type="paragraph" w:customStyle="1" w:styleId="Indent2">
    <w:name w:val="Indent 2"/>
    <w:basedOn w:val="Normal"/>
    <w:semiHidden/>
    <w:rsid w:val="00B37E4D"/>
    <w:pPr>
      <w:widowControl w:val="0"/>
      <w:overflowPunct w:val="0"/>
      <w:autoSpaceDE w:val="0"/>
      <w:autoSpaceDN w:val="0"/>
      <w:adjustRightInd w:val="0"/>
      <w:spacing w:line="240" w:lineRule="auto"/>
      <w:ind w:left="1440" w:hanging="720"/>
      <w:textAlignment w:val="baseline"/>
    </w:pPr>
    <w:rPr>
      <w:rFonts w:ascii="Times New Roman" w:eastAsia="Times New Roman" w:hAnsi="Times New Roman" w:cs="Times New Roman"/>
      <w:szCs w:val="20"/>
      <w:lang w:val="en-GB" w:eastAsia="da-DK"/>
    </w:rPr>
  </w:style>
  <w:style w:type="paragraph" w:customStyle="1" w:styleId="DefaultText">
    <w:name w:val="Default Text"/>
    <w:basedOn w:val="Normal"/>
    <w:semiHidden/>
    <w:rsid w:val="00B37E4D"/>
    <w:pPr>
      <w:widowControl w:val="0"/>
      <w:overflowPunct w:val="0"/>
      <w:autoSpaceDE w:val="0"/>
      <w:autoSpaceDN w:val="0"/>
      <w:adjustRightInd w:val="0"/>
      <w:spacing w:line="240" w:lineRule="auto"/>
      <w:textAlignment w:val="baseline"/>
    </w:pPr>
    <w:rPr>
      <w:rFonts w:ascii="Times New Roman" w:eastAsia="Times New Roman" w:hAnsi="Times New Roman" w:cs="Times New Roman"/>
      <w:szCs w:val="20"/>
      <w:lang w:val="en-GB" w:eastAsia="da-DK"/>
    </w:rPr>
  </w:style>
  <w:style w:type="character" w:customStyle="1" w:styleId="grame">
    <w:name w:val="grame"/>
    <w:uiPriority w:val="99"/>
    <w:rsid w:val="00B37E4D"/>
    <w:rPr>
      <w:rFonts w:cs="Times New Roman"/>
    </w:rPr>
  </w:style>
  <w:style w:type="paragraph" w:styleId="Kartadokumenta">
    <w:name w:val="Document Map"/>
    <w:basedOn w:val="Normal"/>
    <w:link w:val="KartadokumentaChar"/>
    <w:uiPriority w:val="99"/>
    <w:semiHidden/>
    <w:rsid w:val="00B37E4D"/>
    <w:pPr>
      <w:shd w:val="clear" w:color="auto" w:fill="000080"/>
      <w:overflowPunct w:val="0"/>
      <w:autoSpaceDE w:val="0"/>
      <w:autoSpaceDN w:val="0"/>
      <w:adjustRightInd w:val="0"/>
      <w:spacing w:line="240" w:lineRule="auto"/>
      <w:textAlignment w:val="baseline"/>
    </w:pPr>
    <w:rPr>
      <w:rFonts w:eastAsia="Times New Roman" w:cs="Times New Roman"/>
      <w:szCs w:val="20"/>
      <w:lang w:val="en-GB" w:eastAsia="da-DK"/>
    </w:rPr>
  </w:style>
  <w:style w:type="character" w:customStyle="1" w:styleId="KartadokumentaChar">
    <w:name w:val="Karta dokumenta Char"/>
    <w:basedOn w:val="Zadanifontodlomka"/>
    <w:link w:val="Kartadokumenta"/>
    <w:uiPriority w:val="99"/>
    <w:semiHidden/>
    <w:rsid w:val="00B37E4D"/>
    <w:rPr>
      <w:rFonts w:ascii="Tahoma" w:eastAsia="Times New Roman" w:hAnsi="Tahoma" w:cs="Times New Roman"/>
      <w:sz w:val="20"/>
      <w:szCs w:val="20"/>
      <w:shd w:val="clear" w:color="auto" w:fill="000080"/>
      <w:lang w:val="en-GB" w:eastAsia="da-DK"/>
    </w:rPr>
  </w:style>
  <w:style w:type="paragraph" w:customStyle="1" w:styleId="Style2">
    <w:name w:val="Style2"/>
    <w:basedOn w:val="Naslov1"/>
    <w:semiHidden/>
    <w:rsid w:val="00B37E4D"/>
    <w:pPr>
      <w:tabs>
        <w:tab w:val="clear" w:pos="-1418"/>
        <w:tab w:val="num" w:pos="567"/>
      </w:tabs>
      <w:overflowPunct w:val="0"/>
      <w:autoSpaceDE w:val="0"/>
      <w:autoSpaceDN w:val="0"/>
      <w:adjustRightInd w:val="0"/>
      <w:spacing w:after="60" w:line="276" w:lineRule="auto"/>
      <w:ind w:left="567" w:hanging="567"/>
      <w:textAlignment w:val="baseline"/>
    </w:pPr>
    <w:rPr>
      <w:bCs/>
      <w:caps w:val="0"/>
      <w:color w:val="C00000"/>
      <w:kern w:val="0"/>
      <w:lang w:eastAsia="da-DK"/>
    </w:rPr>
  </w:style>
  <w:style w:type="paragraph" w:customStyle="1" w:styleId="abcs">
    <w:name w:val="abcs"/>
    <w:basedOn w:val="Normal"/>
    <w:uiPriority w:val="99"/>
    <w:rsid w:val="00B37E4D"/>
    <w:pPr>
      <w:tabs>
        <w:tab w:val="left" w:pos="2268"/>
      </w:tabs>
      <w:spacing w:before="100" w:beforeAutospacing="1" w:line="240" w:lineRule="auto"/>
      <w:ind w:left="2269" w:hanging="851"/>
    </w:pPr>
    <w:rPr>
      <w:rFonts w:ascii="Times New Roman" w:eastAsia="Times New Roman" w:hAnsi="Times New Roman" w:cs="Times New Roman"/>
      <w:color w:val="000000"/>
      <w:sz w:val="22"/>
      <w:lang w:val="en-GB"/>
    </w:rPr>
  </w:style>
  <w:style w:type="paragraph" w:customStyle="1" w:styleId="is">
    <w:name w:val="is"/>
    <w:basedOn w:val="Normal"/>
    <w:uiPriority w:val="99"/>
    <w:rsid w:val="00B37E4D"/>
    <w:pPr>
      <w:tabs>
        <w:tab w:val="left" w:pos="3119"/>
      </w:tabs>
      <w:spacing w:before="100" w:beforeAutospacing="1" w:line="240" w:lineRule="auto"/>
      <w:ind w:left="3119" w:hanging="851"/>
    </w:pPr>
    <w:rPr>
      <w:rFonts w:ascii="Times New Roman" w:eastAsia="Times New Roman" w:hAnsi="Times New Roman" w:cs="Times New Roman"/>
      <w:color w:val="000000"/>
      <w:sz w:val="22"/>
      <w:lang w:val="en-GB"/>
    </w:rPr>
  </w:style>
  <w:style w:type="character" w:customStyle="1" w:styleId="Typewriter">
    <w:name w:val="Typewriter"/>
    <w:uiPriority w:val="99"/>
    <w:rsid w:val="00B37E4D"/>
    <w:rPr>
      <w:rFonts w:ascii="Courier New" w:hAnsi="Courier New"/>
      <w:sz w:val="20"/>
    </w:rPr>
  </w:style>
  <w:style w:type="paragraph" w:customStyle="1" w:styleId="CBIBIBase">
    <w:name w:val="CBIBI Base"/>
    <w:uiPriority w:val="99"/>
    <w:rsid w:val="00B37E4D"/>
    <w:pPr>
      <w:tabs>
        <w:tab w:val="left" w:pos="567"/>
        <w:tab w:val="left" w:pos="1134"/>
        <w:tab w:val="left" w:pos="1701"/>
        <w:tab w:val="left" w:pos="2268"/>
        <w:tab w:val="left" w:pos="2835"/>
        <w:tab w:val="left" w:pos="3402"/>
        <w:tab w:val="left" w:pos="8505"/>
      </w:tabs>
      <w:spacing w:after="120"/>
      <w:jc w:val="left"/>
    </w:pPr>
    <w:rPr>
      <w:rFonts w:ascii="Times New Roman" w:eastAsia="Times New Roman" w:hAnsi="Times New Roman" w:cs="Times New Roman"/>
      <w:sz w:val="24"/>
      <w:szCs w:val="20"/>
      <w:lang w:val="en-GB"/>
    </w:rPr>
  </w:style>
  <w:style w:type="paragraph" w:customStyle="1" w:styleId="NoIndent">
    <w:name w:val="No Indent"/>
    <w:basedOn w:val="Normal"/>
    <w:next w:val="Normal"/>
    <w:uiPriority w:val="99"/>
    <w:rsid w:val="00B37E4D"/>
    <w:pPr>
      <w:spacing w:line="240" w:lineRule="auto"/>
    </w:pPr>
    <w:rPr>
      <w:rFonts w:ascii="Times New Roman" w:eastAsia="Times New Roman" w:hAnsi="Times New Roman" w:cs="Times New Roman"/>
      <w:color w:val="000000"/>
      <w:sz w:val="22"/>
      <w:lang w:val="en-GB"/>
    </w:rPr>
  </w:style>
  <w:style w:type="paragraph" w:customStyle="1" w:styleId="Normal11pt">
    <w:name w:val="Normal + 11 pt"/>
    <w:aliases w:val="First line: 1,27 cm"/>
    <w:basedOn w:val="Normal"/>
    <w:uiPriority w:val="99"/>
    <w:rsid w:val="00B37E4D"/>
    <w:pPr>
      <w:overflowPunct w:val="0"/>
      <w:autoSpaceDE w:val="0"/>
      <w:autoSpaceDN w:val="0"/>
      <w:adjustRightInd w:val="0"/>
      <w:spacing w:before="100" w:beforeAutospacing="1" w:after="100" w:afterAutospacing="1" w:line="240" w:lineRule="auto"/>
      <w:ind w:firstLine="720"/>
      <w:textAlignment w:val="baseline"/>
    </w:pPr>
    <w:rPr>
      <w:rFonts w:ascii="Times New Roman" w:eastAsia="Times New Roman" w:hAnsi="Times New Roman" w:cs="Arial"/>
      <w:sz w:val="24"/>
      <w:szCs w:val="20"/>
      <w:lang w:eastAsia="hr-HR"/>
    </w:rPr>
  </w:style>
  <w:style w:type="paragraph" w:customStyle="1" w:styleId="ZnakZnak4">
    <w:name w:val="Znak Znak4"/>
    <w:basedOn w:val="Normal"/>
    <w:uiPriority w:val="99"/>
    <w:rsid w:val="00B37E4D"/>
    <w:pPr>
      <w:spacing w:after="160" w:line="240" w:lineRule="exact"/>
    </w:pPr>
    <w:rPr>
      <w:rFonts w:eastAsia="Times New Roman" w:cs="Times New Roman"/>
      <w:szCs w:val="20"/>
    </w:rPr>
  </w:style>
  <w:style w:type="paragraph" w:customStyle="1" w:styleId="Bodytxt">
    <w:name w:val="Bodytxt"/>
    <w:basedOn w:val="Normal"/>
    <w:uiPriority w:val="99"/>
    <w:rsid w:val="00B37E4D"/>
    <w:pPr>
      <w:keepNext/>
      <w:spacing w:line="240" w:lineRule="auto"/>
    </w:pPr>
    <w:rPr>
      <w:rFonts w:ascii="Times New Roman" w:eastAsia="Times New Roman" w:hAnsi="Times New Roman" w:cs="Times New Roman"/>
      <w:sz w:val="22"/>
      <w:szCs w:val="20"/>
      <w:lang w:val="en-GB"/>
    </w:rPr>
  </w:style>
  <w:style w:type="paragraph" w:styleId="Grafikeoznake">
    <w:name w:val="List Bullet"/>
    <w:basedOn w:val="Normal"/>
    <w:uiPriority w:val="99"/>
    <w:rsid w:val="00B37E4D"/>
    <w:pPr>
      <w:numPr>
        <w:numId w:val="22"/>
      </w:numPr>
      <w:spacing w:line="276" w:lineRule="auto"/>
    </w:pPr>
    <w:rPr>
      <w:rFonts w:ascii="Arial" w:eastAsia="Times New Roman" w:hAnsi="Arial" w:cs="Times New Roman"/>
      <w:sz w:val="22"/>
      <w:lang w:eastAsia="hr-HR"/>
    </w:rPr>
  </w:style>
  <w:style w:type="paragraph" w:customStyle="1" w:styleId="IndentBlock1">
    <w:name w:val="Indent Block 1"/>
    <w:basedOn w:val="Normal"/>
    <w:rsid w:val="00B37E4D"/>
    <w:pPr>
      <w:spacing w:after="60" w:line="276" w:lineRule="auto"/>
      <w:ind w:left="567"/>
    </w:pPr>
    <w:rPr>
      <w:rFonts w:ascii="Arial" w:eastAsia="Times New Roman" w:hAnsi="Arial" w:cs="Times New Roman"/>
      <w:color w:val="000000"/>
      <w:sz w:val="22"/>
      <w:szCs w:val="20"/>
      <w:lang w:eastAsia="hr-HR"/>
    </w:rPr>
  </w:style>
  <w:style w:type="paragraph" w:customStyle="1" w:styleId="Indentblock2">
    <w:name w:val="Indent block 2"/>
    <w:basedOn w:val="IndentBlock1"/>
    <w:rsid w:val="00B37E4D"/>
    <w:pPr>
      <w:ind w:left="1134"/>
    </w:pPr>
  </w:style>
  <w:style w:type="character" w:customStyle="1" w:styleId="BodytxtChar">
    <w:name w:val="Bodytxt Char"/>
    <w:uiPriority w:val="99"/>
    <w:rsid w:val="00B37E4D"/>
    <w:rPr>
      <w:rFonts w:cs="Times New Roman"/>
      <w:sz w:val="22"/>
      <w:lang w:val="en-GB" w:eastAsia="en-US"/>
    </w:rPr>
  </w:style>
  <w:style w:type="paragraph" w:customStyle="1" w:styleId="StyleHeading3LatinArialLatin11pt4">
    <w:name w:val="Style Heading 3 + (Latin) Arial (Latin) 11 pt4"/>
    <w:basedOn w:val="Normal"/>
    <w:uiPriority w:val="99"/>
    <w:rsid w:val="00B37E4D"/>
    <w:pPr>
      <w:tabs>
        <w:tab w:val="num" w:pos="1440"/>
      </w:tabs>
      <w:spacing w:after="60" w:line="276" w:lineRule="auto"/>
      <w:ind w:left="1440" w:hanging="720"/>
    </w:pPr>
    <w:rPr>
      <w:rFonts w:ascii="Arial" w:eastAsia="SimSun" w:hAnsi="Arial" w:cs="Times New Roman"/>
      <w:bCs/>
      <w:i/>
      <w:iCs/>
      <w:sz w:val="22"/>
      <w:szCs w:val="22"/>
      <w:lang w:val="en-GB" w:eastAsia="zh-CN"/>
    </w:rPr>
  </w:style>
  <w:style w:type="paragraph" w:customStyle="1" w:styleId="Body-Bullet">
    <w:name w:val="Body-Bullet"/>
    <w:basedOn w:val="Normal"/>
    <w:link w:val="Body-BulletChar"/>
    <w:qFormat/>
    <w:rsid w:val="00073ABA"/>
    <w:pPr>
      <w:numPr>
        <w:numId w:val="23"/>
      </w:numPr>
      <w:spacing w:before="0" w:after="0" w:line="276" w:lineRule="auto"/>
    </w:pPr>
    <w:rPr>
      <w:rFonts w:eastAsia="Times New Roman" w:cs="Times New Roman"/>
      <w:szCs w:val="20"/>
    </w:rPr>
  </w:style>
  <w:style w:type="character" w:customStyle="1" w:styleId="Body-BulletChar">
    <w:name w:val="Body-Bullet Char"/>
    <w:link w:val="Body-Bullet"/>
    <w:rsid w:val="00073ABA"/>
    <w:rPr>
      <w:rFonts w:ascii="Tahoma" w:eastAsia="Times New Roman" w:hAnsi="Tahoma" w:cs="Times New Roman"/>
      <w:sz w:val="20"/>
      <w:szCs w:val="20"/>
    </w:rPr>
  </w:style>
  <w:style w:type="paragraph" w:customStyle="1" w:styleId="Text0">
    <w:name w:val="Text"/>
    <w:basedOn w:val="Normal"/>
    <w:uiPriority w:val="99"/>
    <w:rsid w:val="00B37E4D"/>
    <w:pPr>
      <w:tabs>
        <w:tab w:val="num" w:pos="360"/>
      </w:tabs>
      <w:spacing w:line="240" w:lineRule="auto"/>
    </w:pPr>
    <w:rPr>
      <w:rFonts w:ascii="Arial" w:eastAsia="Times New Roman" w:hAnsi="Arial" w:cs="Arial"/>
      <w:szCs w:val="22"/>
      <w:lang w:val="en-GB" w:eastAsia="en-GB"/>
    </w:rPr>
  </w:style>
  <w:style w:type="paragraph" w:customStyle="1" w:styleId="Subtitle11">
    <w:name w:val="Subtitle11"/>
    <w:basedOn w:val="Normal"/>
    <w:uiPriority w:val="99"/>
    <w:rsid w:val="00B37E4D"/>
    <w:pPr>
      <w:spacing w:line="240" w:lineRule="auto"/>
      <w:jc w:val="center"/>
      <w:outlineLvl w:val="0"/>
    </w:pPr>
    <w:rPr>
      <w:rFonts w:ascii="Arial" w:eastAsia="Times New Roman" w:hAnsi="Arial" w:cs="Times New Roman"/>
      <w:b/>
      <w:szCs w:val="20"/>
    </w:rPr>
  </w:style>
  <w:style w:type="paragraph" w:customStyle="1" w:styleId="Appendix">
    <w:name w:val="Appendix"/>
    <w:uiPriority w:val="99"/>
    <w:rsid w:val="00B37E4D"/>
    <w:pPr>
      <w:pageBreakBefore/>
      <w:pBdr>
        <w:top w:val="double" w:sz="4" w:space="8" w:color="auto"/>
        <w:bottom w:val="double" w:sz="4" w:space="10" w:color="auto"/>
      </w:pBdr>
      <w:tabs>
        <w:tab w:val="num" w:pos="6480"/>
      </w:tabs>
      <w:spacing w:before="4080"/>
      <w:ind w:left="6480" w:right="1440" w:hanging="360"/>
      <w:jc w:val="left"/>
      <w:outlineLvl w:val="0"/>
    </w:pPr>
    <w:rPr>
      <w:rFonts w:ascii="Arial" w:eastAsia="Times New Roman" w:hAnsi="Arial" w:cs="Times New Roman"/>
      <w:sz w:val="28"/>
      <w:szCs w:val="20"/>
      <w:lang w:val="en-GB"/>
    </w:rPr>
  </w:style>
  <w:style w:type="paragraph" w:customStyle="1" w:styleId="ZnakZnak42">
    <w:name w:val="Znak Znak42"/>
    <w:basedOn w:val="Normal"/>
    <w:uiPriority w:val="99"/>
    <w:rsid w:val="00B37E4D"/>
    <w:pPr>
      <w:spacing w:after="160" w:line="240" w:lineRule="exact"/>
    </w:pPr>
    <w:rPr>
      <w:rFonts w:eastAsia="Times New Roman" w:cs="Times New Roman"/>
      <w:szCs w:val="20"/>
    </w:rPr>
  </w:style>
  <w:style w:type="character" w:customStyle="1" w:styleId="StyleLatinArialComplexArial">
    <w:name w:val="Style (Latin) Arial (Complex) Arial"/>
    <w:rsid w:val="00B37E4D"/>
    <w:rPr>
      <w:rFonts w:ascii="Arial" w:hAnsi="Arial" w:cs="Arial"/>
      <w:sz w:val="22"/>
      <w:szCs w:val="22"/>
    </w:rPr>
  </w:style>
  <w:style w:type="paragraph" w:customStyle="1" w:styleId="StyleBodyTextLatinArialLatin11pt">
    <w:name w:val="Style Body Text + (Latin) Arial (Latin) 11 pt"/>
    <w:basedOn w:val="Normal"/>
    <w:uiPriority w:val="99"/>
    <w:rsid w:val="00B37E4D"/>
    <w:pPr>
      <w:keepLines/>
      <w:tabs>
        <w:tab w:val="right" w:pos="9214"/>
      </w:tabs>
      <w:spacing w:line="276" w:lineRule="auto"/>
    </w:pPr>
    <w:rPr>
      <w:rFonts w:ascii="Arial" w:eastAsia="Times New Roman" w:hAnsi="Arial" w:cs="Times New Roman"/>
      <w:sz w:val="22"/>
      <w:lang w:val="da-DK"/>
    </w:rPr>
  </w:style>
  <w:style w:type="paragraph" w:customStyle="1" w:styleId="StyleAfter6pt">
    <w:name w:val="Style After:  6 pt"/>
    <w:basedOn w:val="Normal"/>
    <w:uiPriority w:val="99"/>
    <w:rsid w:val="00B37E4D"/>
    <w:pPr>
      <w:spacing w:line="240" w:lineRule="auto"/>
    </w:pPr>
    <w:rPr>
      <w:rFonts w:ascii="Times New Roman" w:eastAsia="SimSun" w:hAnsi="Times New Roman" w:cs="Times New Roman"/>
      <w:sz w:val="24"/>
      <w:lang w:val="en-GB" w:eastAsia="zh-CN"/>
    </w:rPr>
  </w:style>
  <w:style w:type="paragraph" w:customStyle="1" w:styleId="ZnakZnak41">
    <w:name w:val="Znak Znak41"/>
    <w:basedOn w:val="Normal"/>
    <w:uiPriority w:val="99"/>
    <w:rsid w:val="00B37E4D"/>
    <w:pPr>
      <w:spacing w:after="160" w:line="240" w:lineRule="exact"/>
    </w:pPr>
    <w:rPr>
      <w:rFonts w:eastAsia="Times New Roman" w:cs="Times New Roman"/>
      <w:szCs w:val="20"/>
    </w:rPr>
  </w:style>
  <w:style w:type="paragraph" w:customStyle="1" w:styleId="Normal10">
    <w:name w:val="Normal+1"/>
    <w:basedOn w:val="Default"/>
    <w:next w:val="Default"/>
    <w:uiPriority w:val="99"/>
    <w:rsid w:val="00B37E4D"/>
    <w:rPr>
      <w:rFonts w:ascii="Times New Roman" w:eastAsia="Times New Roman" w:hAnsi="Times New Roman" w:cs="Times New Roman"/>
      <w:color w:val="auto"/>
      <w:lang w:val="sl-SI" w:eastAsia="sl-SI"/>
    </w:rPr>
  </w:style>
  <w:style w:type="table" w:styleId="Srednjareetka3-Isticanje1">
    <w:name w:val="Medium Grid 3 Accent 1"/>
    <w:basedOn w:val="Obinatablica"/>
    <w:uiPriority w:val="99"/>
    <w:rsid w:val="00B37E4D"/>
    <w:pPr>
      <w:jc w:val="left"/>
    </w:pPr>
    <w:rPr>
      <w:rFonts w:ascii="Times New Roman" w:eastAsia="Times New Roman" w:hAnsi="Times New Roman" w:cs="Times New Roman"/>
      <w:sz w:val="20"/>
      <w:szCs w:val="20"/>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Subtitle2">
    <w:name w:val="Subtitle2"/>
    <w:basedOn w:val="Normal"/>
    <w:uiPriority w:val="99"/>
    <w:rsid w:val="00B37E4D"/>
    <w:pPr>
      <w:spacing w:line="240" w:lineRule="auto"/>
      <w:jc w:val="center"/>
      <w:outlineLvl w:val="0"/>
    </w:pPr>
    <w:rPr>
      <w:rFonts w:ascii="Arial" w:eastAsia="Times New Roman" w:hAnsi="Arial" w:cs="Times New Roman"/>
      <w:b/>
      <w:szCs w:val="20"/>
    </w:rPr>
  </w:style>
  <w:style w:type="paragraph" w:customStyle="1" w:styleId="TD-ITT-Heading2-Text">
    <w:name w:val="TD-ITT-Heading 2-Text"/>
    <w:basedOn w:val="Normal"/>
    <w:rsid w:val="00B37E4D"/>
    <w:pPr>
      <w:spacing w:line="276" w:lineRule="auto"/>
      <w:ind w:left="1304" w:hanging="850"/>
    </w:pPr>
    <w:rPr>
      <w:rFonts w:ascii="Arial" w:eastAsia="Times New Roman" w:hAnsi="Arial" w:cs="Times New Roman"/>
      <w:sz w:val="22"/>
      <w:szCs w:val="22"/>
    </w:rPr>
  </w:style>
  <w:style w:type="paragraph" w:customStyle="1" w:styleId="TD-ITT-Heading0">
    <w:name w:val="TD-ITT-Heading 0"/>
    <w:rsid w:val="00B37E4D"/>
    <w:pPr>
      <w:spacing w:before="200" w:after="360"/>
      <w:ind w:left="284" w:hanging="284"/>
      <w:jc w:val="left"/>
    </w:pPr>
    <w:rPr>
      <w:rFonts w:ascii="Arial" w:eastAsia="Times New Roman" w:hAnsi="Arial" w:cs="Times New Roman"/>
      <w:b/>
      <w:sz w:val="28"/>
      <w:szCs w:val="24"/>
      <w:lang w:val="en-GB"/>
    </w:rPr>
  </w:style>
  <w:style w:type="paragraph" w:customStyle="1" w:styleId="TD-ITT-Heading1">
    <w:name w:val="TD-ITT-Heading 1"/>
    <w:basedOn w:val="TD-ITT-Heading0"/>
    <w:rsid w:val="00B37E4D"/>
    <w:pPr>
      <w:tabs>
        <w:tab w:val="num" w:pos="1440"/>
      </w:tabs>
      <w:spacing w:before="240" w:after="120"/>
      <w:ind w:left="454" w:hanging="454"/>
    </w:pPr>
    <w:rPr>
      <w:rFonts w:ascii="Arial Bold" w:hAnsi="Arial Bold"/>
      <w:caps/>
      <w:sz w:val="22"/>
      <w:szCs w:val="20"/>
    </w:rPr>
  </w:style>
  <w:style w:type="paragraph" w:customStyle="1" w:styleId="TD-ITT-Heading2">
    <w:name w:val="TD-ITT-Heading 2"/>
    <w:basedOn w:val="Normal"/>
    <w:rsid w:val="00B37E4D"/>
    <w:pPr>
      <w:spacing w:before="180" w:line="276" w:lineRule="auto"/>
      <w:ind w:left="1304" w:hanging="850"/>
    </w:pPr>
    <w:rPr>
      <w:rFonts w:ascii="Arial" w:eastAsia="Times New Roman" w:hAnsi="Arial" w:cs="Times New Roman"/>
      <w:sz w:val="22"/>
      <w:szCs w:val="22"/>
    </w:rPr>
  </w:style>
  <w:style w:type="paragraph" w:customStyle="1" w:styleId="TD-ITT-Heading3">
    <w:name w:val="TD-ITT-Heading 3"/>
    <w:basedOn w:val="TD-ITT-Heading2"/>
    <w:rsid w:val="00B37E4D"/>
    <w:pPr>
      <w:tabs>
        <w:tab w:val="num" w:pos="3600"/>
      </w:tabs>
      <w:spacing w:before="240"/>
      <w:ind w:left="3600" w:hanging="360"/>
    </w:pPr>
  </w:style>
  <w:style w:type="paragraph" w:customStyle="1" w:styleId="TD-ITT-List-L1">
    <w:name w:val="TD-ITT-List-L1"/>
    <w:rsid w:val="00B37E4D"/>
    <w:pPr>
      <w:spacing w:before="120" w:after="120"/>
      <w:ind w:left="1588" w:hanging="284"/>
      <w:jc w:val="left"/>
    </w:pPr>
    <w:rPr>
      <w:rFonts w:ascii="Calibri" w:eastAsia="Times New Roman" w:hAnsi="Calibri" w:cs="Times New Roman"/>
      <w:lang w:val="en-GB"/>
    </w:rPr>
  </w:style>
  <w:style w:type="paragraph" w:customStyle="1" w:styleId="TD-ITT-List-L2">
    <w:name w:val="TD-ITT-List-L2"/>
    <w:basedOn w:val="TD-ITT-List-L1"/>
    <w:rsid w:val="00B37E4D"/>
    <w:pPr>
      <w:tabs>
        <w:tab w:val="num" w:pos="5760"/>
      </w:tabs>
      <w:ind w:left="1871" w:hanging="283"/>
    </w:pPr>
  </w:style>
  <w:style w:type="paragraph" w:customStyle="1" w:styleId="TD-ITT-Heading3-Text">
    <w:name w:val="TD-ITT-Heading 3-Text"/>
    <w:basedOn w:val="Normal"/>
    <w:rsid w:val="00B37E4D"/>
    <w:pPr>
      <w:spacing w:line="276" w:lineRule="auto"/>
      <w:ind w:left="1304" w:hanging="850"/>
    </w:pPr>
    <w:rPr>
      <w:rFonts w:ascii="Arial" w:eastAsia="Times New Roman" w:hAnsi="Arial" w:cs="Times New Roman"/>
      <w:sz w:val="22"/>
      <w:szCs w:val="22"/>
    </w:rPr>
  </w:style>
  <w:style w:type="character" w:customStyle="1" w:styleId="BodyTextBoldheadingChar">
    <w:name w:val="Body Text Bold heading Char"/>
    <w:link w:val="BodyTextBoldheading"/>
    <w:rsid w:val="00B37E4D"/>
    <w:rPr>
      <w:rFonts w:ascii="Calibri" w:eastAsia="Arial Unicode MS" w:hAnsi="Calibri"/>
      <w:b/>
      <w:lang w:val="en-GB"/>
    </w:rPr>
  </w:style>
  <w:style w:type="paragraph" w:customStyle="1" w:styleId="Body-Roman">
    <w:name w:val="Body-Roman"/>
    <w:basedOn w:val="Body-Bullet"/>
    <w:link w:val="Body-RomanChar"/>
    <w:qFormat/>
    <w:rsid w:val="00B37E4D"/>
    <w:pPr>
      <w:numPr>
        <w:numId w:val="27"/>
      </w:numPr>
    </w:pPr>
  </w:style>
  <w:style w:type="character" w:customStyle="1" w:styleId="Body-RomanChar">
    <w:name w:val="Body-Roman Char"/>
    <w:link w:val="Body-Roman"/>
    <w:rsid w:val="00B37E4D"/>
    <w:rPr>
      <w:rFonts w:ascii="Tahoma" w:eastAsia="Times New Roman" w:hAnsi="Tahoma" w:cs="Times New Roman"/>
      <w:sz w:val="20"/>
      <w:szCs w:val="20"/>
    </w:rPr>
  </w:style>
  <w:style w:type="paragraph" w:customStyle="1" w:styleId="BodyTableRight0">
    <w:name w:val="Body Table Right"/>
    <w:basedOn w:val="BodyTableleft"/>
    <w:rsid w:val="00B37E4D"/>
    <w:pPr>
      <w:jc w:val="right"/>
    </w:pPr>
    <w:rPr>
      <w:rFonts w:cs="Times New Roman"/>
      <w:szCs w:val="20"/>
    </w:rPr>
  </w:style>
  <w:style w:type="paragraph" w:customStyle="1" w:styleId="TD-CV-Numbered">
    <w:name w:val="TD-CV-Numbered"/>
    <w:basedOn w:val="Normal"/>
    <w:rsid w:val="00B37E4D"/>
    <w:pPr>
      <w:spacing w:line="240" w:lineRule="auto"/>
      <w:ind w:left="850" w:hanging="283"/>
    </w:pPr>
    <w:rPr>
      <w:rFonts w:ascii="Calibri" w:eastAsia="Times New Roman" w:hAnsi="Calibri" w:cs="Times New Roman"/>
      <w:sz w:val="22"/>
      <w:szCs w:val="22"/>
    </w:rPr>
  </w:style>
  <w:style w:type="paragraph" w:customStyle="1" w:styleId="StyleBodyTableleftFirstline076cm">
    <w:name w:val="Style Body Table left + First line:  076 cm"/>
    <w:basedOn w:val="BodyTableleft"/>
    <w:rsid w:val="00B37E4D"/>
    <w:pPr>
      <w:ind w:firstLine="430"/>
    </w:pPr>
    <w:rPr>
      <w:rFonts w:cs="Times New Roman"/>
      <w:szCs w:val="20"/>
    </w:rPr>
  </w:style>
  <w:style w:type="paragraph" w:customStyle="1" w:styleId="StyleBodyTableleftFirstline076cm1">
    <w:name w:val="Style Body Table left + First line:  076 cm1"/>
    <w:basedOn w:val="BodyTableleft"/>
    <w:rsid w:val="00B37E4D"/>
    <w:pPr>
      <w:ind w:firstLine="430"/>
    </w:pPr>
    <w:rPr>
      <w:rFonts w:cs="Times New Roman"/>
      <w:szCs w:val="20"/>
    </w:rPr>
  </w:style>
  <w:style w:type="character" w:customStyle="1" w:styleId="Privzetapisavaodstavka">
    <w:name w:val="Privzeta pisava odstavka"/>
    <w:uiPriority w:val="99"/>
    <w:rsid w:val="00B37E4D"/>
  </w:style>
  <w:style w:type="character" w:customStyle="1" w:styleId="hps">
    <w:name w:val="hps"/>
    <w:basedOn w:val="Privzetapisavaodstavka"/>
    <w:uiPriority w:val="99"/>
    <w:rsid w:val="00B37E4D"/>
  </w:style>
  <w:style w:type="paragraph" w:customStyle="1" w:styleId="BodyTextBullet1">
    <w:name w:val="Body Text Bullet 1"/>
    <w:basedOn w:val="Normal"/>
    <w:rsid w:val="00B37E4D"/>
    <w:pPr>
      <w:spacing w:before="60" w:line="276" w:lineRule="auto"/>
      <w:ind w:left="720" w:hanging="360"/>
    </w:pPr>
    <w:rPr>
      <w:rFonts w:ascii="Arial" w:eastAsia="Times New Roman" w:hAnsi="Arial" w:cs="Times New Roman"/>
      <w:sz w:val="22"/>
      <w:szCs w:val="22"/>
    </w:rPr>
  </w:style>
  <w:style w:type="paragraph" w:customStyle="1" w:styleId="BodyList1">
    <w:name w:val="Body List 1"/>
    <w:basedOn w:val="Normal"/>
    <w:uiPriority w:val="99"/>
    <w:qFormat/>
    <w:rsid w:val="00B37E4D"/>
    <w:pPr>
      <w:numPr>
        <w:numId w:val="28"/>
      </w:numPr>
      <w:spacing w:line="276" w:lineRule="auto"/>
    </w:pPr>
    <w:rPr>
      <w:rFonts w:ascii="Arial" w:eastAsia="Times New Roman" w:hAnsi="Arial" w:cs="Times New Roman"/>
      <w:sz w:val="22"/>
      <w:szCs w:val="22"/>
    </w:rPr>
  </w:style>
  <w:style w:type="paragraph" w:customStyle="1" w:styleId="NormalEUoriginal">
    <w:name w:val="Normal EU original"/>
    <w:basedOn w:val="Normal"/>
    <w:next w:val="Normal"/>
    <w:rsid w:val="00B37E4D"/>
    <w:pPr>
      <w:autoSpaceDE w:val="0"/>
      <w:autoSpaceDN w:val="0"/>
      <w:adjustRightInd w:val="0"/>
      <w:spacing w:after="60" w:line="240" w:lineRule="auto"/>
    </w:pPr>
    <w:rPr>
      <w:rFonts w:ascii="Calibri" w:eastAsia="Times New Roman" w:hAnsi="Calibri" w:cs="Times New Roman"/>
      <w:i/>
      <w:color w:val="000000"/>
      <w:sz w:val="22"/>
      <w:szCs w:val="22"/>
    </w:rPr>
  </w:style>
  <w:style w:type="paragraph" w:customStyle="1" w:styleId="heading5">
    <w:name w:val="heading5"/>
    <w:basedOn w:val="Odlomakpopisa"/>
    <w:link w:val="heading5Char"/>
    <w:uiPriority w:val="99"/>
    <w:rsid w:val="00B37E4D"/>
    <w:pPr>
      <w:tabs>
        <w:tab w:val="left" w:pos="900"/>
      </w:tabs>
      <w:spacing w:after="0" w:line="240" w:lineRule="auto"/>
      <w:ind w:left="0"/>
    </w:pPr>
    <w:rPr>
      <w:rFonts w:ascii="Calibri" w:eastAsia="Times New Roman" w:hAnsi="Calibri" w:cs="Times New Roman"/>
      <w:b/>
      <w:szCs w:val="20"/>
      <w:lang w:eastAsia="hr-HR"/>
    </w:rPr>
  </w:style>
  <w:style w:type="character" w:customStyle="1" w:styleId="heading5Char">
    <w:name w:val="heading5 Char"/>
    <w:link w:val="heading5"/>
    <w:uiPriority w:val="99"/>
    <w:rsid w:val="00B37E4D"/>
    <w:rPr>
      <w:rFonts w:ascii="Calibri" w:eastAsia="Times New Roman" w:hAnsi="Calibri" w:cs="Times New Roman"/>
      <w:b/>
      <w:sz w:val="20"/>
      <w:szCs w:val="20"/>
      <w:lang w:eastAsia="hr-HR"/>
    </w:rPr>
  </w:style>
  <w:style w:type="character" w:customStyle="1" w:styleId="apple-style-span">
    <w:name w:val="apple-style-span"/>
    <w:rsid w:val="00B37E4D"/>
    <w:rPr>
      <w:rFonts w:cs="Times New Roman"/>
    </w:rPr>
  </w:style>
  <w:style w:type="paragraph" w:customStyle="1" w:styleId="Naslov10">
    <w:name w:val="Naslov1"/>
    <w:basedOn w:val="Normal"/>
    <w:autoRedefine/>
    <w:rsid w:val="00B37E4D"/>
    <w:pPr>
      <w:numPr>
        <w:numId w:val="29"/>
      </w:numPr>
      <w:overflowPunct w:val="0"/>
      <w:autoSpaceDE w:val="0"/>
      <w:autoSpaceDN w:val="0"/>
      <w:adjustRightInd w:val="0"/>
      <w:spacing w:line="240" w:lineRule="auto"/>
      <w:textAlignment w:val="baseline"/>
    </w:pPr>
    <w:rPr>
      <w:rFonts w:ascii="Arial" w:eastAsia="Times New Roman" w:hAnsi="Arial" w:cs="Times New Roman"/>
      <w:b/>
      <w:i/>
      <w:sz w:val="24"/>
      <w:szCs w:val="20"/>
    </w:rPr>
  </w:style>
  <w:style w:type="character" w:customStyle="1" w:styleId="BodyTextChar2">
    <w:name w:val="Body Text Char2"/>
    <w:basedOn w:val="Zadanifontodlomka"/>
    <w:uiPriority w:val="99"/>
    <w:semiHidden/>
    <w:rsid w:val="00B37E4D"/>
  </w:style>
  <w:style w:type="character" w:customStyle="1" w:styleId="BodyTextChar3">
    <w:name w:val="Body Text Char3"/>
    <w:uiPriority w:val="99"/>
    <w:semiHidden/>
    <w:rsid w:val="00B37E4D"/>
    <w:rPr>
      <w:lang w:val="hr-HR"/>
    </w:rPr>
  </w:style>
  <w:style w:type="paragraph" w:customStyle="1" w:styleId="CM70">
    <w:name w:val="CM70"/>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68">
    <w:name w:val="CM68"/>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28">
    <w:name w:val="CM28"/>
    <w:basedOn w:val="Default"/>
    <w:next w:val="Default"/>
    <w:uiPriority w:val="99"/>
    <w:rsid w:val="00B37E4D"/>
    <w:pPr>
      <w:widowControl w:val="0"/>
      <w:spacing w:line="291" w:lineRule="atLeast"/>
    </w:pPr>
    <w:rPr>
      <w:rFonts w:ascii="Helvetica" w:eastAsia="Times New Roman" w:hAnsi="Helvetica" w:cs="Helvetica"/>
      <w:color w:val="auto"/>
      <w:lang w:eastAsia="hr-HR"/>
    </w:rPr>
  </w:style>
  <w:style w:type="paragraph" w:customStyle="1" w:styleId="CM76">
    <w:name w:val="CM76"/>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60">
    <w:name w:val="CM60"/>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63">
    <w:name w:val="CM63"/>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64">
    <w:name w:val="CM64"/>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32">
    <w:name w:val="CM32"/>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77">
    <w:name w:val="CM77"/>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44">
    <w:name w:val="CM44"/>
    <w:basedOn w:val="Default"/>
    <w:next w:val="Default"/>
    <w:uiPriority w:val="99"/>
    <w:rsid w:val="00B37E4D"/>
    <w:pPr>
      <w:widowControl w:val="0"/>
      <w:spacing w:line="351" w:lineRule="atLeast"/>
    </w:pPr>
    <w:rPr>
      <w:rFonts w:ascii="Helvetica" w:eastAsia="Times New Roman" w:hAnsi="Helvetica" w:cs="Helvetica"/>
      <w:color w:val="auto"/>
      <w:lang w:eastAsia="hr-HR"/>
    </w:rPr>
  </w:style>
  <w:style w:type="paragraph" w:customStyle="1" w:styleId="CM1">
    <w:name w:val="CM1"/>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61">
    <w:name w:val="CM61"/>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75">
    <w:name w:val="CM75"/>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74">
    <w:name w:val="CM74"/>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42">
    <w:name w:val="CM42"/>
    <w:basedOn w:val="Default"/>
    <w:next w:val="Default"/>
    <w:uiPriority w:val="99"/>
    <w:rsid w:val="00B37E4D"/>
    <w:pPr>
      <w:widowControl w:val="0"/>
      <w:spacing w:line="351" w:lineRule="atLeast"/>
    </w:pPr>
    <w:rPr>
      <w:rFonts w:ascii="Helvetica" w:eastAsia="Times New Roman" w:hAnsi="Helvetica" w:cs="Helvetica"/>
      <w:color w:val="auto"/>
      <w:lang w:eastAsia="hr-HR"/>
    </w:rPr>
  </w:style>
  <w:style w:type="paragraph" w:customStyle="1" w:styleId="CM43">
    <w:name w:val="CM43"/>
    <w:basedOn w:val="Default"/>
    <w:next w:val="Default"/>
    <w:uiPriority w:val="99"/>
    <w:rsid w:val="00B37E4D"/>
    <w:pPr>
      <w:widowControl w:val="0"/>
      <w:spacing w:line="351" w:lineRule="atLeast"/>
    </w:pPr>
    <w:rPr>
      <w:rFonts w:ascii="Helvetica" w:eastAsia="Times New Roman" w:hAnsi="Helvetica" w:cs="Helvetica"/>
      <w:color w:val="auto"/>
      <w:lang w:eastAsia="hr-HR"/>
    </w:rPr>
  </w:style>
  <w:style w:type="paragraph" w:customStyle="1" w:styleId="CM82">
    <w:name w:val="CM82"/>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48">
    <w:name w:val="CM48"/>
    <w:basedOn w:val="Default"/>
    <w:next w:val="Default"/>
    <w:uiPriority w:val="99"/>
    <w:rsid w:val="00B37E4D"/>
    <w:pPr>
      <w:widowControl w:val="0"/>
      <w:spacing w:line="460" w:lineRule="atLeast"/>
    </w:pPr>
    <w:rPr>
      <w:rFonts w:ascii="Helvetica" w:eastAsia="Times New Roman" w:hAnsi="Helvetica" w:cs="Helvetica"/>
      <w:color w:val="auto"/>
      <w:lang w:eastAsia="hr-HR"/>
    </w:rPr>
  </w:style>
  <w:style w:type="paragraph" w:customStyle="1" w:styleId="CM7">
    <w:name w:val="CM7"/>
    <w:basedOn w:val="Default"/>
    <w:next w:val="Default"/>
    <w:uiPriority w:val="99"/>
    <w:rsid w:val="00B37E4D"/>
    <w:pPr>
      <w:widowControl w:val="0"/>
      <w:spacing w:line="231" w:lineRule="atLeast"/>
    </w:pPr>
    <w:rPr>
      <w:rFonts w:ascii="Helvetica" w:eastAsia="Times New Roman" w:hAnsi="Helvetica" w:cs="Helvetica"/>
      <w:color w:val="auto"/>
      <w:lang w:eastAsia="hr-HR"/>
    </w:rPr>
  </w:style>
  <w:style w:type="paragraph" w:customStyle="1" w:styleId="CM49">
    <w:name w:val="CM49"/>
    <w:basedOn w:val="Default"/>
    <w:next w:val="Default"/>
    <w:uiPriority w:val="99"/>
    <w:rsid w:val="00B37E4D"/>
    <w:pPr>
      <w:widowControl w:val="0"/>
      <w:spacing w:line="498" w:lineRule="atLeast"/>
    </w:pPr>
    <w:rPr>
      <w:rFonts w:ascii="Helvetica" w:eastAsia="Times New Roman" w:hAnsi="Helvetica" w:cs="Helvetica"/>
      <w:color w:val="auto"/>
      <w:lang w:eastAsia="hr-HR"/>
    </w:rPr>
  </w:style>
  <w:style w:type="paragraph" w:customStyle="1" w:styleId="CM66">
    <w:name w:val="CM66"/>
    <w:basedOn w:val="Default"/>
    <w:next w:val="Default"/>
    <w:uiPriority w:val="99"/>
    <w:rsid w:val="00B37E4D"/>
    <w:pPr>
      <w:widowControl w:val="0"/>
    </w:pPr>
    <w:rPr>
      <w:rFonts w:ascii="Helvetica" w:eastAsia="Times New Roman" w:hAnsi="Helvetica" w:cs="Helvetica"/>
      <w:color w:val="auto"/>
      <w:lang w:eastAsia="hr-HR"/>
    </w:rPr>
  </w:style>
  <w:style w:type="paragraph" w:customStyle="1" w:styleId="CM55">
    <w:name w:val="CM55"/>
    <w:basedOn w:val="Default"/>
    <w:next w:val="Default"/>
    <w:uiPriority w:val="99"/>
    <w:rsid w:val="00B37E4D"/>
    <w:pPr>
      <w:widowControl w:val="0"/>
      <w:spacing w:line="460" w:lineRule="atLeast"/>
    </w:pPr>
    <w:rPr>
      <w:rFonts w:ascii="Helvetica" w:eastAsia="Times New Roman" w:hAnsi="Helvetica" w:cs="Helvetica"/>
      <w:color w:val="auto"/>
      <w:lang w:eastAsia="hr-HR"/>
    </w:rPr>
  </w:style>
  <w:style w:type="paragraph" w:customStyle="1" w:styleId="NoSpacing2">
    <w:name w:val="No Spacing2"/>
    <w:uiPriority w:val="1"/>
    <w:qFormat/>
    <w:rsid w:val="00B37E4D"/>
    <w:pPr>
      <w:jc w:val="left"/>
    </w:pPr>
    <w:rPr>
      <w:rFonts w:ascii="Calibri" w:eastAsia="Times New Roman" w:hAnsi="Calibri" w:cs="Times New Roman"/>
    </w:rPr>
  </w:style>
  <w:style w:type="paragraph" w:customStyle="1" w:styleId="ListParagraph1">
    <w:name w:val="List Paragraph1"/>
    <w:basedOn w:val="Normal"/>
    <w:uiPriority w:val="99"/>
    <w:rsid w:val="00B37E4D"/>
    <w:pPr>
      <w:spacing w:line="276" w:lineRule="auto"/>
      <w:ind w:left="720"/>
      <w:contextualSpacing/>
    </w:pPr>
    <w:rPr>
      <w:rFonts w:ascii="Calibri" w:eastAsia="Times New Roman" w:hAnsi="Calibri" w:cs="Times New Roman"/>
      <w:sz w:val="22"/>
      <w:szCs w:val="22"/>
      <w:lang w:val="en-GB"/>
    </w:rPr>
  </w:style>
  <w:style w:type="paragraph" w:customStyle="1" w:styleId="NoSpacing1">
    <w:name w:val="No Spacing1"/>
    <w:uiPriority w:val="99"/>
    <w:rsid w:val="00B37E4D"/>
    <w:pPr>
      <w:jc w:val="left"/>
    </w:pPr>
    <w:rPr>
      <w:rFonts w:ascii="Calibri" w:eastAsia="Times New Roman" w:hAnsi="Calibri" w:cs="Times New Roman"/>
    </w:rPr>
  </w:style>
  <w:style w:type="character" w:customStyle="1" w:styleId="BodyTextBoldCenter14pChar">
    <w:name w:val="Body Text_Bold_Center_14p Char"/>
    <w:link w:val="BodyTextBoldCenter14p"/>
    <w:rsid w:val="00B37E4D"/>
    <w:rPr>
      <w:rFonts w:ascii="Arial" w:eastAsia="Times New Roman" w:hAnsi="Arial" w:cs="Times New Roman"/>
      <w:b/>
      <w:sz w:val="28"/>
      <w:szCs w:val="28"/>
    </w:rPr>
  </w:style>
  <w:style w:type="paragraph" w:customStyle="1" w:styleId="StyleListNumber11ptBold">
    <w:name w:val="Style List Number + 11 pt Bold"/>
    <w:basedOn w:val="Brojevi"/>
    <w:autoRedefine/>
    <w:uiPriority w:val="99"/>
    <w:rsid w:val="00B37E4D"/>
    <w:pPr>
      <w:numPr>
        <w:numId w:val="0"/>
      </w:numPr>
      <w:spacing w:before="240" w:line="240" w:lineRule="auto"/>
      <w:ind w:left="567" w:hanging="567"/>
      <w:contextualSpacing w:val="0"/>
    </w:pPr>
    <w:rPr>
      <w:rFonts w:eastAsia="SimSun" w:cs="Arial"/>
      <w:b/>
      <w:bCs/>
      <w:sz w:val="20"/>
      <w:lang w:val="en-GB"/>
    </w:rPr>
  </w:style>
  <w:style w:type="character" w:customStyle="1" w:styleId="Bodytext">
    <w:name w:val="Body text_"/>
    <w:link w:val="BodyText2"/>
    <w:uiPriority w:val="99"/>
    <w:locked/>
    <w:rsid w:val="00B37E4D"/>
    <w:rPr>
      <w:rFonts w:eastAsia="Times New Roman" w:cs="Times New Roman"/>
      <w:sz w:val="19"/>
      <w:szCs w:val="19"/>
      <w:shd w:val="clear" w:color="auto" w:fill="FFFFFF"/>
    </w:rPr>
  </w:style>
  <w:style w:type="character" w:customStyle="1" w:styleId="BodyText1">
    <w:name w:val="Body Text1"/>
    <w:uiPriority w:val="99"/>
    <w:rsid w:val="00B37E4D"/>
    <w:rPr>
      <w:rFonts w:eastAsia="Times New Roman" w:cs="Times New Roman"/>
      <w:sz w:val="19"/>
      <w:szCs w:val="19"/>
      <w:u w:val="single"/>
      <w:shd w:val="clear" w:color="auto" w:fill="FFFFFF"/>
    </w:rPr>
  </w:style>
  <w:style w:type="character" w:customStyle="1" w:styleId="Heading3">
    <w:name w:val="Heading #3_"/>
    <w:link w:val="Heading30"/>
    <w:uiPriority w:val="99"/>
    <w:locked/>
    <w:rsid w:val="00B37E4D"/>
    <w:rPr>
      <w:rFonts w:eastAsia="Times New Roman" w:cs="Times New Roman"/>
      <w:sz w:val="19"/>
      <w:szCs w:val="19"/>
      <w:shd w:val="clear" w:color="auto" w:fill="FFFFFF"/>
    </w:rPr>
  </w:style>
  <w:style w:type="character" w:customStyle="1" w:styleId="BodytextItalic">
    <w:name w:val="Body text + Italic"/>
    <w:uiPriority w:val="99"/>
    <w:rsid w:val="00B37E4D"/>
    <w:rPr>
      <w:rFonts w:eastAsia="Times New Roman" w:cs="Times New Roman"/>
      <w:i/>
      <w:iCs/>
      <w:sz w:val="19"/>
      <w:szCs w:val="19"/>
      <w:shd w:val="clear" w:color="auto" w:fill="FFFFFF"/>
    </w:rPr>
  </w:style>
  <w:style w:type="paragraph" w:customStyle="1" w:styleId="BodyText2">
    <w:name w:val="Body Text2"/>
    <w:basedOn w:val="Normal"/>
    <w:link w:val="Bodytext"/>
    <w:uiPriority w:val="99"/>
    <w:rsid w:val="00B37E4D"/>
    <w:pPr>
      <w:shd w:val="clear" w:color="auto" w:fill="FFFFFF"/>
      <w:spacing w:before="180" w:after="60" w:line="240" w:lineRule="exact"/>
      <w:ind w:hanging="800"/>
    </w:pPr>
    <w:rPr>
      <w:rFonts w:asciiTheme="minorHAnsi" w:eastAsia="Times New Roman" w:hAnsiTheme="minorHAnsi" w:cs="Times New Roman"/>
      <w:sz w:val="19"/>
      <w:szCs w:val="19"/>
    </w:rPr>
  </w:style>
  <w:style w:type="paragraph" w:customStyle="1" w:styleId="Heading30">
    <w:name w:val="Heading #3"/>
    <w:basedOn w:val="Normal"/>
    <w:link w:val="Heading3"/>
    <w:uiPriority w:val="99"/>
    <w:rsid w:val="00B37E4D"/>
    <w:pPr>
      <w:shd w:val="clear" w:color="auto" w:fill="FFFFFF"/>
      <w:spacing w:before="60" w:after="60" w:line="240" w:lineRule="atLeast"/>
      <w:ind w:hanging="400"/>
      <w:outlineLvl w:val="2"/>
    </w:pPr>
    <w:rPr>
      <w:rFonts w:asciiTheme="minorHAnsi" w:eastAsia="Times New Roman" w:hAnsiTheme="minorHAnsi" w:cs="Times New Roman"/>
      <w:sz w:val="19"/>
      <w:szCs w:val="19"/>
    </w:rPr>
  </w:style>
  <w:style w:type="paragraph" w:customStyle="1" w:styleId="Sadraj21">
    <w:name w:val="Sadržaj 21"/>
    <w:basedOn w:val="Normal"/>
    <w:link w:val="Sadraj2Char"/>
    <w:uiPriority w:val="99"/>
    <w:rsid w:val="00B37E4D"/>
    <w:pPr>
      <w:keepNext/>
      <w:keepLines/>
      <w:spacing w:after="97" w:line="200" w:lineRule="exact"/>
      <w:outlineLvl w:val="3"/>
    </w:pPr>
    <w:rPr>
      <w:rFonts w:ascii="Arial" w:eastAsia="SimSun" w:hAnsi="Arial" w:cs="Times New Roman"/>
      <w:b/>
      <w:szCs w:val="20"/>
      <w:lang w:eastAsia="hr-HR"/>
    </w:rPr>
  </w:style>
  <w:style w:type="paragraph" w:customStyle="1" w:styleId="Sadraj11">
    <w:name w:val="Sadržaj 11"/>
    <w:basedOn w:val="Normal"/>
    <w:link w:val="Sadraj1Char"/>
    <w:uiPriority w:val="99"/>
    <w:rsid w:val="00B37E4D"/>
    <w:pPr>
      <w:keepNext/>
      <w:keepLines/>
      <w:spacing w:after="539" w:line="250" w:lineRule="exact"/>
      <w:jc w:val="center"/>
      <w:outlineLvl w:val="1"/>
    </w:pPr>
    <w:rPr>
      <w:rFonts w:ascii="Arial" w:eastAsia="SimSun" w:hAnsi="Arial" w:cs="Times New Roman"/>
      <w:b/>
      <w:sz w:val="25"/>
      <w:szCs w:val="25"/>
      <w:lang w:eastAsia="hr-HR"/>
    </w:rPr>
  </w:style>
  <w:style w:type="character" w:customStyle="1" w:styleId="Sadraj2Char">
    <w:name w:val="Sadržaj 2 Char"/>
    <w:link w:val="Sadraj21"/>
    <w:uiPriority w:val="99"/>
    <w:locked/>
    <w:rsid w:val="00B37E4D"/>
    <w:rPr>
      <w:rFonts w:ascii="Arial" w:eastAsia="SimSun" w:hAnsi="Arial" w:cs="Times New Roman"/>
      <w:b/>
      <w:sz w:val="20"/>
      <w:szCs w:val="20"/>
      <w:lang w:eastAsia="hr-HR"/>
    </w:rPr>
  </w:style>
  <w:style w:type="character" w:customStyle="1" w:styleId="Sadraj1Char">
    <w:name w:val="Sadržaj 1 Char"/>
    <w:link w:val="Sadraj11"/>
    <w:uiPriority w:val="99"/>
    <w:locked/>
    <w:rsid w:val="00B37E4D"/>
    <w:rPr>
      <w:rFonts w:ascii="Arial" w:eastAsia="SimSun" w:hAnsi="Arial" w:cs="Times New Roman"/>
      <w:b/>
      <w:sz w:val="25"/>
      <w:szCs w:val="25"/>
      <w:lang w:eastAsia="hr-HR"/>
    </w:rPr>
  </w:style>
  <w:style w:type="paragraph" w:customStyle="1" w:styleId="normaltableau">
    <w:name w:val="normal_tableau"/>
    <w:basedOn w:val="Normal"/>
    <w:uiPriority w:val="99"/>
    <w:rsid w:val="00B37E4D"/>
    <w:pPr>
      <w:spacing w:line="240" w:lineRule="auto"/>
    </w:pPr>
    <w:rPr>
      <w:rFonts w:ascii="Optima" w:eastAsia="SimSun" w:hAnsi="Optima" w:cs="Times New Roman"/>
      <w:sz w:val="22"/>
      <w:szCs w:val="20"/>
      <w:lang w:val="en-GB" w:eastAsia="en-GB"/>
    </w:rPr>
  </w:style>
  <w:style w:type="paragraph" w:styleId="Tekstkrajnjebiljeke">
    <w:name w:val="endnote text"/>
    <w:basedOn w:val="Normal"/>
    <w:link w:val="TekstkrajnjebiljekeChar"/>
    <w:uiPriority w:val="99"/>
    <w:semiHidden/>
    <w:unhideWhenUsed/>
    <w:rsid w:val="00B37E4D"/>
    <w:pPr>
      <w:spacing w:line="240" w:lineRule="auto"/>
    </w:pPr>
    <w:rPr>
      <w:rFonts w:ascii="Arial" w:eastAsia="Times New Roman" w:hAnsi="Arial" w:cs="Times New Roman"/>
      <w:szCs w:val="20"/>
    </w:rPr>
  </w:style>
  <w:style w:type="character" w:customStyle="1" w:styleId="TekstkrajnjebiljekeChar">
    <w:name w:val="Tekst krajnje bilješke Char"/>
    <w:basedOn w:val="Zadanifontodlomka"/>
    <w:link w:val="Tekstkrajnjebiljeke"/>
    <w:uiPriority w:val="99"/>
    <w:semiHidden/>
    <w:rsid w:val="00B37E4D"/>
    <w:rPr>
      <w:rFonts w:ascii="Arial" w:eastAsia="Times New Roman" w:hAnsi="Arial" w:cs="Times New Roman"/>
      <w:sz w:val="20"/>
      <w:szCs w:val="20"/>
    </w:rPr>
  </w:style>
  <w:style w:type="character" w:styleId="Referencakrajnjebiljeke">
    <w:name w:val="endnote reference"/>
    <w:uiPriority w:val="99"/>
    <w:semiHidden/>
    <w:unhideWhenUsed/>
    <w:rsid w:val="00B37E4D"/>
    <w:rPr>
      <w:vertAlign w:val="superscript"/>
    </w:rPr>
  </w:style>
  <w:style w:type="paragraph" w:customStyle="1" w:styleId="2012TEXT">
    <w:name w:val="2012_TEXT"/>
    <w:link w:val="2012TEXTChar"/>
    <w:rsid w:val="00B37E4D"/>
    <w:pPr>
      <w:spacing w:after="80"/>
      <w:ind w:left="454"/>
    </w:pPr>
    <w:rPr>
      <w:rFonts w:ascii="Arial" w:eastAsia="Times New Roman" w:hAnsi="Arial" w:cs="Times New Roman"/>
      <w:sz w:val="20"/>
      <w:szCs w:val="20"/>
      <w:lang w:eastAsia="hr-HR"/>
    </w:rPr>
  </w:style>
  <w:style w:type="character" w:customStyle="1" w:styleId="2012TEXTChar">
    <w:name w:val="2012_TEXT Char"/>
    <w:link w:val="2012TEXT"/>
    <w:rsid w:val="00B37E4D"/>
    <w:rPr>
      <w:rFonts w:ascii="Arial" w:eastAsia="Times New Roman" w:hAnsi="Arial" w:cs="Times New Roman"/>
      <w:sz w:val="20"/>
      <w:szCs w:val="20"/>
      <w:lang w:eastAsia="hr-HR"/>
    </w:rPr>
  </w:style>
  <w:style w:type="paragraph" w:customStyle="1" w:styleId="BodyTextuvlaka2uvlaka3">
    <w:name w:val="Body Text.uvlaka 2.uvlaka 3"/>
    <w:basedOn w:val="Normal"/>
    <w:rsid w:val="00B37E4D"/>
    <w:pPr>
      <w:spacing w:line="240" w:lineRule="auto"/>
    </w:pPr>
    <w:rPr>
      <w:rFonts w:ascii="Arial" w:eastAsia="Times New Roman" w:hAnsi="Arial" w:cs="Times New Roman"/>
      <w:sz w:val="22"/>
      <w:szCs w:val="20"/>
      <w:lang w:val="en-GB"/>
    </w:rPr>
  </w:style>
  <w:style w:type="paragraph" w:customStyle="1" w:styleId="mojTekst">
    <w:name w:val="mojTekst"/>
    <w:link w:val="mojTekstChar"/>
    <w:rsid w:val="00B37E4D"/>
    <w:pPr>
      <w:spacing w:before="240" w:after="120"/>
    </w:pPr>
    <w:rPr>
      <w:rFonts w:ascii="Arial" w:eastAsia="Times New Roman" w:hAnsi="Arial" w:cs="Times New Roman"/>
      <w:sz w:val="20"/>
      <w:szCs w:val="20"/>
      <w:lang w:eastAsia="hr-HR"/>
    </w:rPr>
  </w:style>
  <w:style w:type="character" w:customStyle="1" w:styleId="mojTekstChar">
    <w:name w:val="mojTekst Char"/>
    <w:link w:val="mojTekst"/>
    <w:rsid w:val="00B37E4D"/>
    <w:rPr>
      <w:rFonts w:ascii="Arial" w:eastAsia="Times New Roman" w:hAnsi="Arial" w:cs="Times New Roman"/>
      <w:sz w:val="20"/>
      <w:szCs w:val="20"/>
      <w:lang w:eastAsia="hr-HR"/>
    </w:rPr>
  </w:style>
  <w:style w:type="paragraph" w:styleId="Tablicaslika">
    <w:name w:val="table of figures"/>
    <w:basedOn w:val="Normal"/>
    <w:next w:val="Normal"/>
    <w:uiPriority w:val="99"/>
    <w:semiHidden/>
    <w:unhideWhenUsed/>
    <w:rsid w:val="00B37E4D"/>
    <w:pPr>
      <w:spacing w:line="276" w:lineRule="auto"/>
    </w:pPr>
    <w:rPr>
      <w:rFonts w:ascii="Arial" w:eastAsia="Times New Roman" w:hAnsi="Arial" w:cs="Times New Roman"/>
      <w:sz w:val="22"/>
      <w:szCs w:val="22"/>
    </w:rPr>
  </w:style>
  <w:style w:type="paragraph" w:customStyle="1" w:styleId="p20">
    <w:name w:val="p20"/>
    <w:basedOn w:val="Normal"/>
    <w:rsid w:val="00B37E4D"/>
    <w:pPr>
      <w:tabs>
        <w:tab w:val="left" w:pos="720"/>
      </w:tabs>
      <w:spacing w:line="240" w:lineRule="auto"/>
    </w:pPr>
    <w:rPr>
      <w:rFonts w:ascii="Times" w:eastAsia="Times New Roman" w:hAnsi="Times" w:cs="Times New Roman"/>
      <w:noProof/>
      <w:sz w:val="24"/>
      <w:szCs w:val="20"/>
      <w:lang w:val="it-IT"/>
    </w:rPr>
  </w:style>
  <w:style w:type="paragraph" w:customStyle="1" w:styleId="Slika">
    <w:name w:val="Slika"/>
    <w:basedOn w:val="Normal"/>
    <w:autoRedefine/>
    <w:qFormat/>
    <w:rsid w:val="00B37E4D"/>
    <w:pPr>
      <w:spacing w:before="80" w:after="240" w:line="240" w:lineRule="auto"/>
      <w:jc w:val="center"/>
    </w:pPr>
    <w:rPr>
      <w:rFonts w:ascii="Arial" w:eastAsia="Times New Roman" w:hAnsi="Arial" w:cs="Arial"/>
      <w:i/>
      <w:iCs/>
      <w:sz w:val="22"/>
      <w:szCs w:val="22"/>
      <w:lang w:eastAsia="en-GB"/>
    </w:rPr>
  </w:style>
  <w:style w:type="character" w:customStyle="1" w:styleId="st">
    <w:name w:val="st"/>
    <w:rsid w:val="00B37E4D"/>
    <w:rPr>
      <w:rFonts w:ascii="Tahoma" w:hAnsi="Tahoma"/>
      <w:sz w:val="24"/>
      <w:szCs w:val="24"/>
      <w:lang w:val="en-US" w:eastAsia="en-US" w:bidi="ar-SA"/>
    </w:rPr>
  </w:style>
  <w:style w:type="character" w:customStyle="1" w:styleId="Heading3CharCharChar">
    <w:name w:val="Heading 3 Char Char Char"/>
    <w:rsid w:val="00B37E4D"/>
    <w:rPr>
      <w:rFonts w:ascii="Arial" w:hAnsi="Arial" w:cs="Arial"/>
      <w:b/>
      <w:bCs/>
      <w:sz w:val="22"/>
      <w:szCs w:val="24"/>
      <w:lang w:val="hr-HR" w:eastAsia="hr-HR" w:bidi="ar-SA"/>
    </w:rPr>
  </w:style>
  <w:style w:type="character" w:styleId="Istaknuto">
    <w:name w:val="Emphasis"/>
    <w:uiPriority w:val="20"/>
    <w:qFormat/>
    <w:rsid w:val="00B37E4D"/>
    <w:rPr>
      <w:i/>
      <w:iCs/>
    </w:rPr>
  </w:style>
  <w:style w:type="table" w:customStyle="1" w:styleId="TableGrid1">
    <w:name w:val="Table Grid1"/>
    <w:basedOn w:val="Obinatablica"/>
    <w:next w:val="Reetkatablice"/>
    <w:uiPriority w:val="59"/>
    <w:rsid w:val="00B37E4D"/>
    <w:pPr>
      <w:spacing w:before="120" w:line="240" w:lineRule="exact"/>
      <w:jc w:val="center"/>
    </w:pPr>
    <w:rPr>
      <w:rFonts w:ascii="Calibri" w:eastAsia="Times New Roman" w:hAnsi="Calibri" w:cs="Times New Roman"/>
      <w:sz w:val="20"/>
      <w:szCs w:val="20"/>
      <w:lang w:val="en-US" w:eastAsia="hr-H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Obinatablica"/>
    <w:next w:val="Reetkatablice"/>
    <w:uiPriority w:val="59"/>
    <w:rsid w:val="00B37E4D"/>
    <w:pPr>
      <w:spacing w:before="120" w:line="240" w:lineRule="exact"/>
      <w:jc w:val="center"/>
    </w:pPr>
    <w:rPr>
      <w:rFonts w:ascii="Calibri" w:eastAsia="Times New Roman" w:hAnsi="Calibri" w:cs="Times New Roman"/>
      <w:sz w:val="20"/>
      <w:szCs w:val="20"/>
      <w:lang w:val="en-US" w:eastAsia="hr-H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Obinatablica"/>
    <w:next w:val="Reetkatablice"/>
    <w:uiPriority w:val="59"/>
    <w:rsid w:val="00B37E4D"/>
    <w:pPr>
      <w:spacing w:before="120" w:line="240" w:lineRule="exact"/>
      <w:jc w:val="center"/>
    </w:pPr>
    <w:rPr>
      <w:rFonts w:ascii="Calibri" w:eastAsia="Times New Roman" w:hAnsi="Calibri" w:cs="Times New Roman"/>
      <w:sz w:val="20"/>
      <w:szCs w:val="20"/>
      <w:lang w:val="en-US" w:eastAsia="hr-H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nt0">
    <w:name w:val="font0"/>
    <w:basedOn w:val="Normal"/>
    <w:rsid w:val="00B37E4D"/>
    <w:pPr>
      <w:spacing w:before="100" w:beforeAutospacing="1" w:after="100" w:afterAutospacing="1" w:line="240" w:lineRule="auto"/>
    </w:pPr>
    <w:rPr>
      <w:rFonts w:ascii="Calibri" w:eastAsia="Times New Roman" w:hAnsi="Calibri" w:cs="Times New Roman"/>
      <w:color w:val="000000"/>
      <w:sz w:val="22"/>
      <w:szCs w:val="22"/>
      <w:lang w:eastAsia="hr-HR"/>
    </w:rPr>
  </w:style>
  <w:style w:type="paragraph" w:customStyle="1" w:styleId="font5">
    <w:name w:val="font5"/>
    <w:basedOn w:val="Normal"/>
    <w:rsid w:val="00B37E4D"/>
    <w:pPr>
      <w:spacing w:before="100" w:beforeAutospacing="1" w:after="100" w:afterAutospacing="1" w:line="240" w:lineRule="auto"/>
    </w:pPr>
    <w:rPr>
      <w:rFonts w:ascii="Calibri" w:eastAsia="Times New Roman" w:hAnsi="Calibri" w:cs="Times New Roman"/>
      <w:color w:val="000000"/>
      <w:sz w:val="22"/>
      <w:szCs w:val="22"/>
      <w:lang w:eastAsia="hr-HR"/>
    </w:rPr>
  </w:style>
  <w:style w:type="paragraph" w:customStyle="1" w:styleId="font6">
    <w:name w:val="font6"/>
    <w:basedOn w:val="Normal"/>
    <w:rsid w:val="00B37E4D"/>
    <w:pPr>
      <w:spacing w:before="100" w:beforeAutospacing="1" w:after="100" w:afterAutospacing="1" w:line="240" w:lineRule="auto"/>
    </w:pPr>
    <w:rPr>
      <w:rFonts w:ascii="Symbol" w:eastAsia="Times New Roman" w:hAnsi="Symbol" w:cs="Times New Roman"/>
      <w:color w:val="000000"/>
      <w:sz w:val="22"/>
      <w:szCs w:val="22"/>
      <w:lang w:eastAsia="hr-HR"/>
    </w:rPr>
  </w:style>
  <w:style w:type="paragraph" w:customStyle="1" w:styleId="font7">
    <w:name w:val="font7"/>
    <w:basedOn w:val="Normal"/>
    <w:rsid w:val="00B37E4D"/>
    <w:pPr>
      <w:spacing w:before="100" w:beforeAutospacing="1" w:after="100" w:afterAutospacing="1" w:line="240" w:lineRule="auto"/>
    </w:pPr>
    <w:rPr>
      <w:rFonts w:ascii="Calibri" w:eastAsia="Times New Roman" w:hAnsi="Calibri" w:cs="Times New Roman"/>
      <w:color w:val="000000"/>
      <w:sz w:val="22"/>
      <w:szCs w:val="22"/>
      <w:lang w:eastAsia="hr-HR"/>
    </w:rPr>
  </w:style>
  <w:style w:type="paragraph" w:customStyle="1" w:styleId="xl63">
    <w:name w:val="xl63"/>
    <w:basedOn w:val="Normal"/>
    <w:rsid w:val="00B37E4D"/>
    <w:pPr>
      <w:pBdr>
        <w:top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lang w:eastAsia="hr-HR"/>
    </w:rPr>
  </w:style>
  <w:style w:type="paragraph" w:customStyle="1" w:styleId="xl64">
    <w:name w:val="xl64"/>
    <w:basedOn w:val="Normal"/>
    <w:rsid w:val="00B37E4D"/>
    <w:pPr>
      <w:pBdr>
        <w:left w:val="single" w:sz="8" w:space="0" w:color="auto"/>
        <w:bottom w:val="single" w:sz="8" w:space="0" w:color="000000"/>
        <w:right w:val="single" w:sz="12" w:space="0" w:color="auto"/>
      </w:pBdr>
      <w:spacing w:before="100" w:beforeAutospacing="1" w:after="100" w:afterAutospacing="1" w:line="240" w:lineRule="auto"/>
      <w:textAlignment w:val="top"/>
    </w:pPr>
    <w:rPr>
      <w:rFonts w:ascii="Times New Roman" w:eastAsia="Times New Roman" w:hAnsi="Times New Roman" w:cs="Times New Roman"/>
      <w:sz w:val="24"/>
      <w:lang w:eastAsia="hr-HR"/>
    </w:rPr>
  </w:style>
  <w:style w:type="paragraph" w:customStyle="1" w:styleId="xl65">
    <w:name w:val="xl65"/>
    <w:basedOn w:val="Normal"/>
    <w:rsid w:val="00B37E4D"/>
    <w:pPr>
      <w:pBdr>
        <w:bottom w:val="single" w:sz="8" w:space="0" w:color="000000"/>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lang w:eastAsia="hr-HR"/>
    </w:rPr>
  </w:style>
  <w:style w:type="paragraph" w:customStyle="1" w:styleId="xl66">
    <w:name w:val="xl66"/>
    <w:basedOn w:val="Normal"/>
    <w:rsid w:val="00B37E4D"/>
    <w:pPr>
      <w:pBdr>
        <w:left w:val="single" w:sz="8" w:space="0" w:color="auto"/>
        <w:bottom w:val="single" w:sz="8" w:space="0" w:color="000000"/>
        <w:right w:val="single" w:sz="12" w:space="0" w:color="auto"/>
      </w:pBdr>
      <w:spacing w:before="100" w:beforeAutospacing="1" w:after="100" w:afterAutospacing="1" w:line="240" w:lineRule="auto"/>
      <w:textAlignment w:val="top"/>
    </w:pPr>
    <w:rPr>
      <w:rFonts w:ascii="Times New Roman" w:eastAsia="Times New Roman" w:hAnsi="Times New Roman" w:cs="Times New Roman"/>
      <w:sz w:val="24"/>
      <w:lang w:eastAsia="hr-HR"/>
    </w:rPr>
  </w:style>
  <w:style w:type="paragraph" w:customStyle="1" w:styleId="xl67">
    <w:name w:val="xl67"/>
    <w:basedOn w:val="Normal"/>
    <w:rsid w:val="00B37E4D"/>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lang w:eastAsia="hr-HR"/>
    </w:rPr>
  </w:style>
  <w:style w:type="paragraph" w:customStyle="1" w:styleId="xl68">
    <w:name w:val="xl68"/>
    <w:basedOn w:val="Normal"/>
    <w:rsid w:val="00B37E4D"/>
    <w:pPr>
      <w:pBdr>
        <w:top w:val="single" w:sz="8" w:space="0" w:color="auto"/>
        <w:left w:val="single" w:sz="8" w:space="0" w:color="auto"/>
        <w:bottom w:val="single" w:sz="8" w:space="0" w:color="000000"/>
      </w:pBdr>
      <w:shd w:val="clear" w:color="000000" w:fill="C2D69B"/>
      <w:spacing w:before="100" w:beforeAutospacing="1" w:after="100" w:afterAutospacing="1" w:line="240" w:lineRule="auto"/>
      <w:jc w:val="center"/>
      <w:textAlignment w:val="top"/>
    </w:pPr>
    <w:rPr>
      <w:rFonts w:ascii="Times New Roman" w:eastAsia="Times New Roman" w:hAnsi="Times New Roman" w:cs="Times New Roman"/>
      <w:b/>
      <w:bCs/>
      <w:sz w:val="24"/>
      <w:lang w:eastAsia="hr-HR"/>
    </w:rPr>
  </w:style>
  <w:style w:type="paragraph" w:customStyle="1" w:styleId="xl69">
    <w:name w:val="xl69"/>
    <w:basedOn w:val="Normal"/>
    <w:rsid w:val="00B37E4D"/>
    <w:pPr>
      <w:pBdr>
        <w:top w:val="single" w:sz="8" w:space="0" w:color="auto"/>
        <w:bottom w:val="single" w:sz="8" w:space="0" w:color="000000"/>
        <w:right w:val="single" w:sz="8" w:space="0" w:color="auto"/>
      </w:pBdr>
      <w:shd w:val="clear" w:color="000000" w:fill="C2D69B"/>
      <w:spacing w:before="100" w:beforeAutospacing="1" w:after="100" w:afterAutospacing="1" w:line="240" w:lineRule="auto"/>
      <w:jc w:val="center"/>
      <w:textAlignment w:val="top"/>
    </w:pPr>
    <w:rPr>
      <w:rFonts w:ascii="Times New Roman" w:eastAsia="Times New Roman" w:hAnsi="Times New Roman" w:cs="Times New Roman"/>
      <w:b/>
      <w:bCs/>
      <w:sz w:val="24"/>
      <w:lang w:eastAsia="hr-HR"/>
    </w:rPr>
  </w:style>
  <w:style w:type="paragraph" w:customStyle="1" w:styleId="xl70">
    <w:name w:val="xl70"/>
    <w:basedOn w:val="Normal"/>
    <w:rsid w:val="00B37E4D"/>
    <w:pPr>
      <w:pBdr>
        <w:top w:val="single" w:sz="12" w:space="0" w:color="auto"/>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lang w:eastAsia="hr-HR"/>
    </w:rPr>
  </w:style>
  <w:style w:type="paragraph" w:customStyle="1" w:styleId="xl71">
    <w:name w:val="xl71"/>
    <w:basedOn w:val="Normal"/>
    <w:rsid w:val="00B37E4D"/>
    <w:pPr>
      <w:pBdr>
        <w:top w:val="single" w:sz="12" w:space="0" w:color="auto"/>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lang w:eastAsia="hr-HR"/>
    </w:rPr>
  </w:style>
  <w:style w:type="paragraph" w:customStyle="1" w:styleId="xl72">
    <w:name w:val="xl72"/>
    <w:basedOn w:val="Normal"/>
    <w:rsid w:val="00B37E4D"/>
    <w:pPr>
      <w:pBdr>
        <w:left w:val="single" w:sz="8" w:space="0" w:color="auto"/>
        <w:bottom w:val="single" w:sz="8"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sz w:val="24"/>
      <w:lang w:eastAsia="hr-HR"/>
    </w:rPr>
  </w:style>
  <w:style w:type="paragraph" w:customStyle="1" w:styleId="NormalBold">
    <w:name w:val="NormalBold"/>
    <w:basedOn w:val="Normal"/>
    <w:link w:val="NormalBoldChar"/>
    <w:rsid w:val="006900C4"/>
    <w:pPr>
      <w:widowControl w:val="0"/>
      <w:spacing w:line="240" w:lineRule="auto"/>
    </w:pPr>
    <w:rPr>
      <w:rFonts w:ascii="Times New Roman" w:eastAsia="Times New Roman" w:hAnsi="Times New Roman" w:cs="Times New Roman"/>
      <w:b/>
      <w:sz w:val="24"/>
      <w:szCs w:val="22"/>
      <w:lang w:eastAsia="en-GB"/>
    </w:rPr>
  </w:style>
  <w:style w:type="character" w:customStyle="1" w:styleId="NormalBoldChar">
    <w:name w:val="NormalBold Char"/>
    <w:link w:val="NormalBold"/>
    <w:locked/>
    <w:rsid w:val="006900C4"/>
    <w:rPr>
      <w:rFonts w:ascii="Times New Roman" w:eastAsia="Times New Roman" w:hAnsi="Times New Roman" w:cs="Times New Roman"/>
      <w:b/>
      <w:sz w:val="24"/>
      <w:lang w:eastAsia="en-GB"/>
    </w:rPr>
  </w:style>
  <w:style w:type="paragraph" w:customStyle="1" w:styleId="Tiret0">
    <w:name w:val="Tiret 0"/>
    <w:basedOn w:val="Normal"/>
    <w:rsid w:val="006900C4"/>
    <w:pPr>
      <w:numPr>
        <w:numId w:val="35"/>
      </w:numPr>
      <w:spacing w:line="240" w:lineRule="auto"/>
    </w:pPr>
    <w:rPr>
      <w:rFonts w:ascii="Times New Roman" w:eastAsia="Calibri" w:hAnsi="Times New Roman" w:cs="Times New Roman"/>
      <w:sz w:val="24"/>
      <w:szCs w:val="22"/>
      <w:lang w:eastAsia="en-GB"/>
    </w:rPr>
  </w:style>
  <w:style w:type="paragraph" w:customStyle="1" w:styleId="Tiret1">
    <w:name w:val="Tiret 1"/>
    <w:basedOn w:val="Normal"/>
    <w:rsid w:val="006900C4"/>
    <w:pPr>
      <w:numPr>
        <w:numId w:val="36"/>
      </w:numPr>
      <w:spacing w:line="240" w:lineRule="auto"/>
    </w:pPr>
    <w:rPr>
      <w:rFonts w:ascii="Times New Roman" w:eastAsia="Calibri" w:hAnsi="Times New Roman" w:cs="Times New Roman"/>
      <w:sz w:val="24"/>
      <w:szCs w:val="22"/>
      <w:lang w:eastAsia="en-GB"/>
    </w:rPr>
  </w:style>
  <w:style w:type="character" w:customStyle="1" w:styleId="DeltaViewInsertion">
    <w:name w:val="DeltaView Insertion"/>
    <w:rsid w:val="006900C4"/>
    <w:rPr>
      <w:b/>
      <w:i/>
      <w:spacing w:val="0"/>
    </w:rPr>
  </w:style>
  <w:style w:type="paragraph" w:customStyle="1" w:styleId="NormalLeft">
    <w:name w:val="Normal Left"/>
    <w:basedOn w:val="Normal"/>
    <w:rsid w:val="006900C4"/>
    <w:pPr>
      <w:spacing w:line="240" w:lineRule="auto"/>
    </w:pPr>
    <w:rPr>
      <w:rFonts w:ascii="Times New Roman" w:eastAsia="Calibri" w:hAnsi="Times New Roman" w:cs="Times New Roman"/>
      <w:sz w:val="24"/>
      <w:szCs w:val="22"/>
      <w:lang w:eastAsia="en-GB"/>
    </w:rPr>
  </w:style>
  <w:style w:type="paragraph" w:customStyle="1" w:styleId="NumPar1">
    <w:name w:val="NumPar 1"/>
    <w:basedOn w:val="Normal"/>
    <w:next w:val="Text1"/>
    <w:rsid w:val="006900C4"/>
    <w:pPr>
      <w:numPr>
        <w:numId w:val="37"/>
      </w:numPr>
      <w:spacing w:line="240" w:lineRule="auto"/>
    </w:pPr>
    <w:rPr>
      <w:rFonts w:ascii="Times New Roman" w:eastAsia="Calibri" w:hAnsi="Times New Roman" w:cs="Times New Roman"/>
      <w:sz w:val="24"/>
      <w:szCs w:val="22"/>
      <w:lang w:eastAsia="en-GB"/>
    </w:rPr>
  </w:style>
  <w:style w:type="paragraph" w:customStyle="1" w:styleId="NumPar2">
    <w:name w:val="NumPar 2"/>
    <w:basedOn w:val="Normal"/>
    <w:next w:val="Text1"/>
    <w:rsid w:val="006900C4"/>
    <w:pPr>
      <w:numPr>
        <w:ilvl w:val="1"/>
        <w:numId w:val="37"/>
      </w:numPr>
      <w:spacing w:line="240" w:lineRule="auto"/>
    </w:pPr>
    <w:rPr>
      <w:rFonts w:ascii="Times New Roman" w:eastAsia="Calibri" w:hAnsi="Times New Roman" w:cs="Times New Roman"/>
      <w:sz w:val="24"/>
      <w:szCs w:val="22"/>
      <w:lang w:eastAsia="en-GB"/>
    </w:rPr>
  </w:style>
  <w:style w:type="paragraph" w:customStyle="1" w:styleId="NumPar3">
    <w:name w:val="NumPar 3"/>
    <w:basedOn w:val="Normal"/>
    <w:next w:val="Text1"/>
    <w:rsid w:val="006900C4"/>
    <w:pPr>
      <w:numPr>
        <w:ilvl w:val="2"/>
        <w:numId w:val="37"/>
      </w:numPr>
      <w:spacing w:line="240" w:lineRule="auto"/>
    </w:pPr>
    <w:rPr>
      <w:rFonts w:ascii="Times New Roman" w:eastAsia="Calibri" w:hAnsi="Times New Roman" w:cs="Times New Roman"/>
      <w:sz w:val="24"/>
      <w:szCs w:val="22"/>
      <w:lang w:eastAsia="en-GB"/>
    </w:rPr>
  </w:style>
  <w:style w:type="paragraph" w:customStyle="1" w:styleId="NumPar4">
    <w:name w:val="NumPar 4"/>
    <w:basedOn w:val="Normal"/>
    <w:next w:val="Text1"/>
    <w:rsid w:val="006900C4"/>
    <w:pPr>
      <w:numPr>
        <w:ilvl w:val="3"/>
        <w:numId w:val="37"/>
      </w:numPr>
      <w:spacing w:line="240" w:lineRule="auto"/>
    </w:pPr>
    <w:rPr>
      <w:rFonts w:ascii="Times New Roman" w:eastAsia="Calibri" w:hAnsi="Times New Roman" w:cs="Times New Roman"/>
      <w:sz w:val="24"/>
      <w:szCs w:val="22"/>
      <w:lang w:eastAsia="en-GB"/>
    </w:rPr>
  </w:style>
  <w:style w:type="paragraph" w:customStyle="1" w:styleId="ChapterTitle">
    <w:name w:val="ChapterTitle"/>
    <w:basedOn w:val="Normal"/>
    <w:next w:val="Normal"/>
    <w:rsid w:val="006900C4"/>
    <w:pPr>
      <w:keepNext/>
      <w:spacing w:after="360" w:line="240" w:lineRule="auto"/>
      <w:jc w:val="center"/>
    </w:pPr>
    <w:rPr>
      <w:rFonts w:ascii="Times New Roman" w:eastAsia="Calibri" w:hAnsi="Times New Roman" w:cs="Times New Roman"/>
      <w:b/>
      <w:sz w:val="32"/>
      <w:szCs w:val="22"/>
      <w:lang w:eastAsia="en-GB"/>
    </w:rPr>
  </w:style>
  <w:style w:type="paragraph" w:customStyle="1" w:styleId="SectionTitle">
    <w:name w:val="SectionTitle"/>
    <w:basedOn w:val="Normal"/>
    <w:next w:val="Naslov1"/>
    <w:rsid w:val="006900C4"/>
    <w:pPr>
      <w:keepNext/>
      <w:spacing w:after="360" w:line="240" w:lineRule="auto"/>
      <w:jc w:val="center"/>
    </w:pPr>
    <w:rPr>
      <w:rFonts w:ascii="Times New Roman" w:eastAsia="Calibri" w:hAnsi="Times New Roman" w:cs="Times New Roman"/>
      <w:b/>
      <w:smallCaps/>
      <w:sz w:val="28"/>
      <w:szCs w:val="22"/>
      <w:lang w:eastAsia="en-GB"/>
    </w:rPr>
  </w:style>
  <w:style w:type="paragraph" w:customStyle="1" w:styleId="Titrearticle">
    <w:name w:val="Titre article"/>
    <w:basedOn w:val="Normal"/>
    <w:next w:val="Normal"/>
    <w:rsid w:val="006900C4"/>
    <w:pPr>
      <w:keepNext/>
      <w:spacing w:before="360" w:line="240" w:lineRule="auto"/>
      <w:jc w:val="center"/>
    </w:pPr>
    <w:rPr>
      <w:rFonts w:ascii="Times New Roman" w:eastAsia="Calibri" w:hAnsi="Times New Roman" w:cs="Times New Roman"/>
      <w:i/>
      <w:sz w:val="24"/>
      <w:szCs w:val="22"/>
      <w:lang w:eastAsia="en-GB"/>
    </w:rPr>
  </w:style>
  <w:style w:type="paragraph" w:customStyle="1" w:styleId="t-12-9-fett-s">
    <w:name w:val="t-12-9-fett-s"/>
    <w:basedOn w:val="Normal"/>
    <w:uiPriority w:val="99"/>
    <w:rsid w:val="00C90160"/>
    <w:pPr>
      <w:spacing w:before="100" w:beforeAutospacing="1" w:after="100" w:afterAutospacing="1" w:line="240" w:lineRule="auto"/>
    </w:pPr>
    <w:rPr>
      <w:rFonts w:ascii="Times New Roman" w:eastAsia="Times New Roman" w:hAnsi="Times New Roman" w:cs="Times New Roman"/>
      <w:sz w:val="24"/>
      <w:lang w:eastAsia="hr-HR"/>
    </w:rPr>
  </w:style>
  <w:style w:type="paragraph" w:customStyle="1" w:styleId="Stil2">
    <w:name w:val="Stil2"/>
    <w:basedOn w:val="Normal"/>
    <w:qFormat/>
    <w:rsid w:val="008C3881"/>
    <w:pPr>
      <w:spacing w:before="0" w:after="0" w:line="288" w:lineRule="auto"/>
    </w:pPr>
    <w:rPr>
      <w:rFonts w:ascii="Calibri" w:eastAsia="Times New Roman" w:hAnsi="Calibri" w:cs="Times New Roman"/>
      <w:szCs w:val="20"/>
      <w:lang w:eastAsia="hr-HR"/>
    </w:rPr>
  </w:style>
  <w:style w:type="paragraph" w:customStyle="1" w:styleId="CM3">
    <w:name w:val="CM3"/>
    <w:basedOn w:val="Default"/>
    <w:next w:val="Default"/>
    <w:uiPriority w:val="99"/>
    <w:rsid w:val="006D6255"/>
    <w:rPr>
      <w:rFonts w:ascii="EUAlbertina" w:hAnsi="EUAlbertina" w:cstheme="minorBidi"/>
      <w:color w:val="auto"/>
    </w:rPr>
  </w:style>
  <w:style w:type="table" w:customStyle="1" w:styleId="Reetkatablice20">
    <w:name w:val="Rešetka tablice2"/>
    <w:basedOn w:val="Obinatablica"/>
    <w:next w:val="Reetkatablice"/>
    <w:uiPriority w:val="39"/>
    <w:rsid w:val="00CE1ABA"/>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2111">
    <w:name w:val="Naslov 2.1.1.1"/>
    <w:basedOn w:val="Normal"/>
    <w:link w:val="Naslov2111Char"/>
    <w:qFormat/>
    <w:rsid w:val="00396B1F"/>
    <w:pPr>
      <w:spacing w:before="0" w:after="0" w:line="240" w:lineRule="auto"/>
      <w:ind w:right="272"/>
    </w:pPr>
    <w:rPr>
      <w:rFonts w:ascii="Calibri" w:eastAsia="Times New Roman" w:hAnsi="Calibri" w:cs="Calibri"/>
      <w:b/>
      <w:szCs w:val="20"/>
      <w:u w:val="single"/>
      <w:lang w:eastAsia="sl-SI"/>
    </w:rPr>
  </w:style>
  <w:style w:type="character" w:customStyle="1" w:styleId="Naslov2111Char">
    <w:name w:val="Naslov 2.1.1.1 Char"/>
    <w:basedOn w:val="Zadanifontodlomka"/>
    <w:link w:val="Naslov2111"/>
    <w:rsid w:val="00396B1F"/>
    <w:rPr>
      <w:rFonts w:ascii="Calibri" w:eastAsia="Times New Roman" w:hAnsi="Calibri" w:cs="Calibri"/>
      <w:b/>
      <w:sz w:val="20"/>
      <w:szCs w:val="20"/>
      <w:u w:val="single"/>
      <w:lang w:eastAsia="sl-SI"/>
    </w:rPr>
  </w:style>
  <w:style w:type="paragraph" w:customStyle="1" w:styleId="Stil1">
    <w:name w:val="Stil1"/>
    <w:basedOn w:val="Naslov1"/>
    <w:link w:val="Stil1Char"/>
    <w:qFormat/>
    <w:rsid w:val="000E7948"/>
    <w:rPr>
      <w:rFonts w:cstheme="minorHAnsi"/>
    </w:rPr>
  </w:style>
  <w:style w:type="character" w:customStyle="1" w:styleId="Stil1Char">
    <w:name w:val="Stil1 Char"/>
    <w:basedOn w:val="Naslov1Char"/>
    <w:link w:val="Stil1"/>
    <w:rsid w:val="000E7948"/>
    <w:rPr>
      <w:rFonts w:eastAsia="Times New Roman" w:cstheme="minorHAnsi"/>
      <w:b/>
      <w:caps/>
      <w:kern w:val="28"/>
      <w:sz w:val="28"/>
      <w:szCs w:val="28"/>
      <w:lang w:eastAsia="en-GB"/>
    </w:rPr>
  </w:style>
  <w:style w:type="paragraph" w:customStyle="1" w:styleId="StilCalibri10tokaObostranoPrviredak102cmProred">
    <w:name w:val="Stil Calibri 10 točka Obostrano Prvi redak:  102 cm Prored:  ..."/>
    <w:basedOn w:val="Normal"/>
    <w:rsid w:val="00B8076B"/>
    <w:pPr>
      <w:spacing w:before="0" w:after="0" w:line="288" w:lineRule="auto"/>
    </w:pPr>
    <w:rPr>
      <w:rFonts w:ascii="Calibri" w:hAnsi="Calibri" w:cs="Calibri"/>
      <w:szCs w:val="20"/>
      <w:lang w:val="en-US"/>
    </w:rPr>
  </w:style>
  <w:style w:type="paragraph" w:customStyle="1" w:styleId="docplain">
    <w:name w:val="doc_plain"/>
    <w:basedOn w:val="Normal"/>
    <w:rsid w:val="00210E5B"/>
    <w:pPr>
      <w:spacing w:before="100" w:beforeAutospacing="1" w:after="100" w:afterAutospacing="1" w:line="240" w:lineRule="auto"/>
      <w:jc w:val="left"/>
    </w:pPr>
    <w:rPr>
      <w:rFonts w:ascii="Times New Roman" w:eastAsia="Times New Roman" w:hAnsi="Times New Roman" w:cs="Times New Roman"/>
      <w:sz w:val="24"/>
      <w:lang w:eastAsia="hr-HR"/>
    </w:rPr>
  </w:style>
  <w:style w:type="paragraph" w:customStyle="1" w:styleId="NaslovVeliki">
    <w:name w:val="Naslov Veliki"/>
    <w:basedOn w:val="Normal"/>
    <w:qFormat/>
    <w:rsid w:val="00452146"/>
    <w:pPr>
      <w:keepNext/>
      <w:numPr>
        <w:numId w:val="74"/>
      </w:numPr>
      <w:tabs>
        <w:tab w:val="num" w:pos="450"/>
      </w:tabs>
      <w:spacing w:line="240" w:lineRule="auto"/>
      <w:ind w:right="272"/>
    </w:pPr>
    <w:rPr>
      <w:rFonts w:ascii="Calibri" w:eastAsia="Times New Roman" w:hAnsi="Calibri" w:cs="Calibri"/>
      <w:b/>
      <w:bCs/>
      <w:caps/>
      <w:color w:val="003399"/>
      <w:szCs w:val="20"/>
      <w:lang w:eastAsia="sl-SI"/>
    </w:rPr>
  </w:style>
  <w:style w:type="paragraph" w:customStyle="1" w:styleId="Naslov21">
    <w:name w:val="Naslov 2.1."/>
    <w:basedOn w:val="Odlomakpopisa"/>
    <w:link w:val="Naslov21Char"/>
    <w:qFormat/>
    <w:rsid w:val="00452146"/>
    <w:pPr>
      <w:numPr>
        <w:ilvl w:val="1"/>
        <w:numId w:val="74"/>
      </w:numPr>
      <w:spacing w:before="0" w:after="0" w:line="240" w:lineRule="auto"/>
      <w:ind w:right="272"/>
    </w:pPr>
    <w:rPr>
      <w:rFonts w:ascii="Calibri" w:eastAsia="Times New Roman" w:hAnsi="Calibri" w:cs="Calibri"/>
      <w:b/>
      <w:szCs w:val="20"/>
      <w:lang w:eastAsia="sl-SI"/>
    </w:rPr>
  </w:style>
  <w:style w:type="character" w:customStyle="1" w:styleId="Naslov21Char">
    <w:name w:val="Naslov 2.1. Char"/>
    <w:basedOn w:val="Zadanifontodlomka"/>
    <w:link w:val="Naslov21"/>
    <w:rsid w:val="00452146"/>
    <w:rPr>
      <w:rFonts w:ascii="Calibri" w:eastAsia="Times New Roman" w:hAnsi="Calibri" w:cs="Calibri"/>
      <w:b/>
      <w:sz w:val="20"/>
      <w:szCs w:val="20"/>
      <w:lang w:eastAsia="sl-SI"/>
    </w:rPr>
  </w:style>
  <w:style w:type="character" w:customStyle="1" w:styleId="CommentTextChar2">
    <w:name w:val="Comment Text Char2"/>
    <w:uiPriority w:val="99"/>
    <w:rsid w:val="008E7B02"/>
    <w:rPr>
      <w:rFonts w:ascii="Verdana" w:hAnsi="Verdana"/>
      <w:lang w:eastAsia="en-US"/>
    </w:rPr>
  </w:style>
  <w:style w:type="character" w:customStyle="1" w:styleId="UnresolvedMention1">
    <w:name w:val="Unresolved Mention1"/>
    <w:basedOn w:val="Zadanifontodlomka"/>
    <w:uiPriority w:val="99"/>
    <w:semiHidden/>
    <w:unhideWhenUsed/>
    <w:rsid w:val="000318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88139">
      <w:bodyDiv w:val="1"/>
      <w:marLeft w:val="0"/>
      <w:marRight w:val="0"/>
      <w:marTop w:val="0"/>
      <w:marBottom w:val="0"/>
      <w:divBdr>
        <w:top w:val="none" w:sz="0" w:space="0" w:color="auto"/>
        <w:left w:val="none" w:sz="0" w:space="0" w:color="auto"/>
        <w:bottom w:val="none" w:sz="0" w:space="0" w:color="auto"/>
        <w:right w:val="none" w:sz="0" w:space="0" w:color="auto"/>
      </w:divBdr>
    </w:div>
    <w:div w:id="57636565">
      <w:bodyDiv w:val="1"/>
      <w:marLeft w:val="0"/>
      <w:marRight w:val="0"/>
      <w:marTop w:val="0"/>
      <w:marBottom w:val="0"/>
      <w:divBdr>
        <w:top w:val="none" w:sz="0" w:space="0" w:color="auto"/>
        <w:left w:val="none" w:sz="0" w:space="0" w:color="auto"/>
        <w:bottom w:val="none" w:sz="0" w:space="0" w:color="auto"/>
        <w:right w:val="none" w:sz="0" w:space="0" w:color="auto"/>
      </w:divBdr>
    </w:div>
    <w:div w:id="163054066">
      <w:bodyDiv w:val="1"/>
      <w:marLeft w:val="0"/>
      <w:marRight w:val="0"/>
      <w:marTop w:val="0"/>
      <w:marBottom w:val="0"/>
      <w:divBdr>
        <w:top w:val="none" w:sz="0" w:space="0" w:color="auto"/>
        <w:left w:val="none" w:sz="0" w:space="0" w:color="auto"/>
        <w:bottom w:val="none" w:sz="0" w:space="0" w:color="auto"/>
        <w:right w:val="none" w:sz="0" w:space="0" w:color="auto"/>
      </w:divBdr>
    </w:div>
    <w:div w:id="165831210">
      <w:bodyDiv w:val="1"/>
      <w:marLeft w:val="0"/>
      <w:marRight w:val="0"/>
      <w:marTop w:val="0"/>
      <w:marBottom w:val="0"/>
      <w:divBdr>
        <w:top w:val="none" w:sz="0" w:space="0" w:color="auto"/>
        <w:left w:val="none" w:sz="0" w:space="0" w:color="auto"/>
        <w:bottom w:val="none" w:sz="0" w:space="0" w:color="auto"/>
        <w:right w:val="none" w:sz="0" w:space="0" w:color="auto"/>
      </w:divBdr>
    </w:div>
    <w:div w:id="217671932">
      <w:bodyDiv w:val="1"/>
      <w:marLeft w:val="0"/>
      <w:marRight w:val="0"/>
      <w:marTop w:val="0"/>
      <w:marBottom w:val="0"/>
      <w:divBdr>
        <w:top w:val="none" w:sz="0" w:space="0" w:color="auto"/>
        <w:left w:val="none" w:sz="0" w:space="0" w:color="auto"/>
        <w:bottom w:val="none" w:sz="0" w:space="0" w:color="auto"/>
        <w:right w:val="none" w:sz="0" w:space="0" w:color="auto"/>
      </w:divBdr>
    </w:div>
    <w:div w:id="232857167">
      <w:bodyDiv w:val="1"/>
      <w:marLeft w:val="0"/>
      <w:marRight w:val="0"/>
      <w:marTop w:val="0"/>
      <w:marBottom w:val="0"/>
      <w:divBdr>
        <w:top w:val="none" w:sz="0" w:space="0" w:color="auto"/>
        <w:left w:val="none" w:sz="0" w:space="0" w:color="auto"/>
        <w:bottom w:val="none" w:sz="0" w:space="0" w:color="auto"/>
        <w:right w:val="none" w:sz="0" w:space="0" w:color="auto"/>
      </w:divBdr>
    </w:div>
    <w:div w:id="237374609">
      <w:bodyDiv w:val="1"/>
      <w:marLeft w:val="0"/>
      <w:marRight w:val="0"/>
      <w:marTop w:val="0"/>
      <w:marBottom w:val="0"/>
      <w:divBdr>
        <w:top w:val="none" w:sz="0" w:space="0" w:color="auto"/>
        <w:left w:val="none" w:sz="0" w:space="0" w:color="auto"/>
        <w:bottom w:val="none" w:sz="0" w:space="0" w:color="auto"/>
        <w:right w:val="none" w:sz="0" w:space="0" w:color="auto"/>
      </w:divBdr>
    </w:div>
    <w:div w:id="351692295">
      <w:bodyDiv w:val="1"/>
      <w:marLeft w:val="0"/>
      <w:marRight w:val="0"/>
      <w:marTop w:val="0"/>
      <w:marBottom w:val="0"/>
      <w:divBdr>
        <w:top w:val="none" w:sz="0" w:space="0" w:color="auto"/>
        <w:left w:val="none" w:sz="0" w:space="0" w:color="auto"/>
        <w:bottom w:val="none" w:sz="0" w:space="0" w:color="auto"/>
        <w:right w:val="none" w:sz="0" w:space="0" w:color="auto"/>
      </w:divBdr>
    </w:div>
    <w:div w:id="416754924">
      <w:bodyDiv w:val="1"/>
      <w:marLeft w:val="0"/>
      <w:marRight w:val="0"/>
      <w:marTop w:val="0"/>
      <w:marBottom w:val="0"/>
      <w:divBdr>
        <w:top w:val="none" w:sz="0" w:space="0" w:color="auto"/>
        <w:left w:val="none" w:sz="0" w:space="0" w:color="auto"/>
        <w:bottom w:val="none" w:sz="0" w:space="0" w:color="auto"/>
        <w:right w:val="none" w:sz="0" w:space="0" w:color="auto"/>
      </w:divBdr>
    </w:div>
    <w:div w:id="419958991">
      <w:bodyDiv w:val="1"/>
      <w:marLeft w:val="0"/>
      <w:marRight w:val="0"/>
      <w:marTop w:val="0"/>
      <w:marBottom w:val="0"/>
      <w:divBdr>
        <w:top w:val="none" w:sz="0" w:space="0" w:color="auto"/>
        <w:left w:val="none" w:sz="0" w:space="0" w:color="auto"/>
        <w:bottom w:val="none" w:sz="0" w:space="0" w:color="auto"/>
        <w:right w:val="none" w:sz="0" w:space="0" w:color="auto"/>
      </w:divBdr>
      <w:divsChild>
        <w:div w:id="408306075">
          <w:marLeft w:val="0"/>
          <w:marRight w:val="0"/>
          <w:marTop w:val="0"/>
          <w:marBottom w:val="0"/>
          <w:divBdr>
            <w:top w:val="none" w:sz="0" w:space="0" w:color="auto"/>
            <w:left w:val="none" w:sz="0" w:space="0" w:color="auto"/>
            <w:bottom w:val="none" w:sz="0" w:space="0" w:color="auto"/>
            <w:right w:val="none" w:sz="0" w:space="0" w:color="auto"/>
          </w:divBdr>
        </w:div>
        <w:div w:id="572743711">
          <w:marLeft w:val="0"/>
          <w:marRight w:val="0"/>
          <w:marTop w:val="0"/>
          <w:marBottom w:val="0"/>
          <w:divBdr>
            <w:top w:val="none" w:sz="0" w:space="0" w:color="auto"/>
            <w:left w:val="none" w:sz="0" w:space="0" w:color="auto"/>
            <w:bottom w:val="none" w:sz="0" w:space="0" w:color="auto"/>
            <w:right w:val="none" w:sz="0" w:space="0" w:color="auto"/>
          </w:divBdr>
        </w:div>
        <w:div w:id="1244492642">
          <w:marLeft w:val="0"/>
          <w:marRight w:val="0"/>
          <w:marTop w:val="0"/>
          <w:marBottom w:val="0"/>
          <w:divBdr>
            <w:top w:val="none" w:sz="0" w:space="0" w:color="auto"/>
            <w:left w:val="none" w:sz="0" w:space="0" w:color="auto"/>
            <w:bottom w:val="none" w:sz="0" w:space="0" w:color="auto"/>
            <w:right w:val="none" w:sz="0" w:space="0" w:color="auto"/>
          </w:divBdr>
        </w:div>
        <w:div w:id="1477800879">
          <w:marLeft w:val="0"/>
          <w:marRight w:val="0"/>
          <w:marTop w:val="0"/>
          <w:marBottom w:val="0"/>
          <w:divBdr>
            <w:top w:val="none" w:sz="0" w:space="0" w:color="auto"/>
            <w:left w:val="none" w:sz="0" w:space="0" w:color="auto"/>
            <w:bottom w:val="none" w:sz="0" w:space="0" w:color="auto"/>
            <w:right w:val="none" w:sz="0" w:space="0" w:color="auto"/>
          </w:divBdr>
        </w:div>
        <w:div w:id="2054575632">
          <w:marLeft w:val="0"/>
          <w:marRight w:val="0"/>
          <w:marTop w:val="0"/>
          <w:marBottom w:val="0"/>
          <w:divBdr>
            <w:top w:val="none" w:sz="0" w:space="0" w:color="auto"/>
            <w:left w:val="none" w:sz="0" w:space="0" w:color="auto"/>
            <w:bottom w:val="none" w:sz="0" w:space="0" w:color="auto"/>
            <w:right w:val="none" w:sz="0" w:space="0" w:color="auto"/>
          </w:divBdr>
        </w:div>
      </w:divsChild>
    </w:div>
    <w:div w:id="439908839">
      <w:bodyDiv w:val="1"/>
      <w:marLeft w:val="0"/>
      <w:marRight w:val="0"/>
      <w:marTop w:val="0"/>
      <w:marBottom w:val="0"/>
      <w:divBdr>
        <w:top w:val="none" w:sz="0" w:space="0" w:color="auto"/>
        <w:left w:val="none" w:sz="0" w:space="0" w:color="auto"/>
        <w:bottom w:val="none" w:sz="0" w:space="0" w:color="auto"/>
        <w:right w:val="none" w:sz="0" w:space="0" w:color="auto"/>
      </w:divBdr>
    </w:div>
    <w:div w:id="454183051">
      <w:bodyDiv w:val="1"/>
      <w:marLeft w:val="0"/>
      <w:marRight w:val="0"/>
      <w:marTop w:val="0"/>
      <w:marBottom w:val="0"/>
      <w:divBdr>
        <w:top w:val="none" w:sz="0" w:space="0" w:color="auto"/>
        <w:left w:val="none" w:sz="0" w:space="0" w:color="auto"/>
        <w:bottom w:val="none" w:sz="0" w:space="0" w:color="auto"/>
        <w:right w:val="none" w:sz="0" w:space="0" w:color="auto"/>
      </w:divBdr>
    </w:div>
    <w:div w:id="482434371">
      <w:bodyDiv w:val="1"/>
      <w:marLeft w:val="0"/>
      <w:marRight w:val="0"/>
      <w:marTop w:val="0"/>
      <w:marBottom w:val="0"/>
      <w:divBdr>
        <w:top w:val="none" w:sz="0" w:space="0" w:color="auto"/>
        <w:left w:val="none" w:sz="0" w:space="0" w:color="auto"/>
        <w:bottom w:val="none" w:sz="0" w:space="0" w:color="auto"/>
        <w:right w:val="none" w:sz="0" w:space="0" w:color="auto"/>
      </w:divBdr>
    </w:div>
    <w:div w:id="538976855">
      <w:bodyDiv w:val="1"/>
      <w:marLeft w:val="0"/>
      <w:marRight w:val="0"/>
      <w:marTop w:val="0"/>
      <w:marBottom w:val="0"/>
      <w:divBdr>
        <w:top w:val="none" w:sz="0" w:space="0" w:color="auto"/>
        <w:left w:val="none" w:sz="0" w:space="0" w:color="auto"/>
        <w:bottom w:val="none" w:sz="0" w:space="0" w:color="auto"/>
        <w:right w:val="none" w:sz="0" w:space="0" w:color="auto"/>
      </w:divBdr>
    </w:div>
    <w:div w:id="569652395">
      <w:bodyDiv w:val="1"/>
      <w:marLeft w:val="0"/>
      <w:marRight w:val="0"/>
      <w:marTop w:val="0"/>
      <w:marBottom w:val="0"/>
      <w:divBdr>
        <w:top w:val="none" w:sz="0" w:space="0" w:color="auto"/>
        <w:left w:val="none" w:sz="0" w:space="0" w:color="auto"/>
        <w:bottom w:val="none" w:sz="0" w:space="0" w:color="auto"/>
        <w:right w:val="none" w:sz="0" w:space="0" w:color="auto"/>
      </w:divBdr>
    </w:div>
    <w:div w:id="578251104">
      <w:bodyDiv w:val="1"/>
      <w:marLeft w:val="0"/>
      <w:marRight w:val="0"/>
      <w:marTop w:val="0"/>
      <w:marBottom w:val="0"/>
      <w:divBdr>
        <w:top w:val="none" w:sz="0" w:space="0" w:color="auto"/>
        <w:left w:val="none" w:sz="0" w:space="0" w:color="auto"/>
        <w:bottom w:val="none" w:sz="0" w:space="0" w:color="auto"/>
        <w:right w:val="none" w:sz="0" w:space="0" w:color="auto"/>
      </w:divBdr>
    </w:div>
    <w:div w:id="592905577">
      <w:bodyDiv w:val="1"/>
      <w:marLeft w:val="0"/>
      <w:marRight w:val="0"/>
      <w:marTop w:val="0"/>
      <w:marBottom w:val="0"/>
      <w:divBdr>
        <w:top w:val="none" w:sz="0" w:space="0" w:color="auto"/>
        <w:left w:val="none" w:sz="0" w:space="0" w:color="auto"/>
        <w:bottom w:val="none" w:sz="0" w:space="0" w:color="auto"/>
        <w:right w:val="none" w:sz="0" w:space="0" w:color="auto"/>
      </w:divBdr>
    </w:div>
    <w:div w:id="665399717">
      <w:bodyDiv w:val="1"/>
      <w:marLeft w:val="0"/>
      <w:marRight w:val="0"/>
      <w:marTop w:val="0"/>
      <w:marBottom w:val="0"/>
      <w:divBdr>
        <w:top w:val="none" w:sz="0" w:space="0" w:color="auto"/>
        <w:left w:val="none" w:sz="0" w:space="0" w:color="auto"/>
        <w:bottom w:val="none" w:sz="0" w:space="0" w:color="auto"/>
        <w:right w:val="none" w:sz="0" w:space="0" w:color="auto"/>
      </w:divBdr>
    </w:div>
    <w:div w:id="682244907">
      <w:bodyDiv w:val="1"/>
      <w:marLeft w:val="0"/>
      <w:marRight w:val="0"/>
      <w:marTop w:val="0"/>
      <w:marBottom w:val="0"/>
      <w:divBdr>
        <w:top w:val="none" w:sz="0" w:space="0" w:color="auto"/>
        <w:left w:val="none" w:sz="0" w:space="0" w:color="auto"/>
        <w:bottom w:val="none" w:sz="0" w:space="0" w:color="auto"/>
        <w:right w:val="none" w:sz="0" w:space="0" w:color="auto"/>
      </w:divBdr>
    </w:div>
    <w:div w:id="740563966">
      <w:bodyDiv w:val="1"/>
      <w:marLeft w:val="0"/>
      <w:marRight w:val="0"/>
      <w:marTop w:val="0"/>
      <w:marBottom w:val="0"/>
      <w:divBdr>
        <w:top w:val="none" w:sz="0" w:space="0" w:color="auto"/>
        <w:left w:val="none" w:sz="0" w:space="0" w:color="auto"/>
        <w:bottom w:val="none" w:sz="0" w:space="0" w:color="auto"/>
        <w:right w:val="none" w:sz="0" w:space="0" w:color="auto"/>
      </w:divBdr>
    </w:div>
    <w:div w:id="897130657">
      <w:bodyDiv w:val="1"/>
      <w:marLeft w:val="0"/>
      <w:marRight w:val="0"/>
      <w:marTop w:val="0"/>
      <w:marBottom w:val="0"/>
      <w:divBdr>
        <w:top w:val="none" w:sz="0" w:space="0" w:color="auto"/>
        <w:left w:val="none" w:sz="0" w:space="0" w:color="auto"/>
        <w:bottom w:val="none" w:sz="0" w:space="0" w:color="auto"/>
        <w:right w:val="none" w:sz="0" w:space="0" w:color="auto"/>
      </w:divBdr>
    </w:div>
    <w:div w:id="899172486">
      <w:bodyDiv w:val="1"/>
      <w:marLeft w:val="0"/>
      <w:marRight w:val="0"/>
      <w:marTop w:val="0"/>
      <w:marBottom w:val="0"/>
      <w:divBdr>
        <w:top w:val="none" w:sz="0" w:space="0" w:color="auto"/>
        <w:left w:val="none" w:sz="0" w:space="0" w:color="auto"/>
        <w:bottom w:val="none" w:sz="0" w:space="0" w:color="auto"/>
        <w:right w:val="none" w:sz="0" w:space="0" w:color="auto"/>
      </w:divBdr>
    </w:div>
    <w:div w:id="997735881">
      <w:bodyDiv w:val="1"/>
      <w:marLeft w:val="0"/>
      <w:marRight w:val="0"/>
      <w:marTop w:val="0"/>
      <w:marBottom w:val="0"/>
      <w:divBdr>
        <w:top w:val="none" w:sz="0" w:space="0" w:color="auto"/>
        <w:left w:val="none" w:sz="0" w:space="0" w:color="auto"/>
        <w:bottom w:val="none" w:sz="0" w:space="0" w:color="auto"/>
        <w:right w:val="none" w:sz="0" w:space="0" w:color="auto"/>
      </w:divBdr>
    </w:div>
    <w:div w:id="1006250375">
      <w:bodyDiv w:val="1"/>
      <w:marLeft w:val="0"/>
      <w:marRight w:val="0"/>
      <w:marTop w:val="0"/>
      <w:marBottom w:val="0"/>
      <w:divBdr>
        <w:top w:val="none" w:sz="0" w:space="0" w:color="auto"/>
        <w:left w:val="none" w:sz="0" w:space="0" w:color="auto"/>
        <w:bottom w:val="none" w:sz="0" w:space="0" w:color="auto"/>
        <w:right w:val="none" w:sz="0" w:space="0" w:color="auto"/>
      </w:divBdr>
    </w:div>
    <w:div w:id="1023167253">
      <w:bodyDiv w:val="1"/>
      <w:marLeft w:val="0"/>
      <w:marRight w:val="0"/>
      <w:marTop w:val="0"/>
      <w:marBottom w:val="0"/>
      <w:divBdr>
        <w:top w:val="none" w:sz="0" w:space="0" w:color="auto"/>
        <w:left w:val="none" w:sz="0" w:space="0" w:color="auto"/>
        <w:bottom w:val="none" w:sz="0" w:space="0" w:color="auto"/>
        <w:right w:val="none" w:sz="0" w:space="0" w:color="auto"/>
      </w:divBdr>
    </w:div>
    <w:div w:id="1056273603">
      <w:bodyDiv w:val="1"/>
      <w:marLeft w:val="0"/>
      <w:marRight w:val="0"/>
      <w:marTop w:val="0"/>
      <w:marBottom w:val="0"/>
      <w:divBdr>
        <w:top w:val="none" w:sz="0" w:space="0" w:color="auto"/>
        <w:left w:val="none" w:sz="0" w:space="0" w:color="auto"/>
        <w:bottom w:val="none" w:sz="0" w:space="0" w:color="auto"/>
        <w:right w:val="none" w:sz="0" w:space="0" w:color="auto"/>
      </w:divBdr>
    </w:div>
    <w:div w:id="1144203812">
      <w:bodyDiv w:val="1"/>
      <w:marLeft w:val="0"/>
      <w:marRight w:val="0"/>
      <w:marTop w:val="0"/>
      <w:marBottom w:val="0"/>
      <w:divBdr>
        <w:top w:val="none" w:sz="0" w:space="0" w:color="auto"/>
        <w:left w:val="none" w:sz="0" w:space="0" w:color="auto"/>
        <w:bottom w:val="none" w:sz="0" w:space="0" w:color="auto"/>
        <w:right w:val="none" w:sz="0" w:space="0" w:color="auto"/>
      </w:divBdr>
    </w:div>
    <w:div w:id="1199004029">
      <w:bodyDiv w:val="1"/>
      <w:marLeft w:val="0"/>
      <w:marRight w:val="0"/>
      <w:marTop w:val="0"/>
      <w:marBottom w:val="0"/>
      <w:divBdr>
        <w:top w:val="none" w:sz="0" w:space="0" w:color="auto"/>
        <w:left w:val="none" w:sz="0" w:space="0" w:color="auto"/>
        <w:bottom w:val="none" w:sz="0" w:space="0" w:color="auto"/>
        <w:right w:val="none" w:sz="0" w:space="0" w:color="auto"/>
      </w:divBdr>
    </w:div>
    <w:div w:id="1214344752">
      <w:bodyDiv w:val="1"/>
      <w:marLeft w:val="0"/>
      <w:marRight w:val="0"/>
      <w:marTop w:val="0"/>
      <w:marBottom w:val="0"/>
      <w:divBdr>
        <w:top w:val="none" w:sz="0" w:space="0" w:color="auto"/>
        <w:left w:val="none" w:sz="0" w:space="0" w:color="auto"/>
        <w:bottom w:val="none" w:sz="0" w:space="0" w:color="auto"/>
        <w:right w:val="none" w:sz="0" w:space="0" w:color="auto"/>
      </w:divBdr>
    </w:div>
    <w:div w:id="1242134987">
      <w:bodyDiv w:val="1"/>
      <w:marLeft w:val="0"/>
      <w:marRight w:val="0"/>
      <w:marTop w:val="0"/>
      <w:marBottom w:val="0"/>
      <w:divBdr>
        <w:top w:val="none" w:sz="0" w:space="0" w:color="auto"/>
        <w:left w:val="none" w:sz="0" w:space="0" w:color="auto"/>
        <w:bottom w:val="none" w:sz="0" w:space="0" w:color="auto"/>
        <w:right w:val="none" w:sz="0" w:space="0" w:color="auto"/>
      </w:divBdr>
    </w:div>
    <w:div w:id="1279872609">
      <w:bodyDiv w:val="1"/>
      <w:marLeft w:val="0"/>
      <w:marRight w:val="0"/>
      <w:marTop w:val="0"/>
      <w:marBottom w:val="0"/>
      <w:divBdr>
        <w:top w:val="none" w:sz="0" w:space="0" w:color="auto"/>
        <w:left w:val="none" w:sz="0" w:space="0" w:color="auto"/>
        <w:bottom w:val="none" w:sz="0" w:space="0" w:color="auto"/>
        <w:right w:val="none" w:sz="0" w:space="0" w:color="auto"/>
      </w:divBdr>
    </w:div>
    <w:div w:id="1306205255">
      <w:bodyDiv w:val="1"/>
      <w:marLeft w:val="0"/>
      <w:marRight w:val="0"/>
      <w:marTop w:val="0"/>
      <w:marBottom w:val="0"/>
      <w:divBdr>
        <w:top w:val="none" w:sz="0" w:space="0" w:color="auto"/>
        <w:left w:val="none" w:sz="0" w:space="0" w:color="auto"/>
        <w:bottom w:val="none" w:sz="0" w:space="0" w:color="auto"/>
        <w:right w:val="none" w:sz="0" w:space="0" w:color="auto"/>
      </w:divBdr>
    </w:div>
    <w:div w:id="1317144109">
      <w:bodyDiv w:val="1"/>
      <w:marLeft w:val="0"/>
      <w:marRight w:val="0"/>
      <w:marTop w:val="0"/>
      <w:marBottom w:val="0"/>
      <w:divBdr>
        <w:top w:val="none" w:sz="0" w:space="0" w:color="auto"/>
        <w:left w:val="none" w:sz="0" w:space="0" w:color="auto"/>
        <w:bottom w:val="none" w:sz="0" w:space="0" w:color="auto"/>
        <w:right w:val="none" w:sz="0" w:space="0" w:color="auto"/>
      </w:divBdr>
    </w:div>
    <w:div w:id="1362170425">
      <w:bodyDiv w:val="1"/>
      <w:marLeft w:val="0"/>
      <w:marRight w:val="0"/>
      <w:marTop w:val="0"/>
      <w:marBottom w:val="0"/>
      <w:divBdr>
        <w:top w:val="none" w:sz="0" w:space="0" w:color="auto"/>
        <w:left w:val="none" w:sz="0" w:space="0" w:color="auto"/>
        <w:bottom w:val="none" w:sz="0" w:space="0" w:color="auto"/>
        <w:right w:val="none" w:sz="0" w:space="0" w:color="auto"/>
      </w:divBdr>
    </w:div>
    <w:div w:id="1431511750">
      <w:bodyDiv w:val="1"/>
      <w:marLeft w:val="0"/>
      <w:marRight w:val="0"/>
      <w:marTop w:val="0"/>
      <w:marBottom w:val="0"/>
      <w:divBdr>
        <w:top w:val="none" w:sz="0" w:space="0" w:color="auto"/>
        <w:left w:val="none" w:sz="0" w:space="0" w:color="auto"/>
        <w:bottom w:val="none" w:sz="0" w:space="0" w:color="auto"/>
        <w:right w:val="none" w:sz="0" w:space="0" w:color="auto"/>
      </w:divBdr>
    </w:div>
    <w:div w:id="1620650653">
      <w:bodyDiv w:val="1"/>
      <w:marLeft w:val="0"/>
      <w:marRight w:val="0"/>
      <w:marTop w:val="0"/>
      <w:marBottom w:val="0"/>
      <w:divBdr>
        <w:top w:val="none" w:sz="0" w:space="0" w:color="auto"/>
        <w:left w:val="none" w:sz="0" w:space="0" w:color="auto"/>
        <w:bottom w:val="none" w:sz="0" w:space="0" w:color="auto"/>
        <w:right w:val="none" w:sz="0" w:space="0" w:color="auto"/>
      </w:divBdr>
    </w:div>
    <w:div w:id="1740977179">
      <w:bodyDiv w:val="1"/>
      <w:marLeft w:val="0"/>
      <w:marRight w:val="0"/>
      <w:marTop w:val="0"/>
      <w:marBottom w:val="0"/>
      <w:divBdr>
        <w:top w:val="none" w:sz="0" w:space="0" w:color="auto"/>
        <w:left w:val="none" w:sz="0" w:space="0" w:color="auto"/>
        <w:bottom w:val="none" w:sz="0" w:space="0" w:color="auto"/>
        <w:right w:val="none" w:sz="0" w:space="0" w:color="auto"/>
      </w:divBdr>
    </w:div>
    <w:div w:id="1742486910">
      <w:bodyDiv w:val="1"/>
      <w:marLeft w:val="0"/>
      <w:marRight w:val="0"/>
      <w:marTop w:val="0"/>
      <w:marBottom w:val="0"/>
      <w:divBdr>
        <w:top w:val="none" w:sz="0" w:space="0" w:color="auto"/>
        <w:left w:val="none" w:sz="0" w:space="0" w:color="auto"/>
        <w:bottom w:val="none" w:sz="0" w:space="0" w:color="auto"/>
        <w:right w:val="none" w:sz="0" w:space="0" w:color="auto"/>
      </w:divBdr>
    </w:div>
    <w:div w:id="1744983942">
      <w:bodyDiv w:val="1"/>
      <w:marLeft w:val="0"/>
      <w:marRight w:val="0"/>
      <w:marTop w:val="0"/>
      <w:marBottom w:val="0"/>
      <w:divBdr>
        <w:top w:val="none" w:sz="0" w:space="0" w:color="auto"/>
        <w:left w:val="none" w:sz="0" w:space="0" w:color="auto"/>
        <w:bottom w:val="none" w:sz="0" w:space="0" w:color="auto"/>
        <w:right w:val="none" w:sz="0" w:space="0" w:color="auto"/>
      </w:divBdr>
    </w:div>
    <w:div w:id="1778796095">
      <w:bodyDiv w:val="1"/>
      <w:marLeft w:val="0"/>
      <w:marRight w:val="0"/>
      <w:marTop w:val="0"/>
      <w:marBottom w:val="0"/>
      <w:divBdr>
        <w:top w:val="none" w:sz="0" w:space="0" w:color="auto"/>
        <w:left w:val="none" w:sz="0" w:space="0" w:color="auto"/>
        <w:bottom w:val="none" w:sz="0" w:space="0" w:color="auto"/>
        <w:right w:val="none" w:sz="0" w:space="0" w:color="auto"/>
      </w:divBdr>
    </w:div>
    <w:div w:id="1893300441">
      <w:bodyDiv w:val="1"/>
      <w:marLeft w:val="0"/>
      <w:marRight w:val="0"/>
      <w:marTop w:val="0"/>
      <w:marBottom w:val="0"/>
      <w:divBdr>
        <w:top w:val="none" w:sz="0" w:space="0" w:color="auto"/>
        <w:left w:val="none" w:sz="0" w:space="0" w:color="auto"/>
        <w:bottom w:val="none" w:sz="0" w:space="0" w:color="auto"/>
        <w:right w:val="none" w:sz="0" w:space="0" w:color="auto"/>
      </w:divBdr>
    </w:div>
    <w:div w:id="1904486292">
      <w:bodyDiv w:val="1"/>
      <w:marLeft w:val="0"/>
      <w:marRight w:val="0"/>
      <w:marTop w:val="0"/>
      <w:marBottom w:val="0"/>
      <w:divBdr>
        <w:top w:val="none" w:sz="0" w:space="0" w:color="auto"/>
        <w:left w:val="none" w:sz="0" w:space="0" w:color="auto"/>
        <w:bottom w:val="none" w:sz="0" w:space="0" w:color="auto"/>
        <w:right w:val="none" w:sz="0" w:space="0" w:color="auto"/>
      </w:divBdr>
    </w:div>
    <w:div w:id="2005349645">
      <w:bodyDiv w:val="1"/>
      <w:marLeft w:val="0"/>
      <w:marRight w:val="0"/>
      <w:marTop w:val="0"/>
      <w:marBottom w:val="0"/>
      <w:divBdr>
        <w:top w:val="none" w:sz="0" w:space="0" w:color="auto"/>
        <w:left w:val="none" w:sz="0" w:space="0" w:color="auto"/>
        <w:bottom w:val="none" w:sz="0" w:space="0" w:color="auto"/>
        <w:right w:val="none" w:sz="0" w:space="0" w:color="auto"/>
      </w:divBdr>
    </w:div>
    <w:div w:id="2020547137">
      <w:bodyDiv w:val="1"/>
      <w:marLeft w:val="0"/>
      <w:marRight w:val="0"/>
      <w:marTop w:val="0"/>
      <w:marBottom w:val="0"/>
      <w:divBdr>
        <w:top w:val="none" w:sz="0" w:space="0" w:color="auto"/>
        <w:left w:val="none" w:sz="0" w:space="0" w:color="auto"/>
        <w:bottom w:val="none" w:sz="0" w:space="0" w:color="auto"/>
        <w:right w:val="none" w:sz="0" w:space="0" w:color="auto"/>
      </w:divBdr>
    </w:div>
    <w:div w:id="2050371269">
      <w:bodyDiv w:val="1"/>
      <w:marLeft w:val="0"/>
      <w:marRight w:val="0"/>
      <w:marTop w:val="0"/>
      <w:marBottom w:val="0"/>
      <w:divBdr>
        <w:top w:val="none" w:sz="0" w:space="0" w:color="auto"/>
        <w:left w:val="none" w:sz="0" w:space="0" w:color="auto"/>
        <w:bottom w:val="none" w:sz="0" w:space="0" w:color="auto"/>
        <w:right w:val="none" w:sz="0" w:space="0" w:color="auto"/>
      </w:divBdr>
    </w:div>
    <w:div w:id="213073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mailto:nabava@fzoeu.hr.%20" TargetMode="External"/><Relationship Id="rId26" Type="http://schemas.openxmlformats.org/officeDocument/2006/relationships/hyperlink" Target="https://eojn.nn.hr/Oglasnik/clanak/upute-za-koristenje-eojna-rh/0/93/" TargetMode="External"/><Relationship Id="rId3" Type="http://schemas.openxmlformats.org/officeDocument/2006/relationships/numbering" Target="numbering.xml"/><Relationship Id="rId21" Type="http://schemas.openxmlformats.org/officeDocument/2006/relationships/hyperlink" Target="https://help.nn.hr/support/solutions/articles/12000043401--kreiranje-e-espd-odgovora-ponuditelji-natjecatelji"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nabava@fzoeu.hr." TargetMode="External"/><Relationship Id="rId25" Type="http://schemas.openxmlformats.org/officeDocument/2006/relationships/hyperlink" Target="http://www.cut.hr/" TargetMode="External"/><Relationship Id="rId2" Type="http://schemas.openxmlformats.org/officeDocument/2006/relationships/customXml" Target="../customXml/item2.xml"/><Relationship Id="rId16" Type="http://schemas.openxmlformats.org/officeDocument/2006/relationships/hyperlink" Target="mailto:nabava@fzoeu.hr" TargetMode="External"/><Relationship Id="rId20" Type="http://schemas.openxmlformats.org/officeDocument/2006/relationships/hyperlink" Target="https://eojn.nn.hr" TargetMode="External"/><Relationship Id="rId29" Type="http://schemas.openxmlformats.org/officeDocument/2006/relationships/hyperlink" Target="https://eojn.nn.h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psc.hr/"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fzoeu.hr" TargetMode="External"/><Relationship Id="rId23" Type="http://schemas.openxmlformats.org/officeDocument/2006/relationships/hyperlink" Target="https://www.hnb.hr/temeljne-funkcije/medunarodni-odnosi/kreditni-rejting" TargetMode="External"/><Relationship Id="rId28" Type="http://schemas.openxmlformats.org/officeDocument/2006/relationships/hyperlink" Target="https://eojn.nn.hr" TargetMode="External"/><Relationship Id="rId10" Type="http://schemas.openxmlformats.org/officeDocument/2006/relationships/header" Target="header1.xml"/><Relationship Id="rId19" Type="http://schemas.openxmlformats.org/officeDocument/2006/relationships/hyperlink" Target="https://eojn.nn.hr/Oglasnik"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s://eojn.nn.hr/Oglasnik/" TargetMode="External"/><Relationship Id="rId27" Type="http://schemas.openxmlformats.org/officeDocument/2006/relationships/hyperlink" Target="https://eojn.nn.hr" TargetMode="External"/><Relationship Id="rId30" Type="http://schemas.openxmlformats.org/officeDocument/2006/relationships/footer" Target="footer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5c3d8ea1-31d6-40da-856a-ae7869ea61fe" origin="userSelected">
  <element uid="937e288e-3614-44b9-bb31-237331b81634"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70F2D2-F0C5-43DD-A3B8-1B480AFB7A2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C748CA0-63A0-4B30-AAAF-7324AD8B0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27729</Words>
  <Characters>158057</Characters>
  <Application>Microsoft Office Word</Application>
  <DocSecurity>0</DocSecurity>
  <Lines>1317</Lines>
  <Paragraphs>370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2019-08-09T10:55:00Z</dcterms:created>
  <dcterms:modified xsi:type="dcterms:W3CDTF">2019-09-09T10:48:00Z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d65ab227-b6c5-4b85-8711-e3c4916a6c78</vt:lpwstr>
  </property>
  <property fmtid="{D5CDD505-2E9C-101B-9397-08002B2CF9AE}" pid="3" name="bjSaver">
    <vt:lpwstr>UTzDIe4IkAdtvb3zEfJ5jVjew3bZmGRH</vt:lpwstr>
  </property>
  <property fmtid="{D5CDD505-2E9C-101B-9397-08002B2CF9AE}" pid="4" name="bjDocumentLabelXML">
    <vt:lpwstr>&lt;?xml version="1.0" encoding="us-ascii"?&gt;&lt;sisl xmlns:xsd="http://www.w3.org/2001/XMLSchema" xmlns:xsi="http://www.w3.org/2001/XMLSchema-instance" sislVersion="0" policy="5c3d8ea1-31d6-40da-856a-ae7869ea61fe" origin="userSelected" xmlns="http://www.boldonj</vt:lpwstr>
  </property>
  <property fmtid="{D5CDD505-2E9C-101B-9397-08002B2CF9AE}" pid="5" name="bjDocumentLabelXML-0">
    <vt:lpwstr>ames.com/2008/01/sie/internal/label"&gt;&lt;element uid="937e288e-3614-44b9-bb31-237331b81634" value="" /&gt;&lt;/sisl&gt;</vt:lpwstr>
  </property>
  <property fmtid="{D5CDD505-2E9C-101B-9397-08002B2CF9AE}" pid="6" name="bjDocumentSecurityLabel">
    <vt:lpwstr>NEKLASIFICIRANO</vt:lpwstr>
  </property>
</Properties>
</file>